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F27A89" w14:textId="782C1006" w:rsidR="00ED49BA" w:rsidRDefault="00ED49BA" w:rsidP="00ED49BA"/>
    <w:p w14:paraId="4D6FAE5D" w14:textId="77777777" w:rsidR="00437207" w:rsidRDefault="00437207" w:rsidP="00ED49BA"/>
    <w:p w14:paraId="4C1B3C36" w14:textId="27D370DF" w:rsidR="00ED49BA" w:rsidRDefault="00ED49BA" w:rsidP="00ED49BA"/>
    <w:p w14:paraId="20919567" w14:textId="77777777" w:rsidR="00C62A4B" w:rsidRDefault="00C62A4B" w:rsidP="00840A22">
      <w:pPr>
        <w:spacing w:line="276" w:lineRule="auto"/>
        <w:ind w:left="5387" w:hanging="1"/>
        <w:rPr>
          <w:rFonts w:cs="Times New Roman"/>
          <w:b/>
          <w:sz w:val="24"/>
          <w:szCs w:val="24"/>
        </w:rPr>
      </w:pPr>
    </w:p>
    <w:p w14:paraId="0C1D50C9" w14:textId="77777777" w:rsidR="00C62A4B" w:rsidRDefault="00C62A4B" w:rsidP="00840A22">
      <w:pPr>
        <w:spacing w:line="276" w:lineRule="auto"/>
        <w:ind w:left="5387" w:hanging="1"/>
        <w:rPr>
          <w:rFonts w:cs="Times New Roman"/>
          <w:b/>
          <w:sz w:val="24"/>
          <w:szCs w:val="24"/>
        </w:rPr>
      </w:pPr>
    </w:p>
    <w:p w14:paraId="210607E6" w14:textId="36736170" w:rsidR="00414C95" w:rsidRPr="00C62A4B" w:rsidRDefault="00414C95" w:rsidP="00840A22">
      <w:pPr>
        <w:spacing w:line="276" w:lineRule="auto"/>
        <w:ind w:left="5387" w:hanging="1"/>
        <w:rPr>
          <w:rFonts w:cs="Times New Roman"/>
          <w:b/>
          <w:sz w:val="24"/>
          <w:szCs w:val="24"/>
        </w:rPr>
      </w:pPr>
      <w:r w:rsidRPr="00C62A4B">
        <w:rPr>
          <w:rFonts w:cs="Times New Roman"/>
          <w:b/>
          <w:sz w:val="24"/>
          <w:szCs w:val="24"/>
        </w:rPr>
        <w:t>Załącznik nr 1 do SIWZ</w:t>
      </w:r>
    </w:p>
    <w:p w14:paraId="7F69CDEE" w14:textId="77777777" w:rsidR="00414C95" w:rsidRPr="00C62A4B" w:rsidRDefault="00414C95" w:rsidP="00840A22">
      <w:pPr>
        <w:spacing w:line="276" w:lineRule="auto"/>
        <w:ind w:left="5387" w:hanging="1"/>
        <w:rPr>
          <w:rFonts w:cs="Times New Roman"/>
          <w:b/>
          <w:sz w:val="24"/>
          <w:szCs w:val="24"/>
        </w:rPr>
      </w:pPr>
      <w:r w:rsidRPr="00C62A4B">
        <w:rPr>
          <w:rFonts w:cs="Times New Roman"/>
          <w:b/>
          <w:sz w:val="24"/>
          <w:szCs w:val="24"/>
        </w:rPr>
        <w:t>Zamawiający:</w:t>
      </w:r>
    </w:p>
    <w:p w14:paraId="190E1953" w14:textId="093ED42E" w:rsidR="00414C95" w:rsidRPr="00C62A4B" w:rsidRDefault="00414C95" w:rsidP="00840A22">
      <w:pPr>
        <w:pStyle w:val="Akapitzlist"/>
        <w:spacing w:line="276" w:lineRule="auto"/>
        <w:ind w:left="5387" w:hanging="1"/>
        <w:rPr>
          <w:sz w:val="24"/>
          <w:szCs w:val="24"/>
        </w:rPr>
      </w:pPr>
      <w:r w:rsidRPr="00C62A4B">
        <w:rPr>
          <w:sz w:val="24"/>
          <w:szCs w:val="24"/>
        </w:rPr>
        <w:t xml:space="preserve">Gmina </w:t>
      </w:r>
      <w:r w:rsidR="00463C7C" w:rsidRPr="00C62A4B">
        <w:rPr>
          <w:sz w:val="24"/>
          <w:szCs w:val="24"/>
        </w:rPr>
        <w:t xml:space="preserve">Miejska </w:t>
      </w:r>
      <w:r w:rsidR="00840A22" w:rsidRPr="00C62A4B">
        <w:rPr>
          <w:sz w:val="24"/>
          <w:szCs w:val="24"/>
        </w:rPr>
        <w:t>Bartoszyce</w:t>
      </w:r>
    </w:p>
    <w:p w14:paraId="6BF6DF6F" w14:textId="77777777" w:rsidR="00840A22" w:rsidRPr="00C62A4B" w:rsidRDefault="00840A22" w:rsidP="00840A22">
      <w:pPr>
        <w:pStyle w:val="Akapitzlist"/>
        <w:spacing w:line="276" w:lineRule="auto"/>
        <w:ind w:left="5387" w:hanging="1"/>
        <w:rPr>
          <w:sz w:val="24"/>
          <w:szCs w:val="24"/>
        </w:rPr>
      </w:pPr>
      <w:r w:rsidRPr="00C62A4B">
        <w:rPr>
          <w:sz w:val="24"/>
          <w:szCs w:val="24"/>
        </w:rPr>
        <w:t>ul. Boh. Monte Cassino 1</w:t>
      </w:r>
    </w:p>
    <w:p w14:paraId="78E6A6B9" w14:textId="77777777" w:rsidR="00840A22" w:rsidRPr="00C62A4B" w:rsidRDefault="00840A22" w:rsidP="00840A22">
      <w:pPr>
        <w:pStyle w:val="Akapitzlist"/>
        <w:spacing w:line="276" w:lineRule="auto"/>
        <w:ind w:left="5387" w:hanging="1"/>
        <w:rPr>
          <w:sz w:val="24"/>
          <w:szCs w:val="24"/>
        </w:rPr>
      </w:pPr>
      <w:r w:rsidRPr="00C62A4B">
        <w:rPr>
          <w:sz w:val="24"/>
          <w:szCs w:val="24"/>
        </w:rPr>
        <w:t>11-200 Bartoszyce</w:t>
      </w:r>
    </w:p>
    <w:p w14:paraId="61C57771" w14:textId="77777777" w:rsidR="00414C95" w:rsidRDefault="00414C95" w:rsidP="005B1E9E">
      <w:pPr>
        <w:pStyle w:val="Tytu"/>
        <w:jc w:val="left"/>
      </w:pPr>
    </w:p>
    <w:p w14:paraId="5BB0E39E" w14:textId="77777777" w:rsidR="00C62A4B" w:rsidRPr="00C62A4B" w:rsidRDefault="00C62A4B" w:rsidP="00C62A4B"/>
    <w:p w14:paraId="3A5803BF" w14:textId="176A3D7C" w:rsidR="00495D34" w:rsidRPr="00C62A4B" w:rsidRDefault="00495D34" w:rsidP="005B1E9E">
      <w:pPr>
        <w:pStyle w:val="Tytu"/>
        <w:jc w:val="left"/>
        <w:rPr>
          <w:rFonts w:ascii="Tw Cen MT" w:hAnsi="Tw Cen MT"/>
          <w:color w:val="000000" w:themeColor="text1"/>
        </w:rPr>
      </w:pPr>
      <w:r w:rsidRPr="00C62A4B">
        <w:rPr>
          <w:rFonts w:ascii="Tw Cen MT" w:hAnsi="Tw Cen MT"/>
          <w:color w:val="000000" w:themeColor="text1"/>
        </w:rPr>
        <w:t>SZCZEGÓŁOWY</w:t>
      </w:r>
    </w:p>
    <w:p w14:paraId="0C850106" w14:textId="5D947B3F" w:rsidR="005B1E9E" w:rsidRPr="00C62A4B" w:rsidRDefault="00495D34" w:rsidP="005B1E9E">
      <w:pPr>
        <w:pStyle w:val="Tytu"/>
        <w:jc w:val="left"/>
        <w:rPr>
          <w:rFonts w:ascii="Tw Cen MT" w:hAnsi="Tw Cen MT"/>
          <w:color w:val="000000" w:themeColor="text1"/>
        </w:rPr>
      </w:pPr>
      <w:r w:rsidRPr="00C62A4B">
        <w:rPr>
          <w:rFonts w:ascii="Tw Cen MT" w:hAnsi="Tw Cen MT"/>
          <w:color w:val="000000" w:themeColor="text1"/>
        </w:rPr>
        <w:t>OPIS</w:t>
      </w:r>
    </w:p>
    <w:p w14:paraId="2448F6F5" w14:textId="3717A3F6" w:rsidR="00495D34" w:rsidRPr="00C62A4B" w:rsidRDefault="00495D34" w:rsidP="00495D34">
      <w:pPr>
        <w:pStyle w:val="Tytu"/>
        <w:jc w:val="left"/>
        <w:rPr>
          <w:rFonts w:ascii="Tw Cen MT" w:hAnsi="Tw Cen MT"/>
          <w:color w:val="000000" w:themeColor="text1"/>
        </w:rPr>
      </w:pPr>
      <w:r w:rsidRPr="00C62A4B">
        <w:rPr>
          <w:rFonts w:ascii="Tw Cen MT" w:hAnsi="Tw Cen MT"/>
          <w:color w:val="000000" w:themeColor="text1"/>
        </w:rPr>
        <w:t>PRZEDMIOTU</w:t>
      </w:r>
    </w:p>
    <w:p w14:paraId="1E36CB08" w14:textId="20F9D4BC" w:rsidR="00495D34" w:rsidRPr="00C62A4B" w:rsidRDefault="00495D34" w:rsidP="00495D34">
      <w:pPr>
        <w:pStyle w:val="Tytu"/>
        <w:jc w:val="left"/>
        <w:rPr>
          <w:rFonts w:ascii="Tw Cen MT" w:hAnsi="Tw Cen MT"/>
          <w:color w:val="000000" w:themeColor="text1"/>
        </w:rPr>
      </w:pPr>
      <w:r w:rsidRPr="00C62A4B">
        <w:rPr>
          <w:rFonts w:ascii="Tw Cen MT" w:hAnsi="Tw Cen MT"/>
          <w:color w:val="000000" w:themeColor="text1"/>
        </w:rPr>
        <w:t>ZAMÓWIENIA</w:t>
      </w:r>
    </w:p>
    <w:p w14:paraId="36C2B0AB" w14:textId="77777777" w:rsidR="00495D34" w:rsidRPr="00495D34" w:rsidRDefault="00495D34" w:rsidP="00495D34"/>
    <w:p w14:paraId="78DFD961" w14:textId="77777777" w:rsidR="00A67580" w:rsidRDefault="00A67580" w:rsidP="00A67580">
      <w:pPr>
        <w:rPr>
          <w:rFonts w:asciiTheme="majorHAnsi" w:eastAsiaTheme="majorEastAsia" w:hAnsiTheme="majorHAnsi" w:cstheme="majorBidi"/>
          <w:color w:val="DDDDDD" w:themeColor="accent1"/>
          <w:spacing w:val="10"/>
          <w:szCs w:val="52"/>
        </w:rPr>
      </w:pPr>
      <w:r>
        <w:br w:type="page"/>
      </w:r>
    </w:p>
    <w:p w14:paraId="2304EDD1" w14:textId="77777777" w:rsidR="00FC2F9E" w:rsidRDefault="00FC2F9E" w:rsidP="00A67580">
      <w:pPr>
        <w:pStyle w:val="Tytu"/>
        <w:jc w:val="center"/>
        <w:rPr>
          <w:sz w:val="32"/>
        </w:rPr>
      </w:pPr>
    </w:p>
    <w:p w14:paraId="245B21E9" w14:textId="77777777" w:rsidR="00A67580" w:rsidRPr="00A67580" w:rsidRDefault="00A67580" w:rsidP="00A67580"/>
    <w:sdt>
      <w:sdtPr>
        <w:rPr>
          <w:b w:val="0"/>
          <w:caps w:val="0"/>
          <w:color w:val="auto"/>
          <w:spacing w:val="0"/>
          <w:sz w:val="18"/>
        </w:rPr>
        <w:id w:val="-79833931"/>
        <w:docPartObj>
          <w:docPartGallery w:val="Table of Contents"/>
          <w:docPartUnique/>
        </w:docPartObj>
      </w:sdtPr>
      <w:sdtEndPr>
        <w:rPr>
          <w:bCs/>
          <w:sz w:val="20"/>
        </w:rPr>
      </w:sdtEndPr>
      <w:sdtContent>
        <w:p w14:paraId="2017B562" w14:textId="08248F70" w:rsidR="00A67580" w:rsidRDefault="00A67580" w:rsidP="00A67580">
          <w:pPr>
            <w:pStyle w:val="Nagwekspisutreci"/>
            <w:jc w:val="center"/>
          </w:pPr>
          <w:r>
            <w:t>Spis treści</w:t>
          </w:r>
        </w:p>
        <w:p w14:paraId="3DD40081" w14:textId="77777777" w:rsidR="00A67580" w:rsidRDefault="00A67580" w:rsidP="00AD1A26">
          <w:pPr>
            <w:pStyle w:val="Spistreci1"/>
          </w:pPr>
        </w:p>
        <w:p w14:paraId="3CE0D3E9" w14:textId="77777777" w:rsidR="00AD31B6" w:rsidRDefault="00A67580">
          <w:pPr>
            <w:pStyle w:val="Spistreci1"/>
            <w:rPr>
              <w:rFonts w:asciiTheme="minorHAnsi" w:hAnsiTheme="minorHAnsi"/>
              <w:noProof/>
              <w:sz w:val="22"/>
              <w:szCs w:val="22"/>
              <w:lang w:eastAsia="pl-PL"/>
            </w:rPr>
          </w:pPr>
          <w:r w:rsidRPr="00CA6B79">
            <w:rPr>
              <w:rStyle w:val="Hipercze"/>
              <w:noProof/>
              <w:sz w:val="20"/>
            </w:rPr>
            <w:fldChar w:fldCharType="begin"/>
          </w:r>
          <w:r w:rsidRPr="00CA6B79">
            <w:rPr>
              <w:rStyle w:val="Hipercze"/>
              <w:noProof/>
              <w:sz w:val="20"/>
            </w:rPr>
            <w:instrText xml:space="preserve"> TOC \o "1-3" \h \z \u </w:instrText>
          </w:r>
          <w:r w:rsidRPr="00CA6B79">
            <w:rPr>
              <w:rStyle w:val="Hipercze"/>
              <w:noProof/>
              <w:sz w:val="20"/>
            </w:rPr>
            <w:fldChar w:fldCharType="separate"/>
          </w:r>
          <w:hyperlink w:anchor="_Toc488182144" w:history="1">
            <w:r w:rsidR="00AD31B6" w:rsidRPr="0053585D">
              <w:rPr>
                <w:rStyle w:val="Hipercze"/>
                <w:noProof/>
              </w:rPr>
              <w:t>I.</w:t>
            </w:r>
            <w:r w:rsidR="00AD31B6">
              <w:rPr>
                <w:rFonts w:asciiTheme="minorHAnsi" w:hAnsiTheme="minorHAnsi"/>
                <w:noProof/>
                <w:sz w:val="22"/>
                <w:szCs w:val="22"/>
                <w:lang w:eastAsia="pl-PL"/>
              </w:rPr>
              <w:tab/>
            </w:r>
            <w:r w:rsidR="00AD31B6" w:rsidRPr="0053585D">
              <w:rPr>
                <w:rStyle w:val="Hipercze"/>
                <w:noProof/>
              </w:rPr>
              <w:t>Wstęp</w:t>
            </w:r>
            <w:r w:rsidR="00AD31B6">
              <w:rPr>
                <w:noProof/>
                <w:webHidden/>
              </w:rPr>
              <w:tab/>
            </w:r>
            <w:r w:rsidR="00AD31B6">
              <w:rPr>
                <w:noProof/>
                <w:webHidden/>
              </w:rPr>
              <w:fldChar w:fldCharType="begin"/>
            </w:r>
            <w:r w:rsidR="00AD31B6">
              <w:rPr>
                <w:noProof/>
                <w:webHidden/>
              </w:rPr>
              <w:instrText xml:space="preserve"> PAGEREF _Toc488182144 \h </w:instrText>
            </w:r>
            <w:r w:rsidR="00AD31B6">
              <w:rPr>
                <w:noProof/>
                <w:webHidden/>
              </w:rPr>
            </w:r>
            <w:r w:rsidR="00AD31B6">
              <w:rPr>
                <w:noProof/>
                <w:webHidden/>
              </w:rPr>
              <w:fldChar w:fldCharType="separate"/>
            </w:r>
            <w:r w:rsidR="00AD31B6">
              <w:rPr>
                <w:noProof/>
                <w:webHidden/>
              </w:rPr>
              <w:t>3</w:t>
            </w:r>
            <w:r w:rsidR="00AD31B6">
              <w:rPr>
                <w:noProof/>
                <w:webHidden/>
              </w:rPr>
              <w:fldChar w:fldCharType="end"/>
            </w:r>
          </w:hyperlink>
        </w:p>
        <w:p w14:paraId="182E6677" w14:textId="77777777" w:rsidR="00AD31B6" w:rsidRDefault="00FD72DB">
          <w:pPr>
            <w:pStyle w:val="Spistreci1"/>
            <w:rPr>
              <w:rFonts w:asciiTheme="minorHAnsi" w:hAnsiTheme="minorHAnsi"/>
              <w:noProof/>
              <w:sz w:val="22"/>
              <w:szCs w:val="22"/>
              <w:lang w:eastAsia="pl-PL"/>
            </w:rPr>
          </w:pPr>
          <w:hyperlink w:anchor="_Toc488182145" w:history="1">
            <w:r w:rsidR="00AD31B6" w:rsidRPr="0053585D">
              <w:rPr>
                <w:rStyle w:val="Hipercze"/>
                <w:noProof/>
              </w:rPr>
              <w:t>II.</w:t>
            </w:r>
            <w:r w:rsidR="00AD31B6">
              <w:rPr>
                <w:rFonts w:asciiTheme="minorHAnsi" w:hAnsiTheme="minorHAnsi"/>
                <w:noProof/>
                <w:sz w:val="22"/>
                <w:szCs w:val="22"/>
                <w:lang w:eastAsia="pl-PL"/>
              </w:rPr>
              <w:tab/>
            </w:r>
            <w:r w:rsidR="00AD31B6" w:rsidRPr="0053585D">
              <w:rPr>
                <w:rStyle w:val="Hipercze"/>
                <w:noProof/>
              </w:rPr>
              <w:t>Ogólny opis przedmiotu zamówienia</w:t>
            </w:r>
            <w:r w:rsidR="00AD31B6">
              <w:rPr>
                <w:noProof/>
                <w:webHidden/>
              </w:rPr>
              <w:tab/>
            </w:r>
            <w:r w:rsidR="00AD31B6">
              <w:rPr>
                <w:noProof/>
                <w:webHidden/>
              </w:rPr>
              <w:fldChar w:fldCharType="begin"/>
            </w:r>
            <w:r w:rsidR="00AD31B6">
              <w:rPr>
                <w:noProof/>
                <w:webHidden/>
              </w:rPr>
              <w:instrText xml:space="preserve"> PAGEREF _Toc488182145 \h </w:instrText>
            </w:r>
            <w:r w:rsidR="00AD31B6">
              <w:rPr>
                <w:noProof/>
                <w:webHidden/>
              </w:rPr>
            </w:r>
            <w:r w:rsidR="00AD31B6">
              <w:rPr>
                <w:noProof/>
                <w:webHidden/>
              </w:rPr>
              <w:fldChar w:fldCharType="separate"/>
            </w:r>
            <w:r w:rsidR="00AD31B6">
              <w:rPr>
                <w:noProof/>
                <w:webHidden/>
              </w:rPr>
              <w:t>3</w:t>
            </w:r>
            <w:r w:rsidR="00AD31B6">
              <w:rPr>
                <w:noProof/>
                <w:webHidden/>
              </w:rPr>
              <w:fldChar w:fldCharType="end"/>
            </w:r>
          </w:hyperlink>
        </w:p>
        <w:p w14:paraId="471DAE62" w14:textId="77777777" w:rsidR="00AD31B6" w:rsidRDefault="00FD72DB">
          <w:pPr>
            <w:pStyle w:val="Spistreci2"/>
            <w:tabs>
              <w:tab w:val="left" w:pos="709"/>
              <w:tab w:val="right" w:leader="underscore" w:pos="9060"/>
            </w:tabs>
            <w:rPr>
              <w:rFonts w:asciiTheme="minorHAnsi" w:hAnsiTheme="minorHAnsi"/>
              <w:noProof/>
              <w:sz w:val="22"/>
              <w:szCs w:val="22"/>
              <w:lang w:eastAsia="pl-PL"/>
            </w:rPr>
          </w:pPr>
          <w:hyperlink w:anchor="_Toc488182146" w:history="1">
            <w:r w:rsidR="00AD31B6" w:rsidRPr="0053585D">
              <w:rPr>
                <w:rStyle w:val="Hipercze"/>
                <w:noProof/>
              </w:rPr>
              <w:t>1.</w:t>
            </w:r>
            <w:r w:rsidR="00AD31B6">
              <w:rPr>
                <w:rFonts w:asciiTheme="minorHAnsi" w:hAnsiTheme="minorHAnsi"/>
                <w:noProof/>
                <w:sz w:val="22"/>
                <w:szCs w:val="22"/>
                <w:lang w:eastAsia="pl-PL"/>
              </w:rPr>
              <w:tab/>
            </w:r>
            <w:r w:rsidR="00AD31B6" w:rsidRPr="0053585D">
              <w:rPr>
                <w:rStyle w:val="Hipercze"/>
                <w:noProof/>
              </w:rPr>
              <w:t>Podział zamówienia na części.</w:t>
            </w:r>
            <w:r w:rsidR="00AD31B6">
              <w:rPr>
                <w:noProof/>
                <w:webHidden/>
              </w:rPr>
              <w:tab/>
            </w:r>
            <w:r w:rsidR="00AD31B6">
              <w:rPr>
                <w:noProof/>
                <w:webHidden/>
              </w:rPr>
              <w:fldChar w:fldCharType="begin"/>
            </w:r>
            <w:r w:rsidR="00AD31B6">
              <w:rPr>
                <w:noProof/>
                <w:webHidden/>
              </w:rPr>
              <w:instrText xml:space="preserve"> PAGEREF _Toc488182146 \h </w:instrText>
            </w:r>
            <w:r w:rsidR="00AD31B6">
              <w:rPr>
                <w:noProof/>
                <w:webHidden/>
              </w:rPr>
            </w:r>
            <w:r w:rsidR="00AD31B6">
              <w:rPr>
                <w:noProof/>
                <w:webHidden/>
              </w:rPr>
              <w:fldChar w:fldCharType="separate"/>
            </w:r>
            <w:r w:rsidR="00AD31B6">
              <w:rPr>
                <w:noProof/>
                <w:webHidden/>
              </w:rPr>
              <w:t>3</w:t>
            </w:r>
            <w:r w:rsidR="00AD31B6">
              <w:rPr>
                <w:noProof/>
                <w:webHidden/>
              </w:rPr>
              <w:fldChar w:fldCharType="end"/>
            </w:r>
          </w:hyperlink>
        </w:p>
        <w:p w14:paraId="58B7C68F" w14:textId="77777777" w:rsidR="00AD31B6" w:rsidRDefault="00FD72DB">
          <w:pPr>
            <w:pStyle w:val="Spistreci2"/>
            <w:tabs>
              <w:tab w:val="left" w:pos="709"/>
              <w:tab w:val="right" w:leader="underscore" w:pos="9060"/>
            </w:tabs>
            <w:rPr>
              <w:rFonts w:asciiTheme="minorHAnsi" w:hAnsiTheme="minorHAnsi"/>
              <w:noProof/>
              <w:sz w:val="22"/>
              <w:szCs w:val="22"/>
              <w:lang w:eastAsia="pl-PL"/>
            </w:rPr>
          </w:pPr>
          <w:hyperlink w:anchor="_Toc488182147" w:history="1">
            <w:r w:rsidR="00AD31B6" w:rsidRPr="0053585D">
              <w:rPr>
                <w:rStyle w:val="Hipercze"/>
                <w:noProof/>
              </w:rPr>
              <w:t>2.</w:t>
            </w:r>
            <w:r w:rsidR="00AD31B6">
              <w:rPr>
                <w:rFonts w:asciiTheme="minorHAnsi" w:hAnsiTheme="minorHAnsi"/>
                <w:noProof/>
                <w:sz w:val="22"/>
                <w:szCs w:val="22"/>
                <w:lang w:eastAsia="pl-PL"/>
              </w:rPr>
              <w:tab/>
            </w:r>
            <w:r w:rsidR="00AD31B6" w:rsidRPr="0053585D">
              <w:rPr>
                <w:rStyle w:val="Hipercze"/>
                <w:noProof/>
              </w:rPr>
              <w:t>Lokalizacja realizacji zamówienia.</w:t>
            </w:r>
            <w:r w:rsidR="00AD31B6">
              <w:rPr>
                <w:noProof/>
                <w:webHidden/>
              </w:rPr>
              <w:tab/>
            </w:r>
            <w:r w:rsidR="00AD31B6">
              <w:rPr>
                <w:noProof/>
                <w:webHidden/>
              </w:rPr>
              <w:fldChar w:fldCharType="begin"/>
            </w:r>
            <w:r w:rsidR="00AD31B6">
              <w:rPr>
                <w:noProof/>
                <w:webHidden/>
              </w:rPr>
              <w:instrText xml:space="preserve"> PAGEREF _Toc488182147 \h </w:instrText>
            </w:r>
            <w:r w:rsidR="00AD31B6">
              <w:rPr>
                <w:noProof/>
                <w:webHidden/>
              </w:rPr>
            </w:r>
            <w:r w:rsidR="00AD31B6">
              <w:rPr>
                <w:noProof/>
                <w:webHidden/>
              </w:rPr>
              <w:fldChar w:fldCharType="separate"/>
            </w:r>
            <w:r w:rsidR="00AD31B6">
              <w:rPr>
                <w:noProof/>
                <w:webHidden/>
              </w:rPr>
              <w:t>4</w:t>
            </w:r>
            <w:r w:rsidR="00AD31B6">
              <w:rPr>
                <w:noProof/>
                <w:webHidden/>
              </w:rPr>
              <w:fldChar w:fldCharType="end"/>
            </w:r>
          </w:hyperlink>
        </w:p>
        <w:p w14:paraId="1D493770" w14:textId="77777777" w:rsidR="00AD31B6" w:rsidRDefault="00FD72DB">
          <w:pPr>
            <w:pStyle w:val="Spistreci1"/>
            <w:rPr>
              <w:rFonts w:asciiTheme="minorHAnsi" w:hAnsiTheme="minorHAnsi"/>
              <w:noProof/>
              <w:sz w:val="22"/>
              <w:szCs w:val="22"/>
              <w:lang w:eastAsia="pl-PL"/>
            </w:rPr>
          </w:pPr>
          <w:hyperlink w:anchor="_Toc488182148" w:history="1">
            <w:r w:rsidR="00AD31B6" w:rsidRPr="0053585D">
              <w:rPr>
                <w:rStyle w:val="Hipercze"/>
                <w:noProof/>
              </w:rPr>
              <w:t>III.</w:t>
            </w:r>
            <w:r w:rsidR="00AD31B6">
              <w:rPr>
                <w:rFonts w:asciiTheme="minorHAnsi" w:hAnsiTheme="minorHAnsi"/>
                <w:noProof/>
                <w:sz w:val="22"/>
                <w:szCs w:val="22"/>
                <w:lang w:eastAsia="pl-PL"/>
              </w:rPr>
              <w:tab/>
            </w:r>
            <w:r w:rsidR="00AD31B6" w:rsidRPr="0053585D">
              <w:rPr>
                <w:rStyle w:val="Hipercze"/>
                <w:noProof/>
              </w:rPr>
              <w:t>Ogólne wymogi realizacji przediotu zamówienia</w:t>
            </w:r>
            <w:r w:rsidR="00AD31B6">
              <w:rPr>
                <w:noProof/>
                <w:webHidden/>
              </w:rPr>
              <w:tab/>
            </w:r>
            <w:r w:rsidR="00AD31B6">
              <w:rPr>
                <w:noProof/>
                <w:webHidden/>
              </w:rPr>
              <w:fldChar w:fldCharType="begin"/>
            </w:r>
            <w:r w:rsidR="00AD31B6">
              <w:rPr>
                <w:noProof/>
                <w:webHidden/>
              </w:rPr>
              <w:instrText xml:space="preserve"> PAGEREF _Toc488182148 \h </w:instrText>
            </w:r>
            <w:r w:rsidR="00AD31B6">
              <w:rPr>
                <w:noProof/>
                <w:webHidden/>
              </w:rPr>
            </w:r>
            <w:r w:rsidR="00AD31B6">
              <w:rPr>
                <w:noProof/>
                <w:webHidden/>
              </w:rPr>
              <w:fldChar w:fldCharType="separate"/>
            </w:r>
            <w:r w:rsidR="00AD31B6">
              <w:rPr>
                <w:noProof/>
                <w:webHidden/>
              </w:rPr>
              <w:t>5</w:t>
            </w:r>
            <w:r w:rsidR="00AD31B6">
              <w:rPr>
                <w:noProof/>
                <w:webHidden/>
              </w:rPr>
              <w:fldChar w:fldCharType="end"/>
            </w:r>
          </w:hyperlink>
        </w:p>
        <w:p w14:paraId="1CE09536" w14:textId="77777777" w:rsidR="00AD31B6" w:rsidRDefault="00FD72DB">
          <w:pPr>
            <w:pStyle w:val="Spistreci2"/>
            <w:tabs>
              <w:tab w:val="left" w:pos="709"/>
              <w:tab w:val="right" w:leader="underscore" w:pos="9060"/>
            </w:tabs>
            <w:rPr>
              <w:rFonts w:asciiTheme="minorHAnsi" w:hAnsiTheme="minorHAnsi"/>
              <w:noProof/>
              <w:sz w:val="22"/>
              <w:szCs w:val="22"/>
              <w:lang w:eastAsia="pl-PL"/>
            </w:rPr>
          </w:pPr>
          <w:hyperlink w:anchor="_Toc488182149" w:history="1">
            <w:r w:rsidR="00AD31B6" w:rsidRPr="0053585D">
              <w:rPr>
                <w:rStyle w:val="Hipercze"/>
                <w:noProof/>
              </w:rPr>
              <w:t>1.</w:t>
            </w:r>
            <w:r w:rsidR="00AD31B6">
              <w:rPr>
                <w:rFonts w:asciiTheme="minorHAnsi" w:hAnsiTheme="minorHAnsi"/>
                <w:noProof/>
                <w:sz w:val="22"/>
                <w:szCs w:val="22"/>
                <w:lang w:eastAsia="pl-PL"/>
              </w:rPr>
              <w:tab/>
            </w:r>
            <w:r w:rsidR="00AD31B6" w:rsidRPr="0053585D">
              <w:rPr>
                <w:rStyle w:val="Hipercze"/>
                <w:noProof/>
              </w:rPr>
              <w:t>Ogólne wymogi prawne.</w:t>
            </w:r>
            <w:r w:rsidR="00AD31B6">
              <w:rPr>
                <w:noProof/>
                <w:webHidden/>
              </w:rPr>
              <w:tab/>
            </w:r>
            <w:r w:rsidR="00AD31B6">
              <w:rPr>
                <w:noProof/>
                <w:webHidden/>
              </w:rPr>
              <w:fldChar w:fldCharType="begin"/>
            </w:r>
            <w:r w:rsidR="00AD31B6">
              <w:rPr>
                <w:noProof/>
                <w:webHidden/>
              </w:rPr>
              <w:instrText xml:space="preserve"> PAGEREF _Toc488182149 \h </w:instrText>
            </w:r>
            <w:r w:rsidR="00AD31B6">
              <w:rPr>
                <w:noProof/>
                <w:webHidden/>
              </w:rPr>
            </w:r>
            <w:r w:rsidR="00AD31B6">
              <w:rPr>
                <w:noProof/>
                <w:webHidden/>
              </w:rPr>
              <w:fldChar w:fldCharType="separate"/>
            </w:r>
            <w:r w:rsidR="00AD31B6">
              <w:rPr>
                <w:noProof/>
                <w:webHidden/>
              </w:rPr>
              <w:t>5</w:t>
            </w:r>
            <w:r w:rsidR="00AD31B6">
              <w:rPr>
                <w:noProof/>
                <w:webHidden/>
              </w:rPr>
              <w:fldChar w:fldCharType="end"/>
            </w:r>
          </w:hyperlink>
        </w:p>
        <w:p w14:paraId="6EC90411" w14:textId="77777777" w:rsidR="00AD31B6" w:rsidRDefault="00FD72DB">
          <w:pPr>
            <w:pStyle w:val="Spistreci2"/>
            <w:tabs>
              <w:tab w:val="left" w:pos="709"/>
              <w:tab w:val="right" w:leader="underscore" w:pos="9060"/>
            </w:tabs>
            <w:rPr>
              <w:rFonts w:asciiTheme="minorHAnsi" w:hAnsiTheme="minorHAnsi"/>
              <w:noProof/>
              <w:sz w:val="22"/>
              <w:szCs w:val="22"/>
              <w:lang w:eastAsia="pl-PL"/>
            </w:rPr>
          </w:pPr>
          <w:hyperlink w:anchor="_Toc488182150" w:history="1">
            <w:r w:rsidR="00AD31B6" w:rsidRPr="0053585D">
              <w:rPr>
                <w:rStyle w:val="Hipercze"/>
                <w:noProof/>
              </w:rPr>
              <w:t>2.</w:t>
            </w:r>
            <w:r w:rsidR="00AD31B6">
              <w:rPr>
                <w:rFonts w:asciiTheme="minorHAnsi" w:hAnsiTheme="minorHAnsi"/>
                <w:noProof/>
                <w:sz w:val="22"/>
                <w:szCs w:val="22"/>
                <w:lang w:eastAsia="pl-PL"/>
              </w:rPr>
              <w:tab/>
            </w:r>
            <w:r w:rsidR="00AD31B6" w:rsidRPr="0053585D">
              <w:rPr>
                <w:rStyle w:val="Hipercze"/>
                <w:noProof/>
              </w:rPr>
              <w:t>Ogólne wymogi związane z dostępnością treści.</w:t>
            </w:r>
            <w:r w:rsidR="00AD31B6">
              <w:rPr>
                <w:noProof/>
                <w:webHidden/>
              </w:rPr>
              <w:tab/>
            </w:r>
            <w:r w:rsidR="00AD31B6">
              <w:rPr>
                <w:noProof/>
                <w:webHidden/>
              </w:rPr>
              <w:fldChar w:fldCharType="begin"/>
            </w:r>
            <w:r w:rsidR="00AD31B6">
              <w:rPr>
                <w:noProof/>
                <w:webHidden/>
              </w:rPr>
              <w:instrText xml:space="preserve"> PAGEREF _Toc488182150 \h </w:instrText>
            </w:r>
            <w:r w:rsidR="00AD31B6">
              <w:rPr>
                <w:noProof/>
                <w:webHidden/>
              </w:rPr>
            </w:r>
            <w:r w:rsidR="00AD31B6">
              <w:rPr>
                <w:noProof/>
                <w:webHidden/>
              </w:rPr>
              <w:fldChar w:fldCharType="separate"/>
            </w:r>
            <w:r w:rsidR="00AD31B6">
              <w:rPr>
                <w:noProof/>
                <w:webHidden/>
              </w:rPr>
              <w:t>6</w:t>
            </w:r>
            <w:r w:rsidR="00AD31B6">
              <w:rPr>
                <w:noProof/>
                <w:webHidden/>
              </w:rPr>
              <w:fldChar w:fldCharType="end"/>
            </w:r>
          </w:hyperlink>
        </w:p>
        <w:p w14:paraId="30ADFD02" w14:textId="77777777" w:rsidR="00AD31B6" w:rsidRDefault="00FD72DB">
          <w:pPr>
            <w:pStyle w:val="Spistreci2"/>
            <w:tabs>
              <w:tab w:val="left" w:pos="709"/>
              <w:tab w:val="right" w:leader="underscore" w:pos="9060"/>
            </w:tabs>
            <w:rPr>
              <w:rFonts w:asciiTheme="minorHAnsi" w:hAnsiTheme="minorHAnsi"/>
              <w:noProof/>
              <w:sz w:val="22"/>
              <w:szCs w:val="22"/>
              <w:lang w:eastAsia="pl-PL"/>
            </w:rPr>
          </w:pPr>
          <w:hyperlink w:anchor="_Toc488182151" w:history="1">
            <w:r w:rsidR="00AD31B6" w:rsidRPr="0053585D">
              <w:rPr>
                <w:rStyle w:val="Hipercze"/>
                <w:noProof/>
              </w:rPr>
              <w:t>3.</w:t>
            </w:r>
            <w:r w:rsidR="00AD31B6">
              <w:rPr>
                <w:rFonts w:asciiTheme="minorHAnsi" w:hAnsiTheme="minorHAnsi"/>
                <w:noProof/>
                <w:sz w:val="22"/>
                <w:szCs w:val="22"/>
                <w:lang w:eastAsia="pl-PL"/>
              </w:rPr>
              <w:tab/>
            </w:r>
            <w:r w:rsidR="00AD31B6" w:rsidRPr="0053585D">
              <w:rPr>
                <w:rStyle w:val="Hipercze"/>
                <w:noProof/>
              </w:rPr>
              <w:t>Ogólne warunki gwarancji dostarczanych systemów informatycznych.</w:t>
            </w:r>
            <w:r w:rsidR="00AD31B6">
              <w:rPr>
                <w:noProof/>
                <w:webHidden/>
              </w:rPr>
              <w:tab/>
            </w:r>
            <w:r w:rsidR="00AD31B6">
              <w:rPr>
                <w:noProof/>
                <w:webHidden/>
              </w:rPr>
              <w:fldChar w:fldCharType="begin"/>
            </w:r>
            <w:r w:rsidR="00AD31B6">
              <w:rPr>
                <w:noProof/>
                <w:webHidden/>
              </w:rPr>
              <w:instrText xml:space="preserve"> PAGEREF _Toc488182151 \h </w:instrText>
            </w:r>
            <w:r w:rsidR="00AD31B6">
              <w:rPr>
                <w:noProof/>
                <w:webHidden/>
              </w:rPr>
            </w:r>
            <w:r w:rsidR="00AD31B6">
              <w:rPr>
                <w:noProof/>
                <w:webHidden/>
              </w:rPr>
              <w:fldChar w:fldCharType="separate"/>
            </w:r>
            <w:r w:rsidR="00AD31B6">
              <w:rPr>
                <w:noProof/>
                <w:webHidden/>
              </w:rPr>
              <w:t>8</w:t>
            </w:r>
            <w:r w:rsidR="00AD31B6">
              <w:rPr>
                <w:noProof/>
                <w:webHidden/>
              </w:rPr>
              <w:fldChar w:fldCharType="end"/>
            </w:r>
          </w:hyperlink>
        </w:p>
        <w:p w14:paraId="1DD000E2" w14:textId="77777777" w:rsidR="00AD31B6" w:rsidRDefault="00FD72DB">
          <w:pPr>
            <w:pStyle w:val="Spistreci2"/>
            <w:tabs>
              <w:tab w:val="left" w:pos="709"/>
              <w:tab w:val="right" w:leader="underscore" w:pos="9060"/>
            </w:tabs>
            <w:rPr>
              <w:rFonts w:asciiTheme="minorHAnsi" w:hAnsiTheme="minorHAnsi"/>
              <w:noProof/>
              <w:sz w:val="22"/>
              <w:szCs w:val="22"/>
              <w:lang w:eastAsia="pl-PL"/>
            </w:rPr>
          </w:pPr>
          <w:hyperlink w:anchor="_Toc488182152" w:history="1">
            <w:r w:rsidR="00AD31B6" w:rsidRPr="0053585D">
              <w:rPr>
                <w:rStyle w:val="Hipercze"/>
                <w:rFonts w:cstheme="minorHAnsi"/>
                <w:noProof/>
              </w:rPr>
              <w:t>4.</w:t>
            </w:r>
            <w:r w:rsidR="00AD31B6">
              <w:rPr>
                <w:rFonts w:asciiTheme="minorHAnsi" w:hAnsiTheme="minorHAnsi"/>
                <w:noProof/>
                <w:sz w:val="22"/>
                <w:szCs w:val="22"/>
                <w:lang w:eastAsia="pl-PL"/>
              </w:rPr>
              <w:tab/>
            </w:r>
            <w:r w:rsidR="00AD31B6" w:rsidRPr="0053585D">
              <w:rPr>
                <w:rStyle w:val="Hipercze"/>
                <w:noProof/>
              </w:rPr>
              <w:t>Ogólne wymogi w zakresie licencjonowania systemów informatycznych.</w:t>
            </w:r>
            <w:r w:rsidR="00AD31B6">
              <w:rPr>
                <w:noProof/>
                <w:webHidden/>
              </w:rPr>
              <w:tab/>
            </w:r>
            <w:r w:rsidR="00AD31B6">
              <w:rPr>
                <w:noProof/>
                <w:webHidden/>
              </w:rPr>
              <w:fldChar w:fldCharType="begin"/>
            </w:r>
            <w:r w:rsidR="00AD31B6">
              <w:rPr>
                <w:noProof/>
                <w:webHidden/>
              </w:rPr>
              <w:instrText xml:space="preserve"> PAGEREF _Toc488182152 \h </w:instrText>
            </w:r>
            <w:r w:rsidR="00AD31B6">
              <w:rPr>
                <w:noProof/>
                <w:webHidden/>
              </w:rPr>
            </w:r>
            <w:r w:rsidR="00AD31B6">
              <w:rPr>
                <w:noProof/>
                <w:webHidden/>
              </w:rPr>
              <w:fldChar w:fldCharType="separate"/>
            </w:r>
            <w:r w:rsidR="00AD31B6">
              <w:rPr>
                <w:noProof/>
                <w:webHidden/>
              </w:rPr>
              <w:t>9</w:t>
            </w:r>
            <w:r w:rsidR="00AD31B6">
              <w:rPr>
                <w:noProof/>
                <w:webHidden/>
              </w:rPr>
              <w:fldChar w:fldCharType="end"/>
            </w:r>
          </w:hyperlink>
        </w:p>
        <w:p w14:paraId="4FBE98B2" w14:textId="77777777" w:rsidR="00AD31B6" w:rsidRDefault="00FD72DB">
          <w:pPr>
            <w:pStyle w:val="Spistreci2"/>
            <w:tabs>
              <w:tab w:val="left" w:pos="709"/>
              <w:tab w:val="right" w:leader="underscore" w:pos="9060"/>
            </w:tabs>
            <w:rPr>
              <w:rFonts w:asciiTheme="minorHAnsi" w:hAnsiTheme="minorHAnsi"/>
              <w:noProof/>
              <w:sz w:val="22"/>
              <w:szCs w:val="22"/>
              <w:lang w:eastAsia="pl-PL"/>
            </w:rPr>
          </w:pPr>
          <w:hyperlink w:anchor="_Toc488182153" w:history="1">
            <w:r w:rsidR="00AD31B6" w:rsidRPr="0053585D">
              <w:rPr>
                <w:rStyle w:val="Hipercze"/>
                <w:noProof/>
              </w:rPr>
              <w:t>5.</w:t>
            </w:r>
            <w:r w:rsidR="00AD31B6">
              <w:rPr>
                <w:rFonts w:asciiTheme="minorHAnsi" w:hAnsiTheme="minorHAnsi"/>
                <w:noProof/>
                <w:sz w:val="22"/>
                <w:szCs w:val="22"/>
                <w:lang w:eastAsia="pl-PL"/>
              </w:rPr>
              <w:tab/>
            </w:r>
            <w:r w:rsidR="00AD31B6" w:rsidRPr="0053585D">
              <w:rPr>
                <w:rStyle w:val="Hipercze"/>
                <w:noProof/>
              </w:rPr>
              <w:t>Ogólne wymogi w zakresie wdrożeń systemów informatycznych.</w:t>
            </w:r>
            <w:r w:rsidR="00AD31B6">
              <w:rPr>
                <w:noProof/>
                <w:webHidden/>
              </w:rPr>
              <w:tab/>
            </w:r>
            <w:r w:rsidR="00AD31B6">
              <w:rPr>
                <w:noProof/>
                <w:webHidden/>
              </w:rPr>
              <w:fldChar w:fldCharType="begin"/>
            </w:r>
            <w:r w:rsidR="00AD31B6">
              <w:rPr>
                <w:noProof/>
                <w:webHidden/>
              </w:rPr>
              <w:instrText xml:space="preserve"> PAGEREF _Toc488182153 \h </w:instrText>
            </w:r>
            <w:r w:rsidR="00AD31B6">
              <w:rPr>
                <w:noProof/>
                <w:webHidden/>
              </w:rPr>
            </w:r>
            <w:r w:rsidR="00AD31B6">
              <w:rPr>
                <w:noProof/>
                <w:webHidden/>
              </w:rPr>
              <w:fldChar w:fldCharType="separate"/>
            </w:r>
            <w:r w:rsidR="00AD31B6">
              <w:rPr>
                <w:noProof/>
                <w:webHidden/>
              </w:rPr>
              <w:t>10</w:t>
            </w:r>
            <w:r w:rsidR="00AD31B6">
              <w:rPr>
                <w:noProof/>
                <w:webHidden/>
              </w:rPr>
              <w:fldChar w:fldCharType="end"/>
            </w:r>
          </w:hyperlink>
        </w:p>
        <w:p w14:paraId="5DF4C026" w14:textId="77777777" w:rsidR="00AD31B6" w:rsidRDefault="00FD72DB">
          <w:pPr>
            <w:pStyle w:val="Spistreci2"/>
            <w:tabs>
              <w:tab w:val="left" w:pos="709"/>
              <w:tab w:val="right" w:leader="underscore" w:pos="9060"/>
            </w:tabs>
            <w:rPr>
              <w:rFonts w:asciiTheme="minorHAnsi" w:hAnsiTheme="minorHAnsi"/>
              <w:noProof/>
              <w:sz w:val="22"/>
              <w:szCs w:val="22"/>
              <w:lang w:eastAsia="pl-PL"/>
            </w:rPr>
          </w:pPr>
          <w:hyperlink w:anchor="_Toc488182154" w:history="1">
            <w:r w:rsidR="00AD31B6" w:rsidRPr="0053585D">
              <w:rPr>
                <w:rStyle w:val="Hipercze"/>
                <w:noProof/>
              </w:rPr>
              <w:t>6.</w:t>
            </w:r>
            <w:r w:rsidR="00AD31B6">
              <w:rPr>
                <w:rFonts w:asciiTheme="minorHAnsi" w:hAnsiTheme="minorHAnsi"/>
                <w:noProof/>
                <w:sz w:val="22"/>
                <w:szCs w:val="22"/>
                <w:lang w:eastAsia="pl-PL"/>
              </w:rPr>
              <w:tab/>
            </w:r>
            <w:r w:rsidR="00AD31B6" w:rsidRPr="0053585D">
              <w:rPr>
                <w:rStyle w:val="Hipercze"/>
                <w:noProof/>
              </w:rPr>
              <w:t>Ogólne wymogi w zakresie tworzenia formularzy ePUAP.</w:t>
            </w:r>
            <w:r w:rsidR="00AD31B6">
              <w:rPr>
                <w:noProof/>
                <w:webHidden/>
              </w:rPr>
              <w:tab/>
            </w:r>
            <w:r w:rsidR="00AD31B6">
              <w:rPr>
                <w:noProof/>
                <w:webHidden/>
              </w:rPr>
              <w:fldChar w:fldCharType="begin"/>
            </w:r>
            <w:r w:rsidR="00AD31B6">
              <w:rPr>
                <w:noProof/>
                <w:webHidden/>
              </w:rPr>
              <w:instrText xml:space="preserve"> PAGEREF _Toc488182154 \h </w:instrText>
            </w:r>
            <w:r w:rsidR="00AD31B6">
              <w:rPr>
                <w:noProof/>
                <w:webHidden/>
              </w:rPr>
            </w:r>
            <w:r w:rsidR="00AD31B6">
              <w:rPr>
                <w:noProof/>
                <w:webHidden/>
              </w:rPr>
              <w:fldChar w:fldCharType="separate"/>
            </w:r>
            <w:r w:rsidR="00AD31B6">
              <w:rPr>
                <w:noProof/>
                <w:webHidden/>
              </w:rPr>
              <w:t>10</w:t>
            </w:r>
            <w:r w:rsidR="00AD31B6">
              <w:rPr>
                <w:noProof/>
                <w:webHidden/>
              </w:rPr>
              <w:fldChar w:fldCharType="end"/>
            </w:r>
          </w:hyperlink>
        </w:p>
        <w:p w14:paraId="117C69B1" w14:textId="77777777" w:rsidR="00AD31B6" w:rsidRDefault="00FD72DB">
          <w:pPr>
            <w:pStyle w:val="Spistreci2"/>
            <w:tabs>
              <w:tab w:val="left" w:pos="709"/>
              <w:tab w:val="right" w:leader="underscore" w:pos="9060"/>
            </w:tabs>
            <w:rPr>
              <w:rFonts w:asciiTheme="minorHAnsi" w:hAnsiTheme="minorHAnsi"/>
              <w:noProof/>
              <w:sz w:val="22"/>
              <w:szCs w:val="22"/>
              <w:lang w:eastAsia="pl-PL"/>
            </w:rPr>
          </w:pPr>
          <w:hyperlink w:anchor="_Toc488182155" w:history="1">
            <w:r w:rsidR="00AD31B6" w:rsidRPr="0053585D">
              <w:rPr>
                <w:rStyle w:val="Hipercze"/>
                <w:noProof/>
              </w:rPr>
              <w:t>7.</w:t>
            </w:r>
            <w:r w:rsidR="00AD31B6">
              <w:rPr>
                <w:rFonts w:asciiTheme="minorHAnsi" w:hAnsiTheme="minorHAnsi"/>
                <w:noProof/>
                <w:sz w:val="22"/>
                <w:szCs w:val="22"/>
                <w:lang w:eastAsia="pl-PL"/>
              </w:rPr>
              <w:tab/>
            </w:r>
            <w:r w:rsidR="00AD31B6" w:rsidRPr="0053585D">
              <w:rPr>
                <w:rStyle w:val="Hipercze"/>
                <w:noProof/>
              </w:rPr>
              <w:t>Ogólne warunki realizacji szkoleń.</w:t>
            </w:r>
            <w:r w:rsidR="00AD31B6">
              <w:rPr>
                <w:noProof/>
                <w:webHidden/>
              </w:rPr>
              <w:tab/>
            </w:r>
            <w:r w:rsidR="00AD31B6">
              <w:rPr>
                <w:noProof/>
                <w:webHidden/>
              </w:rPr>
              <w:fldChar w:fldCharType="begin"/>
            </w:r>
            <w:r w:rsidR="00AD31B6">
              <w:rPr>
                <w:noProof/>
                <w:webHidden/>
              </w:rPr>
              <w:instrText xml:space="preserve"> PAGEREF _Toc488182155 \h </w:instrText>
            </w:r>
            <w:r w:rsidR="00AD31B6">
              <w:rPr>
                <w:noProof/>
                <w:webHidden/>
              </w:rPr>
            </w:r>
            <w:r w:rsidR="00AD31B6">
              <w:rPr>
                <w:noProof/>
                <w:webHidden/>
              </w:rPr>
              <w:fldChar w:fldCharType="separate"/>
            </w:r>
            <w:r w:rsidR="00AD31B6">
              <w:rPr>
                <w:noProof/>
                <w:webHidden/>
              </w:rPr>
              <w:t>12</w:t>
            </w:r>
            <w:r w:rsidR="00AD31B6">
              <w:rPr>
                <w:noProof/>
                <w:webHidden/>
              </w:rPr>
              <w:fldChar w:fldCharType="end"/>
            </w:r>
          </w:hyperlink>
        </w:p>
        <w:p w14:paraId="6CEF76C0" w14:textId="77777777" w:rsidR="00AD31B6" w:rsidRDefault="00FD72DB">
          <w:pPr>
            <w:pStyle w:val="Spistreci2"/>
            <w:tabs>
              <w:tab w:val="left" w:pos="709"/>
              <w:tab w:val="right" w:leader="underscore" w:pos="9060"/>
            </w:tabs>
            <w:rPr>
              <w:rFonts w:asciiTheme="minorHAnsi" w:hAnsiTheme="minorHAnsi"/>
              <w:noProof/>
              <w:sz w:val="22"/>
              <w:szCs w:val="22"/>
              <w:lang w:eastAsia="pl-PL"/>
            </w:rPr>
          </w:pPr>
          <w:hyperlink w:anchor="_Toc488182156" w:history="1">
            <w:r w:rsidR="00AD31B6" w:rsidRPr="0053585D">
              <w:rPr>
                <w:rStyle w:val="Hipercze"/>
                <w:noProof/>
              </w:rPr>
              <w:t>8.</w:t>
            </w:r>
            <w:r w:rsidR="00AD31B6">
              <w:rPr>
                <w:rFonts w:asciiTheme="minorHAnsi" w:hAnsiTheme="minorHAnsi"/>
                <w:noProof/>
                <w:sz w:val="22"/>
                <w:szCs w:val="22"/>
                <w:lang w:eastAsia="pl-PL"/>
              </w:rPr>
              <w:tab/>
            </w:r>
            <w:r w:rsidR="00AD31B6" w:rsidRPr="0053585D">
              <w:rPr>
                <w:rStyle w:val="Hipercze"/>
                <w:noProof/>
              </w:rPr>
              <w:t>Ogólne warunki dostawy sprzętu informatycznego.</w:t>
            </w:r>
            <w:r w:rsidR="00AD31B6">
              <w:rPr>
                <w:noProof/>
                <w:webHidden/>
              </w:rPr>
              <w:tab/>
            </w:r>
            <w:r w:rsidR="00AD31B6">
              <w:rPr>
                <w:noProof/>
                <w:webHidden/>
              </w:rPr>
              <w:fldChar w:fldCharType="begin"/>
            </w:r>
            <w:r w:rsidR="00AD31B6">
              <w:rPr>
                <w:noProof/>
                <w:webHidden/>
              </w:rPr>
              <w:instrText xml:space="preserve"> PAGEREF _Toc488182156 \h </w:instrText>
            </w:r>
            <w:r w:rsidR="00AD31B6">
              <w:rPr>
                <w:noProof/>
                <w:webHidden/>
              </w:rPr>
            </w:r>
            <w:r w:rsidR="00AD31B6">
              <w:rPr>
                <w:noProof/>
                <w:webHidden/>
              </w:rPr>
              <w:fldChar w:fldCharType="separate"/>
            </w:r>
            <w:r w:rsidR="00AD31B6">
              <w:rPr>
                <w:noProof/>
                <w:webHidden/>
              </w:rPr>
              <w:t>13</w:t>
            </w:r>
            <w:r w:rsidR="00AD31B6">
              <w:rPr>
                <w:noProof/>
                <w:webHidden/>
              </w:rPr>
              <w:fldChar w:fldCharType="end"/>
            </w:r>
          </w:hyperlink>
        </w:p>
        <w:p w14:paraId="39ABA095" w14:textId="77777777" w:rsidR="00AD31B6" w:rsidRDefault="00FD72DB">
          <w:pPr>
            <w:pStyle w:val="Spistreci1"/>
            <w:rPr>
              <w:rFonts w:asciiTheme="minorHAnsi" w:hAnsiTheme="minorHAnsi"/>
              <w:noProof/>
              <w:sz w:val="22"/>
              <w:szCs w:val="22"/>
              <w:lang w:eastAsia="pl-PL"/>
            </w:rPr>
          </w:pPr>
          <w:hyperlink w:anchor="_Toc488182157" w:history="1">
            <w:r w:rsidR="00AD31B6" w:rsidRPr="0053585D">
              <w:rPr>
                <w:rStyle w:val="Hipercze"/>
                <w:noProof/>
              </w:rPr>
              <w:t>IV.</w:t>
            </w:r>
            <w:r w:rsidR="00AD31B6">
              <w:rPr>
                <w:rFonts w:asciiTheme="minorHAnsi" w:hAnsiTheme="minorHAnsi"/>
                <w:noProof/>
                <w:sz w:val="22"/>
                <w:szCs w:val="22"/>
                <w:lang w:eastAsia="pl-PL"/>
              </w:rPr>
              <w:tab/>
            </w:r>
            <w:r w:rsidR="00AD31B6" w:rsidRPr="0053585D">
              <w:rPr>
                <w:rStyle w:val="Hipercze"/>
                <w:noProof/>
              </w:rPr>
              <w:t>Cześć nr 1- Zakup oprogramowania oraz niezbędnej infrastruktury sprzętowej</w:t>
            </w:r>
            <w:r w:rsidR="00AD31B6">
              <w:rPr>
                <w:noProof/>
                <w:webHidden/>
              </w:rPr>
              <w:tab/>
            </w:r>
            <w:r w:rsidR="00AD31B6">
              <w:rPr>
                <w:noProof/>
                <w:webHidden/>
              </w:rPr>
              <w:fldChar w:fldCharType="begin"/>
            </w:r>
            <w:r w:rsidR="00AD31B6">
              <w:rPr>
                <w:noProof/>
                <w:webHidden/>
              </w:rPr>
              <w:instrText xml:space="preserve"> PAGEREF _Toc488182157 \h </w:instrText>
            </w:r>
            <w:r w:rsidR="00AD31B6">
              <w:rPr>
                <w:noProof/>
                <w:webHidden/>
              </w:rPr>
            </w:r>
            <w:r w:rsidR="00AD31B6">
              <w:rPr>
                <w:noProof/>
                <w:webHidden/>
              </w:rPr>
              <w:fldChar w:fldCharType="separate"/>
            </w:r>
            <w:r w:rsidR="00AD31B6">
              <w:rPr>
                <w:noProof/>
                <w:webHidden/>
              </w:rPr>
              <w:t>14</w:t>
            </w:r>
            <w:r w:rsidR="00AD31B6">
              <w:rPr>
                <w:noProof/>
                <w:webHidden/>
              </w:rPr>
              <w:fldChar w:fldCharType="end"/>
            </w:r>
          </w:hyperlink>
        </w:p>
        <w:p w14:paraId="083C3F49" w14:textId="77777777" w:rsidR="00AD31B6" w:rsidRDefault="00FD72DB">
          <w:pPr>
            <w:pStyle w:val="Spistreci2"/>
            <w:tabs>
              <w:tab w:val="left" w:pos="709"/>
              <w:tab w:val="right" w:leader="underscore" w:pos="9060"/>
            </w:tabs>
            <w:rPr>
              <w:rFonts w:asciiTheme="minorHAnsi" w:hAnsiTheme="minorHAnsi"/>
              <w:noProof/>
              <w:sz w:val="22"/>
              <w:szCs w:val="22"/>
              <w:lang w:eastAsia="pl-PL"/>
            </w:rPr>
          </w:pPr>
          <w:hyperlink w:anchor="_Toc488182158" w:history="1">
            <w:r w:rsidR="00AD31B6" w:rsidRPr="0053585D">
              <w:rPr>
                <w:rStyle w:val="Hipercze"/>
                <w:noProof/>
              </w:rPr>
              <w:t>1.</w:t>
            </w:r>
            <w:r w:rsidR="00AD31B6">
              <w:rPr>
                <w:rFonts w:asciiTheme="minorHAnsi" w:hAnsiTheme="minorHAnsi"/>
                <w:noProof/>
                <w:sz w:val="22"/>
                <w:szCs w:val="22"/>
                <w:lang w:eastAsia="pl-PL"/>
              </w:rPr>
              <w:tab/>
            </w:r>
            <w:r w:rsidR="00AD31B6" w:rsidRPr="0053585D">
              <w:rPr>
                <w:rStyle w:val="Hipercze"/>
                <w:noProof/>
              </w:rPr>
              <w:t>Utworzenie Elektronicznego Biura Obsługi Interesanta (EBOI)</w:t>
            </w:r>
            <w:r w:rsidR="00AD31B6">
              <w:rPr>
                <w:noProof/>
                <w:webHidden/>
              </w:rPr>
              <w:tab/>
            </w:r>
            <w:r w:rsidR="00AD31B6">
              <w:rPr>
                <w:noProof/>
                <w:webHidden/>
              </w:rPr>
              <w:fldChar w:fldCharType="begin"/>
            </w:r>
            <w:r w:rsidR="00AD31B6">
              <w:rPr>
                <w:noProof/>
                <w:webHidden/>
              </w:rPr>
              <w:instrText xml:space="preserve"> PAGEREF _Toc488182158 \h </w:instrText>
            </w:r>
            <w:r w:rsidR="00AD31B6">
              <w:rPr>
                <w:noProof/>
                <w:webHidden/>
              </w:rPr>
            </w:r>
            <w:r w:rsidR="00AD31B6">
              <w:rPr>
                <w:noProof/>
                <w:webHidden/>
              </w:rPr>
              <w:fldChar w:fldCharType="separate"/>
            </w:r>
            <w:r w:rsidR="00AD31B6">
              <w:rPr>
                <w:noProof/>
                <w:webHidden/>
              </w:rPr>
              <w:t>14</w:t>
            </w:r>
            <w:r w:rsidR="00AD31B6">
              <w:rPr>
                <w:noProof/>
                <w:webHidden/>
              </w:rPr>
              <w:fldChar w:fldCharType="end"/>
            </w:r>
          </w:hyperlink>
        </w:p>
        <w:p w14:paraId="0A548E1E" w14:textId="77777777" w:rsidR="00AD31B6" w:rsidRDefault="00FD72DB">
          <w:pPr>
            <w:pStyle w:val="Spistreci2"/>
            <w:tabs>
              <w:tab w:val="left" w:pos="709"/>
              <w:tab w:val="right" w:leader="underscore" w:pos="9060"/>
            </w:tabs>
            <w:rPr>
              <w:rFonts w:asciiTheme="minorHAnsi" w:hAnsiTheme="minorHAnsi"/>
              <w:noProof/>
              <w:sz w:val="22"/>
              <w:szCs w:val="22"/>
              <w:lang w:eastAsia="pl-PL"/>
            </w:rPr>
          </w:pPr>
          <w:hyperlink w:anchor="_Toc488182159" w:history="1">
            <w:r w:rsidR="00AD31B6" w:rsidRPr="0053585D">
              <w:rPr>
                <w:rStyle w:val="Hipercze"/>
                <w:noProof/>
              </w:rPr>
              <w:t>3.</w:t>
            </w:r>
            <w:r w:rsidR="00AD31B6">
              <w:rPr>
                <w:rFonts w:asciiTheme="minorHAnsi" w:hAnsiTheme="minorHAnsi"/>
                <w:noProof/>
                <w:sz w:val="22"/>
                <w:szCs w:val="22"/>
                <w:lang w:eastAsia="pl-PL"/>
              </w:rPr>
              <w:tab/>
            </w:r>
            <w:r w:rsidR="00AD31B6" w:rsidRPr="0053585D">
              <w:rPr>
                <w:rStyle w:val="Hipercze"/>
                <w:noProof/>
              </w:rPr>
              <w:t>Wykonanie i uruchomienie aktywnych formularzy</w:t>
            </w:r>
            <w:r w:rsidR="00AD31B6">
              <w:rPr>
                <w:noProof/>
                <w:webHidden/>
              </w:rPr>
              <w:tab/>
            </w:r>
            <w:r w:rsidR="00AD31B6">
              <w:rPr>
                <w:noProof/>
                <w:webHidden/>
              </w:rPr>
              <w:fldChar w:fldCharType="begin"/>
            </w:r>
            <w:r w:rsidR="00AD31B6">
              <w:rPr>
                <w:noProof/>
                <w:webHidden/>
              </w:rPr>
              <w:instrText xml:space="preserve"> PAGEREF _Toc488182159 \h </w:instrText>
            </w:r>
            <w:r w:rsidR="00AD31B6">
              <w:rPr>
                <w:noProof/>
                <w:webHidden/>
              </w:rPr>
            </w:r>
            <w:r w:rsidR="00AD31B6">
              <w:rPr>
                <w:noProof/>
                <w:webHidden/>
              </w:rPr>
              <w:fldChar w:fldCharType="separate"/>
            </w:r>
            <w:r w:rsidR="00AD31B6">
              <w:rPr>
                <w:noProof/>
                <w:webHidden/>
              </w:rPr>
              <w:t>16</w:t>
            </w:r>
            <w:r w:rsidR="00AD31B6">
              <w:rPr>
                <w:noProof/>
                <w:webHidden/>
              </w:rPr>
              <w:fldChar w:fldCharType="end"/>
            </w:r>
          </w:hyperlink>
        </w:p>
        <w:p w14:paraId="68DCCA05" w14:textId="77777777" w:rsidR="00AD31B6" w:rsidRDefault="00FD72DB">
          <w:pPr>
            <w:pStyle w:val="Spistreci2"/>
            <w:tabs>
              <w:tab w:val="left" w:pos="709"/>
              <w:tab w:val="right" w:leader="underscore" w:pos="9060"/>
            </w:tabs>
            <w:rPr>
              <w:rFonts w:asciiTheme="minorHAnsi" w:hAnsiTheme="minorHAnsi"/>
              <w:noProof/>
              <w:sz w:val="22"/>
              <w:szCs w:val="22"/>
              <w:lang w:eastAsia="pl-PL"/>
            </w:rPr>
          </w:pPr>
          <w:hyperlink w:anchor="_Toc488182160" w:history="1">
            <w:r w:rsidR="00AD31B6" w:rsidRPr="0053585D">
              <w:rPr>
                <w:rStyle w:val="Hipercze"/>
                <w:noProof/>
              </w:rPr>
              <w:t>4.</w:t>
            </w:r>
            <w:r w:rsidR="00AD31B6">
              <w:rPr>
                <w:rFonts w:asciiTheme="minorHAnsi" w:hAnsiTheme="minorHAnsi"/>
                <w:noProof/>
                <w:sz w:val="22"/>
                <w:szCs w:val="22"/>
                <w:lang w:eastAsia="pl-PL"/>
              </w:rPr>
              <w:tab/>
            </w:r>
            <w:r w:rsidR="00AD31B6" w:rsidRPr="0053585D">
              <w:rPr>
                <w:rStyle w:val="Hipercze"/>
                <w:noProof/>
              </w:rPr>
              <w:t>Utworzenie i wdrożenie mechanizmu płatności on-line</w:t>
            </w:r>
            <w:r w:rsidR="00AD31B6">
              <w:rPr>
                <w:noProof/>
                <w:webHidden/>
              </w:rPr>
              <w:tab/>
            </w:r>
            <w:r w:rsidR="00AD31B6">
              <w:rPr>
                <w:noProof/>
                <w:webHidden/>
              </w:rPr>
              <w:fldChar w:fldCharType="begin"/>
            </w:r>
            <w:r w:rsidR="00AD31B6">
              <w:rPr>
                <w:noProof/>
                <w:webHidden/>
              </w:rPr>
              <w:instrText xml:space="preserve"> PAGEREF _Toc488182160 \h </w:instrText>
            </w:r>
            <w:r w:rsidR="00AD31B6">
              <w:rPr>
                <w:noProof/>
                <w:webHidden/>
              </w:rPr>
            </w:r>
            <w:r w:rsidR="00AD31B6">
              <w:rPr>
                <w:noProof/>
                <w:webHidden/>
              </w:rPr>
              <w:fldChar w:fldCharType="separate"/>
            </w:r>
            <w:r w:rsidR="00AD31B6">
              <w:rPr>
                <w:noProof/>
                <w:webHidden/>
              </w:rPr>
              <w:t>16</w:t>
            </w:r>
            <w:r w:rsidR="00AD31B6">
              <w:rPr>
                <w:noProof/>
                <w:webHidden/>
              </w:rPr>
              <w:fldChar w:fldCharType="end"/>
            </w:r>
          </w:hyperlink>
        </w:p>
        <w:p w14:paraId="793F19B3" w14:textId="77777777" w:rsidR="00AD31B6" w:rsidRDefault="00FD72DB">
          <w:pPr>
            <w:pStyle w:val="Spistreci2"/>
            <w:tabs>
              <w:tab w:val="left" w:pos="709"/>
              <w:tab w:val="right" w:leader="underscore" w:pos="9060"/>
            </w:tabs>
            <w:rPr>
              <w:rFonts w:asciiTheme="minorHAnsi" w:hAnsiTheme="minorHAnsi"/>
              <w:noProof/>
              <w:sz w:val="22"/>
              <w:szCs w:val="22"/>
              <w:lang w:eastAsia="pl-PL"/>
            </w:rPr>
          </w:pPr>
          <w:hyperlink w:anchor="_Toc488182161" w:history="1">
            <w:r w:rsidR="00AD31B6" w:rsidRPr="0053585D">
              <w:rPr>
                <w:rStyle w:val="Hipercze"/>
                <w:noProof/>
              </w:rPr>
              <w:t>5.</w:t>
            </w:r>
            <w:r w:rsidR="00AD31B6">
              <w:rPr>
                <w:rFonts w:asciiTheme="minorHAnsi" w:hAnsiTheme="minorHAnsi"/>
                <w:noProof/>
                <w:sz w:val="22"/>
                <w:szCs w:val="22"/>
                <w:lang w:eastAsia="pl-PL"/>
              </w:rPr>
              <w:tab/>
            </w:r>
            <w:r w:rsidR="00AD31B6" w:rsidRPr="0053585D">
              <w:rPr>
                <w:rStyle w:val="Hipercze"/>
                <w:noProof/>
              </w:rPr>
              <w:t>Wykonanie prac integracyjnych w systemach informatycznych</w:t>
            </w:r>
            <w:r w:rsidR="00AD31B6">
              <w:rPr>
                <w:noProof/>
                <w:webHidden/>
              </w:rPr>
              <w:tab/>
            </w:r>
            <w:r w:rsidR="00AD31B6">
              <w:rPr>
                <w:noProof/>
                <w:webHidden/>
              </w:rPr>
              <w:fldChar w:fldCharType="begin"/>
            </w:r>
            <w:r w:rsidR="00AD31B6">
              <w:rPr>
                <w:noProof/>
                <w:webHidden/>
              </w:rPr>
              <w:instrText xml:space="preserve"> PAGEREF _Toc488182161 \h </w:instrText>
            </w:r>
            <w:r w:rsidR="00AD31B6">
              <w:rPr>
                <w:noProof/>
                <w:webHidden/>
              </w:rPr>
            </w:r>
            <w:r w:rsidR="00AD31B6">
              <w:rPr>
                <w:noProof/>
                <w:webHidden/>
              </w:rPr>
              <w:fldChar w:fldCharType="separate"/>
            </w:r>
            <w:r w:rsidR="00AD31B6">
              <w:rPr>
                <w:noProof/>
                <w:webHidden/>
              </w:rPr>
              <w:t>18</w:t>
            </w:r>
            <w:r w:rsidR="00AD31B6">
              <w:rPr>
                <w:noProof/>
                <w:webHidden/>
              </w:rPr>
              <w:fldChar w:fldCharType="end"/>
            </w:r>
          </w:hyperlink>
        </w:p>
        <w:p w14:paraId="04C9D9D9" w14:textId="77777777" w:rsidR="00AD31B6" w:rsidRDefault="00FD72DB">
          <w:pPr>
            <w:pStyle w:val="Spistreci2"/>
            <w:tabs>
              <w:tab w:val="left" w:pos="709"/>
              <w:tab w:val="right" w:leader="underscore" w:pos="9060"/>
            </w:tabs>
            <w:rPr>
              <w:rFonts w:asciiTheme="minorHAnsi" w:hAnsiTheme="minorHAnsi"/>
              <w:noProof/>
              <w:sz w:val="22"/>
              <w:szCs w:val="22"/>
              <w:lang w:eastAsia="pl-PL"/>
            </w:rPr>
          </w:pPr>
          <w:hyperlink w:anchor="_Toc488182162" w:history="1">
            <w:r w:rsidR="00AD31B6" w:rsidRPr="0053585D">
              <w:rPr>
                <w:rStyle w:val="Hipercze"/>
                <w:noProof/>
              </w:rPr>
              <w:t>6.</w:t>
            </w:r>
            <w:r w:rsidR="00AD31B6">
              <w:rPr>
                <w:rFonts w:asciiTheme="minorHAnsi" w:hAnsiTheme="minorHAnsi"/>
                <w:noProof/>
                <w:sz w:val="22"/>
                <w:szCs w:val="22"/>
                <w:lang w:eastAsia="pl-PL"/>
              </w:rPr>
              <w:tab/>
            </w:r>
            <w:r w:rsidR="00AD31B6" w:rsidRPr="0053585D">
              <w:rPr>
                <w:rStyle w:val="Hipercze"/>
                <w:noProof/>
              </w:rPr>
              <w:t>Uruchomienie mechanizmu rozliczeń finansowych na podstawie indywidualnych rachunków bankowych</w:t>
            </w:r>
            <w:r w:rsidR="00AD31B6">
              <w:rPr>
                <w:noProof/>
                <w:webHidden/>
              </w:rPr>
              <w:tab/>
            </w:r>
            <w:r w:rsidR="00AD31B6">
              <w:rPr>
                <w:noProof/>
                <w:webHidden/>
              </w:rPr>
              <w:fldChar w:fldCharType="begin"/>
            </w:r>
            <w:r w:rsidR="00AD31B6">
              <w:rPr>
                <w:noProof/>
                <w:webHidden/>
              </w:rPr>
              <w:instrText xml:space="preserve"> PAGEREF _Toc488182162 \h </w:instrText>
            </w:r>
            <w:r w:rsidR="00AD31B6">
              <w:rPr>
                <w:noProof/>
                <w:webHidden/>
              </w:rPr>
            </w:r>
            <w:r w:rsidR="00AD31B6">
              <w:rPr>
                <w:noProof/>
                <w:webHidden/>
              </w:rPr>
              <w:fldChar w:fldCharType="separate"/>
            </w:r>
            <w:r w:rsidR="00AD31B6">
              <w:rPr>
                <w:noProof/>
                <w:webHidden/>
              </w:rPr>
              <w:t>20</w:t>
            </w:r>
            <w:r w:rsidR="00AD31B6">
              <w:rPr>
                <w:noProof/>
                <w:webHidden/>
              </w:rPr>
              <w:fldChar w:fldCharType="end"/>
            </w:r>
          </w:hyperlink>
        </w:p>
        <w:p w14:paraId="4EB70A03" w14:textId="77777777" w:rsidR="00AD31B6" w:rsidRDefault="00FD72DB">
          <w:pPr>
            <w:pStyle w:val="Spistreci2"/>
            <w:tabs>
              <w:tab w:val="left" w:pos="709"/>
              <w:tab w:val="right" w:leader="underscore" w:pos="9060"/>
            </w:tabs>
            <w:rPr>
              <w:rFonts w:asciiTheme="minorHAnsi" w:hAnsiTheme="minorHAnsi"/>
              <w:noProof/>
              <w:sz w:val="22"/>
              <w:szCs w:val="22"/>
              <w:lang w:eastAsia="pl-PL"/>
            </w:rPr>
          </w:pPr>
          <w:hyperlink w:anchor="_Toc488182163" w:history="1">
            <w:r w:rsidR="00AD31B6" w:rsidRPr="0053585D">
              <w:rPr>
                <w:rStyle w:val="Hipercze"/>
                <w:noProof/>
              </w:rPr>
              <w:t>7.</w:t>
            </w:r>
            <w:r w:rsidR="00AD31B6">
              <w:rPr>
                <w:rFonts w:asciiTheme="minorHAnsi" w:hAnsiTheme="minorHAnsi"/>
                <w:noProof/>
                <w:sz w:val="22"/>
                <w:szCs w:val="22"/>
                <w:lang w:eastAsia="pl-PL"/>
              </w:rPr>
              <w:tab/>
            </w:r>
            <w:r w:rsidR="00AD31B6" w:rsidRPr="0053585D">
              <w:rPr>
                <w:rStyle w:val="Hipercze"/>
                <w:noProof/>
              </w:rPr>
              <w:t>Zakup i wdrożenie systemu elektronicznego obiegu dokumentów (EOD)</w:t>
            </w:r>
            <w:r w:rsidR="00AD31B6">
              <w:rPr>
                <w:noProof/>
                <w:webHidden/>
              </w:rPr>
              <w:tab/>
            </w:r>
            <w:r w:rsidR="00AD31B6">
              <w:rPr>
                <w:noProof/>
                <w:webHidden/>
              </w:rPr>
              <w:fldChar w:fldCharType="begin"/>
            </w:r>
            <w:r w:rsidR="00AD31B6">
              <w:rPr>
                <w:noProof/>
                <w:webHidden/>
              </w:rPr>
              <w:instrText xml:space="preserve"> PAGEREF _Toc488182163 \h </w:instrText>
            </w:r>
            <w:r w:rsidR="00AD31B6">
              <w:rPr>
                <w:noProof/>
                <w:webHidden/>
              </w:rPr>
            </w:r>
            <w:r w:rsidR="00AD31B6">
              <w:rPr>
                <w:noProof/>
                <w:webHidden/>
              </w:rPr>
              <w:fldChar w:fldCharType="separate"/>
            </w:r>
            <w:r w:rsidR="00AD31B6">
              <w:rPr>
                <w:noProof/>
                <w:webHidden/>
              </w:rPr>
              <w:t>21</w:t>
            </w:r>
            <w:r w:rsidR="00AD31B6">
              <w:rPr>
                <w:noProof/>
                <w:webHidden/>
              </w:rPr>
              <w:fldChar w:fldCharType="end"/>
            </w:r>
          </w:hyperlink>
        </w:p>
        <w:p w14:paraId="5F07E70F" w14:textId="77777777" w:rsidR="00AD31B6" w:rsidRDefault="00FD72DB">
          <w:pPr>
            <w:pStyle w:val="Spistreci2"/>
            <w:tabs>
              <w:tab w:val="left" w:pos="709"/>
              <w:tab w:val="right" w:leader="underscore" w:pos="9060"/>
            </w:tabs>
            <w:rPr>
              <w:rFonts w:asciiTheme="minorHAnsi" w:hAnsiTheme="minorHAnsi"/>
              <w:noProof/>
              <w:sz w:val="22"/>
              <w:szCs w:val="22"/>
              <w:lang w:eastAsia="pl-PL"/>
            </w:rPr>
          </w:pPr>
          <w:hyperlink w:anchor="_Toc488182164" w:history="1">
            <w:r w:rsidR="00AD31B6" w:rsidRPr="0053585D">
              <w:rPr>
                <w:rStyle w:val="Hipercze"/>
                <w:noProof/>
              </w:rPr>
              <w:t>8.</w:t>
            </w:r>
            <w:r w:rsidR="00AD31B6">
              <w:rPr>
                <w:rFonts w:asciiTheme="minorHAnsi" w:hAnsiTheme="minorHAnsi"/>
                <w:noProof/>
                <w:sz w:val="22"/>
                <w:szCs w:val="22"/>
                <w:lang w:eastAsia="pl-PL"/>
              </w:rPr>
              <w:tab/>
            </w:r>
            <w:r w:rsidR="00AD31B6" w:rsidRPr="0053585D">
              <w:rPr>
                <w:rStyle w:val="Hipercze"/>
                <w:noProof/>
              </w:rPr>
              <w:t>Zakup i wdrożenie oprogramowania do rekrutacji on-line (e-rekrutacja)</w:t>
            </w:r>
            <w:r w:rsidR="00AD31B6">
              <w:rPr>
                <w:noProof/>
                <w:webHidden/>
              </w:rPr>
              <w:tab/>
            </w:r>
            <w:r w:rsidR="00AD31B6">
              <w:rPr>
                <w:noProof/>
                <w:webHidden/>
              </w:rPr>
              <w:fldChar w:fldCharType="begin"/>
            </w:r>
            <w:r w:rsidR="00AD31B6">
              <w:rPr>
                <w:noProof/>
                <w:webHidden/>
              </w:rPr>
              <w:instrText xml:space="preserve"> PAGEREF _Toc488182164 \h </w:instrText>
            </w:r>
            <w:r w:rsidR="00AD31B6">
              <w:rPr>
                <w:noProof/>
                <w:webHidden/>
              </w:rPr>
            </w:r>
            <w:r w:rsidR="00AD31B6">
              <w:rPr>
                <w:noProof/>
                <w:webHidden/>
              </w:rPr>
              <w:fldChar w:fldCharType="separate"/>
            </w:r>
            <w:r w:rsidR="00AD31B6">
              <w:rPr>
                <w:noProof/>
                <w:webHidden/>
              </w:rPr>
              <w:t>33</w:t>
            </w:r>
            <w:r w:rsidR="00AD31B6">
              <w:rPr>
                <w:noProof/>
                <w:webHidden/>
              </w:rPr>
              <w:fldChar w:fldCharType="end"/>
            </w:r>
          </w:hyperlink>
        </w:p>
        <w:p w14:paraId="4D381FB6" w14:textId="77777777" w:rsidR="00AD31B6" w:rsidRDefault="00FD72DB">
          <w:pPr>
            <w:pStyle w:val="Spistreci2"/>
            <w:tabs>
              <w:tab w:val="left" w:pos="709"/>
              <w:tab w:val="right" w:leader="underscore" w:pos="9060"/>
            </w:tabs>
            <w:rPr>
              <w:rFonts w:asciiTheme="minorHAnsi" w:hAnsiTheme="minorHAnsi"/>
              <w:noProof/>
              <w:sz w:val="22"/>
              <w:szCs w:val="22"/>
              <w:lang w:eastAsia="pl-PL"/>
            </w:rPr>
          </w:pPr>
          <w:hyperlink w:anchor="_Toc488182165" w:history="1">
            <w:r w:rsidR="00AD31B6" w:rsidRPr="0053585D">
              <w:rPr>
                <w:rStyle w:val="Hipercze"/>
                <w:noProof/>
              </w:rPr>
              <w:t>9.</w:t>
            </w:r>
            <w:r w:rsidR="00AD31B6">
              <w:rPr>
                <w:rFonts w:asciiTheme="minorHAnsi" w:hAnsiTheme="minorHAnsi"/>
                <w:noProof/>
                <w:sz w:val="22"/>
                <w:szCs w:val="22"/>
                <w:lang w:eastAsia="pl-PL"/>
              </w:rPr>
              <w:tab/>
            </w:r>
            <w:r w:rsidR="00AD31B6" w:rsidRPr="0053585D">
              <w:rPr>
                <w:rStyle w:val="Hipercze"/>
                <w:noProof/>
              </w:rPr>
              <w:t>Zakup i wdrożenie oprogramowania do prowadzenia elektronicznego dziennika ucznia (e-dziennik)</w:t>
            </w:r>
            <w:r w:rsidR="00AD31B6">
              <w:rPr>
                <w:noProof/>
                <w:webHidden/>
              </w:rPr>
              <w:tab/>
            </w:r>
            <w:r w:rsidR="00AD31B6">
              <w:rPr>
                <w:noProof/>
                <w:webHidden/>
              </w:rPr>
              <w:fldChar w:fldCharType="begin"/>
            </w:r>
            <w:r w:rsidR="00AD31B6">
              <w:rPr>
                <w:noProof/>
                <w:webHidden/>
              </w:rPr>
              <w:instrText xml:space="preserve"> PAGEREF _Toc488182165 \h </w:instrText>
            </w:r>
            <w:r w:rsidR="00AD31B6">
              <w:rPr>
                <w:noProof/>
                <w:webHidden/>
              </w:rPr>
            </w:r>
            <w:r w:rsidR="00AD31B6">
              <w:rPr>
                <w:noProof/>
                <w:webHidden/>
              </w:rPr>
              <w:fldChar w:fldCharType="separate"/>
            </w:r>
            <w:r w:rsidR="00AD31B6">
              <w:rPr>
                <w:noProof/>
                <w:webHidden/>
              </w:rPr>
              <w:t>37</w:t>
            </w:r>
            <w:r w:rsidR="00AD31B6">
              <w:rPr>
                <w:noProof/>
                <w:webHidden/>
              </w:rPr>
              <w:fldChar w:fldCharType="end"/>
            </w:r>
          </w:hyperlink>
        </w:p>
        <w:p w14:paraId="7D256D38" w14:textId="77777777" w:rsidR="00AD31B6" w:rsidRDefault="00FD72DB">
          <w:pPr>
            <w:pStyle w:val="Spistreci2"/>
            <w:tabs>
              <w:tab w:val="left" w:pos="709"/>
              <w:tab w:val="right" w:leader="underscore" w:pos="9060"/>
            </w:tabs>
            <w:rPr>
              <w:rFonts w:asciiTheme="minorHAnsi" w:hAnsiTheme="minorHAnsi"/>
              <w:noProof/>
              <w:sz w:val="22"/>
              <w:szCs w:val="22"/>
              <w:lang w:eastAsia="pl-PL"/>
            </w:rPr>
          </w:pPr>
          <w:hyperlink w:anchor="_Toc488182166" w:history="1">
            <w:r w:rsidR="00AD31B6" w:rsidRPr="0053585D">
              <w:rPr>
                <w:rStyle w:val="Hipercze"/>
                <w:noProof/>
              </w:rPr>
              <w:t>10.</w:t>
            </w:r>
            <w:r w:rsidR="00AD31B6">
              <w:rPr>
                <w:rFonts w:asciiTheme="minorHAnsi" w:hAnsiTheme="minorHAnsi"/>
                <w:noProof/>
                <w:sz w:val="22"/>
                <w:szCs w:val="22"/>
                <w:lang w:eastAsia="pl-PL"/>
              </w:rPr>
              <w:tab/>
            </w:r>
            <w:r w:rsidR="00AD31B6" w:rsidRPr="0053585D">
              <w:rPr>
                <w:rStyle w:val="Hipercze"/>
                <w:noProof/>
              </w:rPr>
              <w:t>Zakup i wdrożenie oprogramowania do gromadzenia, rejestrowania i wypożyczania zbiorów bibliotecznych (e-biblioteka)</w:t>
            </w:r>
            <w:r w:rsidR="00AD31B6">
              <w:rPr>
                <w:noProof/>
                <w:webHidden/>
              </w:rPr>
              <w:tab/>
            </w:r>
            <w:r w:rsidR="00AD31B6">
              <w:rPr>
                <w:noProof/>
                <w:webHidden/>
              </w:rPr>
              <w:fldChar w:fldCharType="begin"/>
            </w:r>
            <w:r w:rsidR="00AD31B6">
              <w:rPr>
                <w:noProof/>
                <w:webHidden/>
              </w:rPr>
              <w:instrText xml:space="preserve"> PAGEREF _Toc488182166 \h </w:instrText>
            </w:r>
            <w:r w:rsidR="00AD31B6">
              <w:rPr>
                <w:noProof/>
                <w:webHidden/>
              </w:rPr>
            </w:r>
            <w:r w:rsidR="00AD31B6">
              <w:rPr>
                <w:noProof/>
                <w:webHidden/>
              </w:rPr>
              <w:fldChar w:fldCharType="separate"/>
            </w:r>
            <w:r w:rsidR="00AD31B6">
              <w:rPr>
                <w:noProof/>
                <w:webHidden/>
              </w:rPr>
              <w:t>39</w:t>
            </w:r>
            <w:r w:rsidR="00AD31B6">
              <w:rPr>
                <w:noProof/>
                <w:webHidden/>
              </w:rPr>
              <w:fldChar w:fldCharType="end"/>
            </w:r>
          </w:hyperlink>
        </w:p>
        <w:p w14:paraId="1FDBF0F6" w14:textId="77777777" w:rsidR="00AD31B6" w:rsidRDefault="00FD72DB">
          <w:pPr>
            <w:pStyle w:val="Spistreci2"/>
            <w:tabs>
              <w:tab w:val="left" w:pos="709"/>
              <w:tab w:val="right" w:leader="underscore" w:pos="9060"/>
            </w:tabs>
            <w:rPr>
              <w:rFonts w:asciiTheme="minorHAnsi" w:hAnsiTheme="minorHAnsi"/>
              <w:noProof/>
              <w:sz w:val="22"/>
              <w:szCs w:val="22"/>
              <w:lang w:eastAsia="pl-PL"/>
            </w:rPr>
          </w:pPr>
          <w:hyperlink w:anchor="_Toc488182167" w:history="1">
            <w:r w:rsidR="00AD31B6" w:rsidRPr="0053585D">
              <w:rPr>
                <w:rStyle w:val="Hipercze"/>
                <w:noProof/>
              </w:rPr>
              <w:t>11.</w:t>
            </w:r>
            <w:r w:rsidR="00AD31B6">
              <w:rPr>
                <w:rFonts w:asciiTheme="minorHAnsi" w:hAnsiTheme="minorHAnsi"/>
                <w:noProof/>
                <w:sz w:val="22"/>
                <w:szCs w:val="22"/>
                <w:lang w:eastAsia="pl-PL"/>
              </w:rPr>
              <w:tab/>
            </w:r>
            <w:r w:rsidR="00AD31B6" w:rsidRPr="0053585D">
              <w:rPr>
                <w:rStyle w:val="Hipercze"/>
                <w:noProof/>
              </w:rPr>
              <w:t>Zakup i wdrożenie systemu do planowania i zatwierdzania organizacji jednostek oświatowych</w:t>
            </w:r>
            <w:r w:rsidR="00AD31B6">
              <w:rPr>
                <w:noProof/>
                <w:webHidden/>
              </w:rPr>
              <w:tab/>
            </w:r>
            <w:r w:rsidR="00AD31B6">
              <w:rPr>
                <w:noProof/>
                <w:webHidden/>
              </w:rPr>
              <w:fldChar w:fldCharType="begin"/>
            </w:r>
            <w:r w:rsidR="00AD31B6">
              <w:rPr>
                <w:noProof/>
                <w:webHidden/>
              </w:rPr>
              <w:instrText xml:space="preserve"> PAGEREF _Toc488182167 \h </w:instrText>
            </w:r>
            <w:r w:rsidR="00AD31B6">
              <w:rPr>
                <w:noProof/>
                <w:webHidden/>
              </w:rPr>
            </w:r>
            <w:r w:rsidR="00AD31B6">
              <w:rPr>
                <w:noProof/>
                <w:webHidden/>
              </w:rPr>
              <w:fldChar w:fldCharType="separate"/>
            </w:r>
            <w:r w:rsidR="00AD31B6">
              <w:rPr>
                <w:noProof/>
                <w:webHidden/>
              </w:rPr>
              <w:t>40</w:t>
            </w:r>
            <w:r w:rsidR="00AD31B6">
              <w:rPr>
                <w:noProof/>
                <w:webHidden/>
              </w:rPr>
              <w:fldChar w:fldCharType="end"/>
            </w:r>
          </w:hyperlink>
        </w:p>
        <w:p w14:paraId="53B7CB55" w14:textId="77777777" w:rsidR="00AD31B6" w:rsidRDefault="00FD72DB">
          <w:pPr>
            <w:pStyle w:val="Spistreci2"/>
            <w:tabs>
              <w:tab w:val="left" w:pos="709"/>
              <w:tab w:val="right" w:leader="underscore" w:pos="9060"/>
            </w:tabs>
            <w:rPr>
              <w:rFonts w:asciiTheme="minorHAnsi" w:hAnsiTheme="minorHAnsi"/>
              <w:noProof/>
              <w:sz w:val="22"/>
              <w:szCs w:val="22"/>
              <w:lang w:eastAsia="pl-PL"/>
            </w:rPr>
          </w:pPr>
          <w:hyperlink w:anchor="_Toc488182168" w:history="1">
            <w:r w:rsidR="00AD31B6" w:rsidRPr="0053585D">
              <w:rPr>
                <w:rStyle w:val="Hipercze"/>
                <w:noProof/>
              </w:rPr>
              <w:t>12.</w:t>
            </w:r>
            <w:r w:rsidR="00AD31B6">
              <w:rPr>
                <w:rFonts w:asciiTheme="minorHAnsi" w:hAnsiTheme="minorHAnsi"/>
                <w:noProof/>
                <w:sz w:val="22"/>
                <w:szCs w:val="22"/>
                <w:lang w:eastAsia="pl-PL"/>
              </w:rPr>
              <w:tab/>
            </w:r>
            <w:r w:rsidR="00AD31B6" w:rsidRPr="0053585D">
              <w:rPr>
                <w:rStyle w:val="Hipercze"/>
                <w:noProof/>
              </w:rPr>
              <w:t>Zakup usług szkoleniowych w zakresie dostarczanych rozwiązań</w:t>
            </w:r>
            <w:r w:rsidR="00AD31B6">
              <w:rPr>
                <w:noProof/>
                <w:webHidden/>
              </w:rPr>
              <w:tab/>
            </w:r>
            <w:r w:rsidR="00AD31B6">
              <w:rPr>
                <w:noProof/>
                <w:webHidden/>
              </w:rPr>
              <w:fldChar w:fldCharType="begin"/>
            </w:r>
            <w:r w:rsidR="00AD31B6">
              <w:rPr>
                <w:noProof/>
                <w:webHidden/>
              </w:rPr>
              <w:instrText xml:space="preserve"> PAGEREF _Toc488182168 \h </w:instrText>
            </w:r>
            <w:r w:rsidR="00AD31B6">
              <w:rPr>
                <w:noProof/>
                <w:webHidden/>
              </w:rPr>
            </w:r>
            <w:r w:rsidR="00AD31B6">
              <w:rPr>
                <w:noProof/>
                <w:webHidden/>
              </w:rPr>
              <w:fldChar w:fldCharType="separate"/>
            </w:r>
            <w:r w:rsidR="00AD31B6">
              <w:rPr>
                <w:noProof/>
                <w:webHidden/>
              </w:rPr>
              <w:t>51</w:t>
            </w:r>
            <w:r w:rsidR="00AD31B6">
              <w:rPr>
                <w:noProof/>
                <w:webHidden/>
              </w:rPr>
              <w:fldChar w:fldCharType="end"/>
            </w:r>
          </w:hyperlink>
        </w:p>
        <w:p w14:paraId="4D005E09" w14:textId="77777777" w:rsidR="00AD31B6" w:rsidRDefault="00FD72DB">
          <w:pPr>
            <w:pStyle w:val="Spistreci2"/>
            <w:tabs>
              <w:tab w:val="left" w:pos="709"/>
              <w:tab w:val="right" w:leader="underscore" w:pos="9060"/>
            </w:tabs>
            <w:rPr>
              <w:rFonts w:asciiTheme="minorHAnsi" w:hAnsiTheme="minorHAnsi"/>
              <w:noProof/>
              <w:sz w:val="22"/>
              <w:szCs w:val="22"/>
              <w:lang w:eastAsia="pl-PL"/>
            </w:rPr>
          </w:pPr>
          <w:hyperlink w:anchor="_Toc488182169" w:history="1">
            <w:r w:rsidR="00AD31B6" w:rsidRPr="0053585D">
              <w:rPr>
                <w:rStyle w:val="Hipercze"/>
                <w:noProof/>
              </w:rPr>
              <w:t>13.</w:t>
            </w:r>
            <w:r w:rsidR="00AD31B6">
              <w:rPr>
                <w:rFonts w:asciiTheme="minorHAnsi" w:hAnsiTheme="minorHAnsi"/>
                <w:noProof/>
                <w:sz w:val="22"/>
                <w:szCs w:val="22"/>
                <w:lang w:eastAsia="pl-PL"/>
              </w:rPr>
              <w:tab/>
            </w:r>
            <w:r w:rsidR="00AD31B6" w:rsidRPr="0053585D">
              <w:rPr>
                <w:rStyle w:val="Hipercze"/>
                <w:noProof/>
              </w:rPr>
              <w:t>Zakup infrastruktury serwerowej – serwer</w:t>
            </w:r>
            <w:r w:rsidR="00AD31B6">
              <w:rPr>
                <w:noProof/>
                <w:webHidden/>
              </w:rPr>
              <w:tab/>
            </w:r>
            <w:r w:rsidR="00AD31B6">
              <w:rPr>
                <w:noProof/>
                <w:webHidden/>
              </w:rPr>
              <w:fldChar w:fldCharType="begin"/>
            </w:r>
            <w:r w:rsidR="00AD31B6">
              <w:rPr>
                <w:noProof/>
                <w:webHidden/>
              </w:rPr>
              <w:instrText xml:space="preserve"> PAGEREF _Toc488182169 \h </w:instrText>
            </w:r>
            <w:r w:rsidR="00AD31B6">
              <w:rPr>
                <w:noProof/>
                <w:webHidden/>
              </w:rPr>
            </w:r>
            <w:r w:rsidR="00AD31B6">
              <w:rPr>
                <w:noProof/>
                <w:webHidden/>
              </w:rPr>
              <w:fldChar w:fldCharType="separate"/>
            </w:r>
            <w:r w:rsidR="00AD31B6">
              <w:rPr>
                <w:noProof/>
                <w:webHidden/>
              </w:rPr>
              <w:t>52</w:t>
            </w:r>
            <w:r w:rsidR="00AD31B6">
              <w:rPr>
                <w:noProof/>
                <w:webHidden/>
              </w:rPr>
              <w:fldChar w:fldCharType="end"/>
            </w:r>
          </w:hyperlink>
        </w:p>
        <w:p w14:paraId="2224572A" w14:textId="77777777" w:rsidR="00AD31B6" w:rsidRDefault="00FD72DB">
          <w:pPr>
            <w:pStyle w:val="Spistreci2"/>
            <w:tabs>
              <w:tab w:val="left" w:pos="709"/>
              <w:tab w:val="right" w:leader="underscore" w:pos="9060"/>
            </w:tabs>
            <w:rPr>
              <w:rFonts w:asciiTheme="minorHAnsi" w:hAnsiTheme="minorHAnsi"/>
              <w:noProof/>
              <w:sz w:val="22"/>
              <w:szCs w:val="22"/>
              <w:lang w:eastAsia="pl-PL"/>
            </w:rPr>
          </w:pPr>
          <w:hyperlink w:anchor="_Toc488182170" w:history="1">
            <w:r w:rsidR="00AD31B6" w:rsidRPr="0053585D">
              <w:rPr>
                <w:rStyle w:val="Hipercze"/>
                <w:noProof/>
              </w:rPr>
              <w:t>14.</w:t>
            </w:r>
            <w:r w:rsidR="00AD31B6">
              <w:rPr>
                <w:rFonts w:asciiTheme="minorHAnsi" w:hAnsiTheme="minorHAnsi"/>
                <w:noProof/>
                <w:sz w:val="22"/>
                <w:szCs w:val="22"/>
                <w:lang w:eastAsia="pl-PL"/>
              </w:rPr>
              <w:tab/>
            </w:r>
            <w:r w:rsidR="00AD31B6" w:rsidRPr="0053585D">
              <w:rPr>
                <w:rStyle w:val="Hipercze"/>
                <w:noProof/>
              </w:rPr>
              <w:t>Zakup infrastruktury serwerowej – macierz</w:t>
            </w:r>
            <w:r w:rsidR="00AD31B6">
              <w:rPr>
                <w:noProof/>
                <w:webHidden/>
              </w:rPr>
              <w:tab/>
            </w:r>
            <w:r w:rsidR="00AD31B6">
              <w:rPr>
                <w:noProof/>
                <w:webHidden/>
              </w:rPr>
              <w:fldChar w:fldCharType="begin"/>
            </w:r>
            <w:r w:rsidR="00AD31B6">
              <w:rPr>
                <w:noProof/>
                <w:webHidden/>
              </w:rPr>
              <w:instrText xml:space="preserve"> PAGEREF _Toc488182170 \h </w:instrText>
            </w:r>
            <w:r w:rsidR="00AD31B6">
              <w:rPr>
                <w:noProof/>
                <w:webHidden/>
              </w:rPr>
            </w:r>
            <w:r w:rsidR="00AD31B6">
              <w:rPr>
                <w:noProof/>
                <w:webHidden/>
              </w:rPr>
              <w:fldChar w:fldCharType="separate"/>
            </w:r>
            <w:r w:rsidR="00AD31B6">
              <w:rPr>
                <w:noProof/>
                <w:webHidden/>
              </w:rPr>
              <w:t>54</w:t>
            </w:r>
            <w:r w:rsidR="00AD31B6">
              <w:rPr>
                <w:noProof/>
                <w:webHidden/>
              </w:rPr>
              <w:fldChar w:fldCharType="end"/>
            </w:r>
          </w:hyperlink>
        </w:p>
        <w:p w14:paraId="67309C34" w14:textId="77777777" w:rsidR="00AD31B6" w:rsidRDefault="00FD72DB">
          <w:pPr>
            <w:pStyle w:val="Spistreci2"/>
            <w:tabs>
              <w:tab w:val="left" w:pos="709"/>
              <w:tab w:val="right" w:leader="underscore" w:pos="9060"/>
            </w:tabs>
            <w:rPr>
              <w:rFonts w:asciiTheme="minorHAnsi" w:hAnsiTheme="minorHAnsi"/>
              <w:noProof/>
              <w:sz w:val="22"/>
              <w:szCs w:val="22"/>
              <w:lang w:eastAsia="pl-PL"/>
            </w:rPr>
          </w:pPr>
          <w:hyperlink w:anchor="_Toc488182171" w:history="1">
            <w:r w:rsidR="00AD31B6" w:rsidRPr="0053585D">
              <w:rPr>
                <w:rStyle w:val="Hipercze"/>
                <w:noProof/>
              </w:rPr>
              <w:t>15.</w:t>
            </w:r>
            <w:r w:rsidR="00AD31B6">
              <w:rPr>
                <w:rFonts w:asciiTheme="minorHAnsi" w:hAnsiTheme="minorHAnsi"/>
                <w:noProof/>
                <w:sz w:val="22"/>
                <w:szCs w:val="22"/>
                <w:lang w:eastAsia="pl-PL"/>
              </w:rPr>
              <w:tab/>
            </w:r>
            <w:r w:rsidR="00AD31B6" w:rsidRPr="0053585D">
              <w:rPr>
                <w:rStyle w:val="Hipercze"/>
                <w:noProof/>
              </w:rPr>
              <w:t>Zakup infrastruktury serwerowej – oprogramowanie</w:t>
            </w:r>
            <w:r w:rsidR="00AD31B6">
              <w:rPr>
                <w:noProof/>
                <w:webHidden/>
              </w:rPr>
              <w:tab/>
            </w:r>
            <w:r w:rsidR="00AD31B6">
              <w:rPr>
                <w:noProof/>
                <w:webHidden/>
              </w:rPr>
              <w:fldChar w:fldCharType="begin"/>
            </w:r>
            <w:r w:rsidR="00AD31B6">
              <w:rPr>
                <w:noProof/>
                <w:webHidden/>
              </w:rPr>
              <w:instrText xml:space="preserve"> PAGEREF _Toc488182171 \h </w:instrText>
            </w:r>
            <w:r w:rsidR="00AD31B6">
              <w:rPr>
                <w:noProof/>
                <w:webHidden/>
              </w:rPr>
            </w:r>
            <w:r w:rsidR="00AD31B6">
              <w:rPr>
                <w:noProof/>
                <w:webHidden/>
              </w:rPr>
              <w:fldChar w:fldCharType="separate"/>
            </w:r>
            <w:r w:rsidR="00AD31B6">
              <w:rPr>
                <w:noProof/>
                <w:webHidden/>
              </w:rPr>
              <w:t>55</w:t>
            </w:r>
            <w:r w:rsidR="00AD31B6">
              <w:rPr>
                <w:noProof/>
                <w:webHidden/>
              </w:rPr>
              <w:fldChar w:fldCharType="end"/>
            </w:r>
          </w:hyperlink>
        </w:p>
        <w:p w14:paraId="4EE56EB3" w14:textId="77777777" w:rsidR="00AD31B6" w:rsidRDefault="00FD72DB">
          <w:pPr>
            <w:pStyle w:val="Spistreci1"/>
            <w:rPr>
              <w:rFonts w:asciiTheme="minorHAnsi" w:hAnsiTheme="minorHAnsi"/>
              <w:noProof/>
              <w:sz w:val="22"/>
              <w:szCs w:val="22"/>
              <w:lang w:eastAsia="pl-PL"/>
            </w:rPr>
          </w:pPr>
          <w:hyperlink w:anchor="_Toc488182172" w:history="1">
            <w:r w:rsidR="00AD31B6" w:rsidRPr="0053585D">
              <w:rPr>
                <w:rStyle w:val="Hipercze"/>
                <w:noProof/>
              </w:rPr>
              <w:t>V.</w:t>
            </w:r>
            <w:r w:rsidR="00AD31B6">
              <w:rPr>
                <w:rFonts w:asciiTheme="minorHAnsi" w:hAnsiTheme="minorHAnsi"/>
                <w:noProof/>
                <w:sz w:val="22"/>
                <w:szCs w:val="22"/>
                <w:lang w:eastAsia="pl-PL"/>
              </w:rPr>
              <w:tab/>
            </w:r>
            <w:r w:rsidR="00AD31B6" w:rsidRPr="0053585D">
              <w:rPr>
                <w:rStyle w:val="Hipercze"/>
                <w:noProof/>
              </w:rPr>
              <w:t xml:space="preserve">Część nr 2 -  </w:t>
            </w:r>
            <w:r w:rsidR="00AD31B6" w:rsidRPr="0053585D">
              <w:rPr>
                <w:rStyle w:val="Hipercze"/>
                <w:rFonts w:eastAsia="Times New Roman" w:cs="Arial"/>
                <w:noProof/>
                <w:lang w:eastAsia="pl-PL"/>
              </w:rPr>
              <w:t>Zakup sprzętu do uruchomienia EOD</w:t>
            </w:r>
            <w:r w:rsidR="00AD31B6">
              <w:rPr>
                <w:noProof/>
                <w:webHidden/>
              </w:rPr>
              <w:tab/>
            </w:r>
            <w:r w:rsidR="00AD31B6">
              <w:rPr>
                <w:noProof/>
                <w:webHidden/>
              </w:rPr>
              <w:fldChar w:fldCharType="begin"/>
            </w:r>
            <w:r w:rsidR="00AD31B6">
              <w:rPr>
                <w:noProof/>
                <w:webHidden/>
              </w:rPr>
              <w:instrText xml:space="preserve"> PAGEREF _Toc488182172 \h </w:instrText>
            </w:r>
            <w:r w:rsidR="00AD31B6">
              <w:rPr>
                <w:noProof/>
                <w:webHidden/>
              </w:rPr>
            </w:r>
            <w:r w:rsidR="00AD31B6">
              <w:rPr>
                <w:noProof/>
                <w:webHidden/>
              </w:rPr>
              <w:fldChar w:fldCharType="separate"/>
            </w:r>
            <w:r w:rsidR="00AD31B6">
              <w:rPr>
                <w:noProof/>
                <w:webHidden/>
              </w:rPr>
              <w:t>57</w:t>
            </w:r>
            <w:r w:rsidR="00AD31B6">
              <w:rPr>
                <w:noProof/>
                <w:webHidden/>
              </w:rPr>
              <w:fldChar w:fldCharType="end"/>
            </w:r>
          </w:hyperlink>
        </w:p>
        <w:p w14:paraId="52D4B3E0" w14:textId="77777777" w:rsidR="00AD31B6" w:rsidRDefault="00FD72DB">
          <w:pPr>
            <w:pStyle w:val="Spistreci2"/>
            <w:tabs>
              <w:tab w:val="left" w:pos="709"/>
              <w:tab w:val="right" w:leader="underscore" w:pos="9060"/>
            </w:tabs>
            <w:rPr>
              <w:rFonts w:asciiTheme="minorHAnsi" w:hAnsiTheme="minorHAnsi"/>
              <w:noProof/>
              <w:sz w:val="22"/>
              <w:szCs w:val="22"/>
              <w:lang w:eastAsia="pl-PL"/>
            </w:rPr>
          </w:pPr>
          <w:hyperlink w:anchor="_Toc488182173" w:history="1">
            <w:r w:rsidR="00AD31B6" w:rsidRPr="0053585D">
              <w:rPr>
                <w:rStyle w:val="Hipercze"/>
                <w:noProof/>
              </w:rPr>
              <w:t>1.</w:t>
            </w:r>
            <w:r w:rsidR="00AD31B6">
              <w:rPr>
                <w:rFonts w:asciiTheme="minorHAnsi" w:hAnsiTheme="minorHAnsi"/>
                <w:noProof/>
                <w:sz w:val="22"/>
                <w:szCs w:val="22"/>
                <w:lang w:eastAsia="pl-PL"/>
              </w:rPr>
              <w:tab/>
            </w:r>
            <w:r w:rsidR="00AD31B6" w:rsidRPr="0053585D">
              <w:rPr>
                <w:rStyle w:val="Hipercze"/>
                <w:noProof/>
              </w:rPr>
              <w:t>Zakup stacji roboczych</w:t>
            </w:r>
            <w:r w:rsidR="00AD31B6">
              <w:rPr>
                <w:noProof/>
                <w:webHidden/>
              </w:rPr>
              <w:tab/>
            </w:r>
            <w:r w:rsidR="00AD31B6">
              <w:rPr>
                <w:noProof/>
                <w:webHidden/>
              </w:rPr>
              <w:fldChar w:fldCharType="begin"/>
            </w:r>
            <w:r w:rsidR="00AD31B6">
              <w:rPr>
                <w:noProof/>
                <w:webHidden/>
              </w:rPr>
              <w:instrText xml:space="preserve"> PAGEREF _Toc488182173 \h </w:instrText>
            </w:r>
            <w:r w:rsidR="00AD31B6">
              <w:rPr>
                <w:noProof/>
                <w:webHidden/>
              </w:rPr>
            </w:r>
            <w:r w:rsidR="00AD31B6">
              <w:rPr>
                <w:noProof/>
                <w:webHidden/>
              </w:rPr>
              <w:fldChar w:fldCharType="separate"/>
            </w:r>
            <w:r w:rsidR="00AD31B6">
              <w:rPr>
                <w:noProof/>
                <w:webHidden/>
              </w:rPr>
              <w:t>57</w:t>
            </w:r>
            <w:r w:rsidR="00AD31B6">
              <w:rPr>
                <w:noProof/>
                <w:webHidden/>
              </w:rPr>
              <w:fldChar w:fldCharType="end"/>
            </w:r>
          </w:hyperlink>
        </w:p>
        <w:p w14:paraId="450572F7" w14:textId="77777777" w:rsidR="00AD31B6" w:rsidRDefault="00FD72DB">
          <w:pPr>
            <w:pStyle w:val="Spistreci2"/>
            <w:tabs>
              <w:tab w:val="left" w:pos="709"/>
              <w:tab w:val="right" w:leader="underscore" w:pos="9060"/>
            </w:tabs>
            <w:rPr>
              <w:rFonts w:asciiTheme="minorHAnsi" w:hAnsiTheme="minorHAnsi"/>
              <w:noProof/>
              <w:sz w:val="22"/>
              <w:szCs w:val="22"/>
              <w:lang w:eastAsia="pl-PL"/>
            </w:rPr>
          </w:pPr>
          <w:hyperlink w:anchor="_Toc488182174" w:history="1">
            <w:r w:rsidR="00AD31B6" w:rsidRPr="0053585D">
              <w:rPr>
                <w:rStyle w:val="Hipercze"/>
                <w:noProof/>
              </w:rPr>
              <w:t>2.</w:t>
            </w:r>
            <w:r w:rsidR="00AD31B6">
              <w:rPr>
                <w:rFonts w:asciiTheme="minorHAnsi" w:hAnsiTheme="minorHAnsi"/>
                <w:noProof/>
                <w:sz w:val="22"/>
                <w:szCs w:val="22"/>
                <w:lang w:eastAsia="pl-PL"/>
              </w:rPr>
              <w:tab/>
            </w:r>
            <w:r w:rsidR="00AD31B6" w:rsidRPr="0053585D">
              <w:rPr>
                <w:rStyle w:val="Hipercze"/>
                <w:noProof/>
              </w:rPr>
              <w:t>Zakup drukarek laserowych</w:t>
            </w:r>
            <w:r w:rsidR="00AD31B6">
              <w:rPr>
                <w:noProof/>
                <w:webHidden/>
              </w:rPr>
              <w:tab/>
            </w:r>
            <w:r w:rsidR="00AD31B6">
              <w:rPr>
                <w:noProof/>
                <w:webHidden/>
              </w:rPr>
              <w:fldChar w:fldCharType="begin"/>
            </w:r>
            <w:r w:rsidR="00AD31B6">
              <w:rPr>
                <w:noProof/>
                <w:webHidden/>
              </w:rPr>
              <w:instrText xml:space="preserve"> PAGEREF _Toc488182174 \h </w:instrText>
            </w:r>
            <w:r w:rsidR="00AD31B6">
              <w:rPr>
                <w:noProof/>
                <w:webHidden/>
              </w:rPr>
            </w:r>
            <w:r w:rsidR="00AD31B6">
              <w:rPr>
                <w:noProof/>
                <w:webHidden/>
              </w:rPr>
              <w:fldChar w:fldCharType="separate"/>
            </w:r>
            <w:r w:rsidR="00AD31B6">
              <w:rPr>
                <w:noProof/>
                <w:webHidden/>
              </w:rPr>
              <w:t>62</w:t>
            </w:r>
            <w:r w:rsidR="00AD31B6">
              <w:rPr>
                <w:noProof/>
                <w:webHidden/>
              </w:rPr>
              <w:fldChar w:fldCharType="end"/>
            </w:r>
          </w:hyperlink>
        </w:p>
        <w:p w14:paraId="7D18385B" w14:textId="77777777" w:rsidR="00AD31B6" w:rsidRDefault="00FD72DB">
          <w:pPr>
            <w:pStyle w:val="Spistreci2"/>
            <w:tabs>
              <w:tab w:val="left" w:pos="709"/>
              <w:tab w:val="right" w:leader="underscore" w:pos="9060"/>
            </w:tabs>
            <w:rPr>
              <w:rFonts w:asciiTheme="minorHAnsi" w:hAnsiTheme="minorHAnsi"/>
              <w:noProof/>
              <w:sz w:val="22"/>
              <w:szCs w:val="22"/>
              <w:lang w:eastAsia="pl-PL"/>
            </w:rPr>
          </w:pPr>
          <w:hyperlink w:anchor="_Toc488182175" w:history="1">
            <w:r w:rsidR="00AD31B6" w:rsidRPr="0053585D">
              <w:rPr>
                <w:rStyle w:val="Hipercze"/>
                <w:noProof/>
              </w:rPr>
              <w:t>3.</w:t>
            </w:r>
            <w:r w:rsidR="00AD31B6">
              <w:rPr>
                <w:rFonts w:asciiTheme="minorHAnsi" w:hAnsiTheme="minorHAnsi"/>
                <w:noProof/>
                <w:sz w:val="22"/>
                <w:szCs w:val="22"/>
                <w:lang w:eastAsia="pl-PL"/>
              </w:rPr>
              <w:tab/>
            </w:r>
            <w:r w:rsidR="00AD31B6" w:rsidRPr="0053585D">
              <w:rPr>
                <w:rStyle w:val="Hipercze"/>
                <w:noProof/>
              </w:rPr>
              <w:t>Zakup skanerów dokumentów</w:t>
            </w:r>
            <w:r w:rsidR="00AD31B6">
              <w:rPr>
                <w:noProof/>
                <w:webHidden/>
              </w:rPr>
              <w:tab/>
            </w:r>
            <w:r w:rsidR="00AD31B6">
              <w:rPr>
                <w:noProof/>
                <w:webHidden/>
              </w:rPr>
              <w:fldChar w:fldCharType="begin"/>
            </w:r>
            <w:r w:rsidR="00AD31B6">
              <w:rPr>
                <w:noProof/>
                <w:webHidden/>
              </w:rPr>
              <w:instrText xml:space="preserve"> PAGEREF _Toc488182175 \h </w:instrText>
            </w:r>
            <w:r w:rsidR="00AD31B6">
              <w:rPr>
                <w:noProof/>
                <w:webHidden/>
              </w:rPr>
            </w:r>
            <w:r w:rsidR="00AD31B6">
              <w:rPr>
                <w:noProof/>
                <w:webHidden/>
              </w:rPr>
              <w:fldChar w:fldCharType="separate"/>
            </w:r>
            <w:r w:rsidR="00AD31B6">
              <w:rPr>
                <w:noProof/>
                <w:webHidden/>
              </w:rPr>
              <w:t>62</w:t>
            </w:r>
            <w:r w:rsidR="00AD31B6">
              <w:rPr>
                <w:noProof/>
                <w:webHidden/>
              </w:rPr>
              <w:fldChar w:fldCharType="end"/>
            </w:r>
          </w:hyperlink>
        </w:p>
        <w:p w14:paraId="2536F7F7" w14:textId="77777777" w:rsidR="00AD31B6" w:rsidRDefault="00FD72DB">
          <w:pPr>
            <w:pStyle w:val="Spistreci2"/>
            <w:tabs>
              <w:tab w:val="left" w:pos="709"/>
              <w:tab w:val="right" w:leader="underscore" w:pos="9060"/>
            </w:tabs>
            <w:rPr>
              <w:rFonts w:asciiTheme="minorHAnsi" w:hAnsiTheme="minorHAnsi"/>
              <w:noProof/>
              <w:sz w:val="22"/>
              <w:szCs w:val="22"/>
              <w:lang w:eastAsia="pl-PL"/>
            </w:rPr>
          </w:pPr>
          <w:hyperlink w:anchor="_Toc488182176" w:history="1">
            <w:r w:rsidR="00AD31B6" w:rsidRPr="0053585D">
              <w:rPr>
                <w:rStyle w:val="Hipercze"/>
                <w:noProof/>
              </w:rPr>
              <w:t>4.</w:t>
            </w:r>
            <w:r w:rsidR="00AD31B6">
              <w:rPr>
                <w:rFonts w:asciiTheme="minorHAnsi" w:hAnsiTheme="minorHAnsi"/>
                <w:noProof/>
                <w:sz w:val="22"/>
                <w:szCs w:val="22"/>
                <w:lang w:eastAsia="pl-PL"/>
              </w:rPr>
              <w:tab/>
            </w:r>
            <w:r w:rsidR="00AD31B6" w:rsidRPr="0053585D">
              <w:rPr>
                <w:rStyle w:val="Hipercze"/>
                <w:noProof/>
              </w:rPr>
              <w:t>Zakup drukarek etykiet/kodów kreskowych</w:t>
            </w:r>
            <w:r w:rsidR="00AD31B6">
              <w:rPr>
                <w:noProof/>
                <w:webHidden/>
              </w:rPr>
              <w:tab/>
            </w:r>
            <w:r w:rsidR="00AD31B6">
              <w:rPr>
                <w:noProof/>
                <w:webHidden/>
              </w:rPr>
              <w:fldChar w:fldCharType="begin"/>
            </w:r>
            <w:r w:rsidR="00AD31B6">
              <w:rPr>
                <w:noProof/>
                <w:webHidden/>
              </w:rPr>
              <w:instrText xml:space="preserve"> PAGEREF _Toc488182176 \h </w:instrText>
            </w:r>
            <w:r w:rsidR="00AD31B6">
              <w:rPr>
                <w:noProof/>
                <w:webHidden/>
              </w:rPr>
            </w:r>
            <w:r w:rsidR="00AD31B6">
              <w:rPr>
                <w:noProof/>
                <w:webHidden/>
              </w:rPr>
              <w:fldChar w:fldCharType="separate"/>
            </w:r>
            <w:r w:rsidR="00AD31B6">
              <w:rPr>
                <w:noProof/>
                <w:webHidden/>
              </w:rPr>
              <w:t>63</w:t>
            </w:r>
            <w:r w:rsidR="00AD31B6">
              <w:rPr>
                <w:noProof/>
                <w:webHidden/>
              </w:rPr>
              <w:fldChar w:fldCharType="end"/>
            </w:r>
          </w:hyperlink>
        </w:p>
        <w:p w14:paraId="48D390C7" w14:textId="77777777" w:rsidR="00AD31B6" w:rsidRDefault="00FD72DB">
          <w:pPr>
            <w:pStyle w:val="Spistreci2"/>
            <w:tabs>
              <w:tab w:val="left" w:pos="709"/>
              <w:tab w:val="right" w:leader="underscore" w:pos="9060"/>
            </w:tabs>
            <w:rPr>
              <w:rFonts w:asciiTheme="minorHAnsi" w:hAnsiTheme="minorHAnsi"/>
              <w:noProof/>
              <w:sz w:val="22"/>
              <w:szCs w:val="22"/>
              <w:lang w:eastAsia="pl-PL"/>
            </w:rPr>
          </w:pPr>
          <w:hyperlink w:anchor="_Toc488182177" w:history="1">
            <w:r w:rsidR="00AD31B6" w:rsidRPr="0053585D">
              <w:rPr>
                <w:rStyle w:val="Hipercze"/>
                <w:noProof/>
              </w:rPr>
              <w:t>5.</w:t>
            </w:r>
            <w:r w:rsidR="00AD31B6">
              <w:rPr>
                <w:rFonts w:asciiTheme="minorHAnsi" w:hAnsiTheme="minorHAnsi"/>
                <w:noProof/>
                <w:sz w:val="22"/>
                <w:szCs w:val="22"/>
                <w:lang w:eastAsia="pl-PL"/>
              </w:rPr>
              <w:tab/>
            </w:r>
            <w:r w:rsidR="00AD31B6" w:rsidRPr="0053585D">
              <w:rPr>
                <w:rStyle w:val="Hipercze"/>
                <w:noProof/>
              </w:rPr>
              <w:t>Zakup czytników kodów kreskowych</w:t>
            </w:r>
            <w:r w:rsidR="00AD31B6">
              <w:rPr>
                <w:noProof/>
                <w:webHidden/>
              </w:rPr>
              <w:tab/>
            </w:r>
            <w:r w:rsidR="00AD31B6">
              <w:rPr>
                <w:noProof/>
                <w:webHidden/>
              </w:rPr>
              <w:fldChar w:fldCharType="begin"/>
            </w:r>
            <w:r w:rsidR="00AD31B6">
              <w:rPr>
                <w:noProof/>
                <w:webHidden/>
              </w:rPr>
              <w:instrText xml:space="preserve"> PAGEREF _Toc488182177 \h </w:instrText>
            </w:r>
            <w:r w:rsidR="00AD31B6">
              <w:rPr>
                <w:noProof/>
                <w:webHidden/>
              </w:rPr>
            </w:r>
            <w:r w:rsidR="00AD31B6">
              <w:rPr>
                <w:noProof/>
                <w:webHidden/>
              </w:rPr>
              <w:fldChar w:fldCharType="separate"/>
            </w:r>
            <w:r w:rsidR="00AD31B6">
              <w:rPr>
                <w:noProof/>
                <w:webHidden/>
              </w:rPr>
              <w:t>63</w:t>
            </w:r>
            <w:r w:rsidR="00AD31B6">
              <w:rPr>
                <w:noProof/>
                <w:webHidden/>
              </w:rPr>
              <w:fldChar w:fldCharType="end"/>
            </w:r>
          </w:hyperlink>
        </w:p>
        <w:p w14:paraId="48963F33" w14:textId="60D6E228" w:rsidR="00A67580" w:rsidRPr="00CA6B79" w:rsidRDefault="00A67580" w:rsidP="00463C7C">
          <w:pPr>
            <w:pStyle w:val="Spistreci1"/>
            <w:ind w:left="0" w:firstLine="0"/>
            <w:rPr>
              <w:sz w:val="20"/>
            </w:rPr>
          </w:pPr>
          <w:r w:rsidRPr="00CA6B79">
            <w:rPr>
              <w:rStyle w:val="Hipercze"/>
              <w:noProof/>
              <w:sz w:val="20"/>
            </w:rPr>
            <w:fldChar w:fldCharType="end"/>
          </w:r>
        </w:p>
      </w:sdtContent>
    </w:sdt>
    <w:p w14:paraId="49FBEE24" w14:textId="7BAE75E6" w:rsidR="00A67580" w:rsidRPr="00CA6B79" w:rsidRDefault="00A67580" w:rsidP="00FC2F9E">
      <w:pPr>
        <w:rPr>
          <w:sz w:val="20"/>
        </w:rPr>
      </w:pPr>
    </w:p>
    <w:p w14:paraId="7D92AE09" w14:textId="77777777" w:rsidR="000C7342" w:rsidRPr="00CA6B79" w:rsidRDefault="000C7342">
      <w:pPr>
        <w:jc w:val="left"/>
        <w:rPr>
          <w:b/>
          <w:caps/>
          <w:color w:val="A5A5A5" w:themeColor="accent1" w:themeShade="BF"/>
          <w:spacing w:val="10"/>
          <w:sz w:val="20"/>
        </w:rPr>
      </w:pPr>
      <w:r w:rsidRPr="00CA6B79">
        <w:rPr>
          <w:sz w:val="20"/>
        </w:rPr>
        <w:br w:type="page"/>
      </w:r>
    </w:p>
    <w:p w14:paraId="27680423" w14:textId="5C737B2B" w:rsidR="00807267" w:rsidRPr="00CA6B79" w:rsidRDefault="00807267" w:rsidP="00865A53">
      <w:pPr>
        <w:pStyle w:val="Nagwek1"/>
        <w:numPr>
          <w:ilvl w:val="0"/>
          <w:numId w:val="23"/>
        </w:numPr>
      </w:pPr>
      <w:bookmarkStart w:id="0" w:name="_Toc488182144"/>
      <w:r w:rsidRPr="00CA6B79">
        <w:lastRenderedPageBreak/>
        <w:t>Wstęp</w:t>
      </w:r>
      <w:bookmarkEnd w:id="0"/>
    </w:p>
    <w:p w14:paraId="6E1F3B54" w14:textId="77777777" w:rsidR="00807267" w:rsidRPr="00CA6B79" w:rsidRDefault="00807267" w:rsidP="00807267">
      <w:pPr>
        <w:rPr>
          <w:sz w:val="20"/>
        </w:rPr>
      </w:pPr>
    </w:p>
    <w:p w14:paraId="12D80461" w14:textId="77777777" w:rsidR="00EE7BBC" w:rsidRPr="00EE7BBC" w:rsidRDefault="00EE7BBC" w:rsidP="00EE7BBC">
      <w:pPr>
        <w:spacing w:line="276" w:lineRule="auto"/>
        <w:ind w:firstLine="360"/>
        <w:rPr>
          <w:sz w:val="20"/>
        </w:rPr>
      </w:pPr>
      <w:r w:rsidRPr="00EE7BBC">
        <w:rPr>
          <w:sz w:val="20"/>
        </w:rPr>
        <w:t>W wyniku realizacji projektu przewiduje się udostępnienie klientom Urzędu Miasta Bartoszyce oraz jego jednostek organizacyjnych, w postaci przedszkoli, szkół podstawowych oraz gimnazjów, e-usług publicznych, które ułatwią, przyśpieszą, a także zautomatyzują kontakt z administracją samorządową.</w:t>
      </w:r>
    </w:p>
    <w:p w14:paraId="0F51EA85" w14:textId="4BED4E54" w:rsidR="00B47DC8" w:rsidRDefault="00EE7BBC" w:rsidP="00EE7BBC">
      <w:pPr>
        <w:spacing w:line="276" w:lineRule="auto"/>
        <w:ind w:firstLine="360"/>
        <w:rPr>
          <w:sz w:val="20"/>
        </w:rPr>
      </w:pPr>
      <w:r w:rsidRPr="00EE7BBC">
        <w:rPr>
          <w:sz w:val="20"/>
        </w:rPr>
        <w:t>Pośrednim efektem projektu będzie wdrożenie w Urzędzie Miasta Bartoszyce procedur, narzędzi informatycznych, niezbędnej infrastruktury, a także ich integracja</w:t>
      </w:r>
      <w:r w:rsidR="00917B92">
        <w:rPr>
          <w:sz w:val="20"/>
        </w:rPr>
        <w:t>, co umożliwi właściwą obsługę K</w:t>
      </w:r>
      <w:r w:rsidRPr="00EE7BBC">
        <w:rPr>
          <w:sz w:val="20"/>
        </w:rPr>
        <w:t>lientów Urzędu inicjujących kontakt za pośrednictwem oferowanych e-usług.</w:t>
      </w:r>
    </w:p>
    <w:p w14:paraId="658BA915" w14:textId="77777777" w:rsidR="00EE7BBC" w:rsidRDefault="00EE7BBC" w:rsidP="00EE7BBC">
      <w:pPr>
        <w:spacing w:line="276" w:lineRule="auto"/>
        <w:ind w:firstLine="360"/>
        <w:rPr>
          <w:sz w:val="20"/>
        </w:rPr>
      </w:pPr>
    </w:p>
    <w:p w14:paraId="3DA53C39" w14:textId="3D16D4C4" w:rsidR="00EE7BBC" w:rsidRPr="00EE7BBC" w:rsidRDefault="00EE7BBC" w:rsidP="00EE7BBC">
      <w:pPr>
        <w:spacing w:line="276" w:lineRule="auto"/>
        <w:ind w:firstLine="360"/>
        <w:rPr>
          <w:sz w:val="20"/>
        </w:rPr>
      </w:pPr>
      <w:r w:rsidRPr="00EE7BBC">
        <w:rPr>
          <w:sz w:val="20"/>
        </w:rPr>
        <w:t xml:space="preserve">Na gotowe rozwiązanie składać się będą rozwiązania udostępniające e-usługi publiczne </w:t>
      </w:r>
      <w:r w:rsidRPr="00EE7BBC">
        <w:rPr>
          <w:sz w:val="20"/>
        </w:rPr>
        <w:softHyphen/>
        <w:t>moduły front-</w:t>
      </w:r>
      <w:proofErr w:type="spellStart"/>
      <w:r w:rsidRPr="00EE7BBC">
        <w:rPr>
          <w:sz w:val="20"/>
        </w:rPr>
        <w:t>office</w:t>
      </w:r>
      <w:proofErr w:type="spellEnd"/>
      <w:r w:rsidRPr="00EE7BBC">
        <w:rPr>
          <w:sz w:val="20"/>
        </w:rPr>
        <w:t xml:space="preserve"> oraz moduł</w:t>
      </w:r>
      <w:r w:rsidR="00917B92">
        <w:rPr>
          <w:sz w:val="20"/>
        </w:rPr>
        <w:t>y i infrastruktura wspierająca</w:t>
      </w:r>
      <w:r w:rsidRPr="00EE7BBC">
        <w:rPr>
          <w:sz w:val="20"/>
        </w:rPr>
        <w:t xml:space="preserve"> </w:t>
      </w:r>
      <w:proofErr w:type="spellStart"/>
      <w:r w:rsidRPr="00EE7BBC">
        <w:rPr>
          <w:sz w:val="20"/>
        </w:rPr>
        <w:t>back-office</w:t>
      </w:r>
      <w:proofErr w:type="spellEnd"/>
      <w:r w:rsidRPr="00EE7BBC">
        <w:rPr>
          <w:sz w:val="20"/>
        </w:rPr>
        <w:t>:</w:t>
      </w:r>
    </w:p>
    <w:p w14:paraId="070428D5" w14:textId="1A5D198A" w:rsidR="00EE7BBC" w:rsidRPr="00EE7BBC" w:rsidRDefault="00EE7BBC" w:rsidP="00865A53">
      <w:pPr>
        <w:pStyle w:val="Akapitzlist"/>
        <w:numPr>
          <w:ilvl w:val="0"/>
          <w:numId w:val="20"/>
        </w:numPr>
        <w:spacing w:line="276" w:lineRule="auto"/>
        <w:rPr>
          <w:sz w:val="20"/>
        </w:rPr>
      </w:pPr>
      <w:r w:rsidRPr="00EE7BBC">
        <w:rPr>
          <w:sz w:val="20"/>
        </w:rPr>
        <w:t>Front-</w:t>
      </w:r>
      <w:proofErr w:type="spellStart"/>
      <w:r w:rsidRPr="00EE7BBC">
        <w:rPr>
          <w:sz w:val="20"/>
        </w:rPr>
        <w:t>office</w:t>
      </w:r>
      <w:proofErr w:type="spellEnd"/>
      <w:r w:rsidRPr="00EE7BBC">
        <w:rPr>
          <w:sz w:val="20"/>
        </w:rPr>
        <w:t xml:space="preserve">: </w:t>
      </w:r>
    </w:p>
    <w:p w14:paraId="459F29DA" w14:textId="77777777" w:rsidR="00EE7BBC" w:rsidRPr="00EE7BBC" w:rsidRDefault="00EE7BBC" w:rsidP="00865A53">
      <w:pPr>
        <w:pStyle w:val="Akapitzlist"/>
        <w:numPr>
          <w:ilvl w:val="0"/>
          <w:numId w:val="21"/>
        </w:numPr>
        <w:spacing w:line="276" w:lineRule="auto"/>
        <w:rPr>
          <w:sz w:val="20"/>
        </w:rPr>
      </w:pPr>
      <w:r w:rsidRPr="00EE7BBC">
        <w:rPr>
          <w:sz w:val="20"/>
        </w:rPr>
        <w:t>Elektroniczne Biuro Obsługi Interesanta,</w:t>
      </w:r>
    </w:p>
    <w:p w14:paraId="06156C10" w14:textId="77777777" w:rsidR="00EE7BBC" w:rsidRPr="00EE7BBC" w:rsidRDefault="00EE7BBC" w:rsidP="00865A53">
      <w:pPr>
        <w:pStyle w:val="Akapitzlist"/>
        <w:numPr>
          <w:ilvl w:val="0"/>
          <w:numId w:val="21"/>
        </w:numPr>
        <w:spacing w:line="276" w:lineRule="auto"/>
        <w:rPr>
          <w:sz w:val="20"/>
        </w:rPr>
      </w:pPr>
      <w:r w:rsidRPr="00EE7BBC">
        <w:rPr>
          <w:sz w:val="20"/>
        </w:rPr>
        <w:t>Aktywne Formularze Elektroniczne,</w:t>
      </w:r>
    </w:p>
    <w:p w14:paraId="7EDF4972" w14:textId="77777777" w:rsidR="00EE7BBC" w:rsidRPr="00EE7BBC" w:rsidRDefault="00EE7BBC" w:rsidP="00865A53">
      <w:pPr>
        <w:pStyle w:val="Akapitzlist"/>
        <w:numPr>
          <w:ilvl w:val="0"/>
          <w:numId w:val="21"/>
        </w:numPr>
        <w:spacing w:line="276" w:lineRule="auto"/>
        <w:rPr>
          <w:sz w:val="20"/>
        </w:rPr>
      </w:pPr>
      <w:r w:rsidRPr="00EE7BBC">
        <w:rPr>
          <w:sz w:val="20"/>
        </w:rPr>
        <w:t>Płatności Online,</w:t>
      </w:r>
    </w:p>
    <w:p w14:paraId="57119DFD" w14:textId="77777777" w:rsidR="00EE7BBC" w:rsidRPr="00EE7BBC" w:rsidRDefault="00EE7BBC" w:rsidP="00865A53">
      <w:pPr>
        <w:pStyle w:val="Akapitzlist"/>
        <w:numPr>
          <w:ilvl w:val="0"/>
          <w:numId w:val="21"/>
        </w:numPr>
        <w:spacing w:line="276" w:lineRule="auto"/>
        <w:rPr>
          <w:sz w:val="20"/>
        </w:rPr>
      </w:pPr>
      <w:r w:rsidRPr="00EE7BBC">
        <w:rPr>
          <w:sz w:val="20"/>
        </w:rPr>
        <w:t>Rekrutacja Online,</w:t>
      </w:r>
    </w:p>
    <w:p w14:paraId="59E6CB40" w14:textId="77777777" w:rsidR="00EE7BBC" w:rsidRPr="00EE7BBC" w:rsidRDefault="00EE7BBC" w:rsidP="00865A53">
      <w:pPr>
        <w:pStyle w:val="Akapitzlist"/>
        <w:numPr>
          <w:ilvl w:val="0"/>
          <w:numId w:val="21"/>
        </w:numPr>
        <w:spacing w:line="276" w:lineRule="auto"/>
        <w:rPr>
          <w:sz w:val="20"/>
        </w:rPr>
      </w:pPr>
      <w:r w:rsidRPr="00EE7BBC">
        <w:rPr>
          <w:sz w:val="20"/>
        </w:rPr>
        <w:t>Dziennik Ucznia,</w:t>
      </w:r>
    </w:p>
    <w:p w14:paraId="06103603" w14:textId="77777777" w:rsidR="00EE7BBC" w:rsidRPr="00EE7BBC" w:rsidRDefault="00EE7BBC" w:rsidP="00865A53">
      <w:pPr>
        <w:pStyle w:val="Akapitzlist"/>
        <w:numPr>
          <w:ilvl w:val="0"/>
          <w:numId w:val="21"/>
        </w:numPr>
        <w:spacing w:line="276" w:lineRule="auto"/>
        <w:rPr>
          <w:sz w:val="20"/>
        </w:rPr>
      </w:pPr>
      <w:r w:rsidRPr="00EE7BBC">
        <w:rPr>
          <w:sz w:val="20"/>
        </w:rPr>
        <w:t>Biblioteka Online.</w:t>
      </w:r>
    </w:p>
    <w:p w14:paraId="36F4C9D0" w14:textId="55A8837B" w:rsidR="00EE7BBC" w:rsidRDefault="00EE7BBC" w:rsidP="00865A53">
      <w:pPr>
        <w:pStyle w:val="Akapitzlist"/>
        <w:numPr>
          <w:ilvl w:val="0"/>
          <w:numId w:val="20"/>
        </w:numPr>
        <w:spacing w:line="276" w:lineRule="auto"/>
        <w:rPr>
          <w:rFonts w:ascii="Tahoma" w:eastAsia="Tahoma" w:hAnsi="Tahoma"/>
          <w:color w:val="000000"/>
          <w:spacing w:val="7"/>
          <w:sz w:val="19"/>
        </w:rPr>
      </w:pPr>
      <w:proofErr w:type="spellStart"/>
      <w:r w:rsidRPr="00EE7BBC">
        <w:rPr>
          <w:sz w:val="20"/>
        </w:rPr>
        <w:t>Back-office</w:t>
      </w:r>
      <w:proofErr w:type="spellEnd"/>
      <w:r w:rsidRPr="00EE7BBC">
        <w:rPr>
          <w:sz w:val="20"/>
        </w:rPr>
        <w:t xml:space="preserve">: </w:t>
      </w:r>
    </w:p>
    <w:p w14:paraId="67EEF74B" w14:textId="77777777" w:rsidR="00EE7BBC" w:rsidRPr="00EE7BBC" w:rsidRDefault="00EE7BBC" w:rsidP="00865A53">
      <w:pPr>
        <w:pStyle w:val="Akapitzlist"/>
        <w:numPr>
          <w:ilvl w:val="0"/>
          <w:numId w:val="30"/>
        </w:numPr>
        <w:spacing w:line="276" w:lineRule="auto"/>
        <w:rPr>
          <w:sz w:val="20"/>
        </w:rPr>
      </w:pPr>
      <w:r w:rsidRPr="00EE7BBC">
        <w:rPr>
          <w:sz w:val="20"/>
        </w:rPr>
        <w:t>Elektroniczny Obieg Dokumentów,</w:t>
      </w:r>
    </w:p>
    <w:p w14:paraId="5591E411" w14:textId="77777777" w:rsidR="00EE7BBC" w:rsidRPr="00EE7BBC" w:rsidRDefault="00EE7BBC" w:rsidP="00865A53">
      <w:pPr>
        <w:pStyle w:val="Akapitzlist"/>
        <w:numPr>
          <w:ilvl w:val="0"/>
          <w:numId w:val="30"/>
        </w:numPr>
        <w:spacing w:line="276" w:lineRule="auto"/>
        <w:rPr>
          <w:sz w:val="20"/>
        </w:rPr>
      </w:pPr>
      <w:r w:rsidRPr="00EE7BBC">
        <w:rPr>
          <w:sz w:val="20"/>
        </w:rPr>
        <w:t>Rozliczenia finansowe na podstawie indywidualnych numerów rachunków bankowych,</w:t>
      </w:r>
    </w:p>
    <w:p w14:paraId="58E748A0" w14:textId="5D552E70" w:rsidR="00EE7BBC" w:rsidRPr="00EE7BBC" w:rsidRDefault="00EE7BBC" w:rsidP="00865A53">
      <w:pPr>
        <w:pStyle w:val="Akapitzlist"/>
        <w:numPr>
          <w:ilvl w:val="0"/>
          <w:numId w:val="30"/>
        </w:numPr>
        <w:spacing w:line="276" w:lineRule="auto"/>
        <w:rPr>
          <w:sz w:val="20"/>
        </w:rPr>
      </w:pPr>
      <w:r w:rsidRPr="00EE7BBC">
        <w:rPr>
          <w:sz w:val="20"/>
        </w:rPr>
        <w:t>System do planowania i zatwierdzania or</w:t>
      </w:r>
      <w:r w:rsidR="00D54B01">
        <w:rPr>
          <w:sz w:val="20"/>
        </w:rPr>
        <w:t>ganizacji jednostek oświatowych,</w:t>
      </w:r>
    </w:p>
    <w:p w14:paraId="3BDA03E8" w14:textId="3306BA90" w:rsidR="00EE7BBC" w:rsidRPr="00EE7BBC" w:rsidRDefault="00EE7BBC" w:rsidP="00865A53">
      <w:pPr>
        <w:pStyle w:val="Akapitzlist"/>
        <w:numPr>
          <w:ilvl w:val="0"/>
          <w:numId w:val="30"/>
        </w:numPr>
        <w:spacing w:line="276" w:lineRule="auto"/>
        <w:rPr>
          <w:sz w:val="20"/>
        </w:rPr>
      </w:pPr>
      <w:r w:rsidRPr="00EE7BBC">
        <w:rPr>
          <w:sz w:val="20"/>
        </w:rPr>
        <w:t>Integracja modułów w relacjach: front-</w:t>
      </w:r>
      <w:proofErr w:type="spellStart"/>
      <w:r w:rsidRPr="00EE7BBC">
        <w:rPr>
          <w:sz w:val="20"/>
        </w:rPr>
        <w:t>office</w:t>
      </w:r>
      <w:proofErr w:type="spellEnd"/>
      <w:r w:rsidR="00D54B01">
        <w:rPr>
          <w:sz w:val="20"/>
        </w:rPr>
        <w:t xml:space="preserve"> </w:t>
      </w:r>
      <w:r w:rsidRPr="00EE7BBC">
        <w:rPr>
          <w:sz w:val="20"/>
        </w:rPr>
        <w:t xml:space="preserve">&lt;=&gt; </w:t>
      </w:r>
      <w:r w:rsidR="00D54B01">
        <w:rPr>
          <w:sz w:val="20"/>
        </w:rPr>
        <w:t xml:space="preserve"> </w:t>
      </w:r>
      <w:proofErr w:type="spellStart"/>
      <w:r w:rsidRPr="00EE7BBC">
        <w:rPr>
          <w:sz w:val="20"/>
        </w:rPr>
        <w:t>back-office</w:t>
      </w:r>
      <w:proofErr w:type="spellEnd"/>
      <w:r w:rsidRPr="00EE7BBC">
        <w:rPr>
          <w:sz w:val="20"/>
        </w:rPr>
        <w:t xml:space="preserve">, </w:t>
      </w:r>
      <w:proofErr w:type="spellStart"/>
      <w:r w:rsidRPr="00EE7BBC">
        <w:rPr>
          <w:sz w:val="20"/>
        </w:rPr>
        <w:t>back-office</w:t>
      </w:r>
      <w:proofErr w:type="spellEnd"/>
      <w:r w:rsidRPr="00EE7BBC">
        <w:rPr>
          <w:sz w:val="20"/>
        </w:rPr>
        <w:t xml:space="preserve"> </w:t>
      </w:r>
      <w:r w:rsidR="00D54B01">
        <w:rPr>
          <w:sz w:val="20"/>
        </w:rPr>
        <w:t xml:space="preserve"> </w:t>
      </w:r>
      <w:r w:rsidRPr="00EE7BBC">
        <w:rPr>
          <w:sz w:val="20"/>
        </w:rPr>
        <w:t>&lt;=&gt;</w:t>
      </w:r>
      <w:r w:rsidR="00D54B01">
        <w:rPr>
          <w:sz w:val="20"/>
        </w:rPr>
        <w:t xml:space="preserve"> </w:t>
      </w:r>
      <w:proofErr w:type="spellStart"/>
      <w:r w:rsidRPr="00EE7BBC">
        <w:rPr>
          <w:sz w:val="20"/>
        </w:rPr>
        <w:t>back-office</w:t>
      </w:r>
      <w:proofErr w:type="spellEnd"/>
      <w:r w:rsidRPr="00EE7BBC">
        <w:rPr>
          <w:sz w:val="20"/>
        </w:rPr>
        <w:t>,</w:t>
      </w:r>
    </w:p>
    <w:p w14:paraId="39E26764" w14:textId="35D4B6B2" w:rsidR="00EE7BBC" w:rsidRPr="00EE7BBC" w:rsidRDefault="00EE7BBC" w:rsidP="00865A53">
      <w:pPr>
        <w:pStyle w:val="Akapitzlist"/>
        <w:numPr>
          <w:ilvl w:val="0"/>
          <w:numId w:val="30"/>
        </w:numPr>
        <w:spacing w:line="276" w:lineRule="auto"/>
        <w:rPr>
          <w:sz w:val="20"/>
        </w:rPr>
      </w:pPr>
      <w:r w:rsidRPr="00EE7BBC">
        <w:rPr>
          <w:sz w:val="20"/>
        </w:rPr>
        <w:t>Infrastruktura serwerowa, stacje robocze wraz z peryferiami.</w:t>
      </w:r>
    </w:p>
    <w:p w14:paraId="449AAA96" w14:textId="77777777" w:rsidR="00EE7BBC" w:rsidRPr="00EE7BBC" w:rsidRDefault="00EE7BBC" w:rsidP="00EE7BBC">
      <w:pPr>
        <w:spacing w:line="276" w:lineRule="auto"/>
        <w:rPr>
          <w:sz w:val="20"/>
        </w:rPr>
      </w:pPr>
    </w:p>
    <w:p w14:paraId="4E51A315" w14:textId="2F634B71" w:rsidR="00315C51" w:rsidRPr="00CA6B79" w:rsidRDefault="00ED7CED" w:rsidP="00865A53">
      <w:pPr>
        <w:pStyle w:val="Nagwek1"/>
        <w:numPr>
          <w:ilvl w:val="0"/>
          <w:numId w:val="23"/>
        </w:numPr>
      </w:pPr>
      <w:bookmarkStart w:id="1" w:name="_Toc488182145"/>
      <w:r w:rsidRPr="00CA6B79">
        <w:t>Ogólny opis przedmiotu zamówienia</w:t>
      </w:r>
      <w:bookmarkEnd w:id="1"/>
    </w:p>
    <w:p w14:paraId="6A5FB0FA" w14:textId="77777777" w:rsidR="00315C51" w:rsidRPr="00CA6B79" w:rsidRDefault="00315C51" w:rsidP="00315C51">
      <w:pPr>
        <w:rPr>
          <w:sz w:val="20"/>
        </w:rPr>
      </w:pPr>
    </w:p>
    <w:p w14:paraId="181A817D" w14:textId="5F397812" w:rsidR="00385297" w:rsidRPr="00CA6B79" w:rsidRDefault="00ED7CED" w:rsidP="00816E20">
      <w:pPr>
        <w:pStyle w:val="Nagwek2"/>
        <w:numPr>
          <w:ilvl w:val="0"/>
          <w:numId w:val="3"/>
        </w:numPr>
        <w:rPr>
          <w:sz w:val="20"/>
        </w:rPr>
      </w:pPr>
      <w:bookmarkStart w:id="2" w:name="_Toc488182146"/>
      <w:r w:rsidRPr="00CA6B79">
        <w:rPr>
          <w:sz w:val="20"/>
        </w:rPr>
        <w:t>Podział zamówienia na części.</w:t>
      </w:r>
      <w:bookmarkEnd w:id="2"/>
    </w:p>
    <w:p w14:paraId="3AC038FC" w14:textId="77777777" w:rsidR="00385297" w:rsidRPr="00CA6B79" w:rsidRDefault="00385297" w:rsidP="00385297">
      <w:pPr>
        <w:rPr>
          <w:sz w:val="20"/>
        </w:rPr>
      </w:pPr>
    </w:p>
    <w:p w14:paraId="6FD4D031" w14:textId="4327480F" w:rsidR="00385297" w:rsidRPr="00CA6B79" w:rsidRDefault="00385297" w:rsidP="004C5A48">
      <w:pPr>
        <w:spacing w:line="276" w:lineRule="auto"/>
        <w:ind w:firstLine="360"/>
        <w:rPr>
          <w:sz w:val="20"/>
        </w:rPr>
      </w:pPr>
      <w:r w:rsidRPr="00CA6B79">
        <w:rPr>
          <w:sz w:val="20"/>
        </w:rPr>
        <w:t>Zamawiający pomimo, że przedmiot zamówienia stanowić musi zintegrowaną całość, w celu zwiększenia konkurencyjności, zwiększenia dostępu do zamówienia oraz umożliwienia najszerszego i łatwiejszego dostępu do postępowania dokonał podziału przedmiotowego zamówienia na części. Mając na uwadze powyższe, Zamawiający wymaga by w obrębie poszczególnych części:</w:t>
      </w:r>
    </w:p>
    <w:p w14:paraId="2B170866" w14:textId="77777777" w:rsidR="004C5A48" w:rsidRPr="00CA6B79" w:rsidRDefault="004C5A48" w:rsidP="00865A53">
      <w:pPr>
        <w:pStyle w:val="Akapitzlist"/>
        <w:numPr>
          <w:ilvl w:val="0"/>
          <w:numId w:val="31"/>
        </w:numPr>
        <w:spacing w:line="276" w:lineRule="auto"/>
        <w:rPr>
          <w:sz w:val="20"/>
        </w:rPr>
      </w:pPr>
      <w:r w:rsidRPr="00CA6B79">
        <w:rPr>
          <w:sz w:val="20"/>
        </w:rPr>
        <w:t>Wszystkie dostarczane systemy informatyczne w części publicznej (opublikowane w sieci Internet) miały jeden, wspólny i spójny interfejs graficzny użytkownika. W szczególności systemy muszą spełniać minimum następujące wymogi łącznie:</w:t>
      </w:r>
    </w:p>
    <w:p w14:paraId="2DA9EC79" w14:textId="77777777" w:rsidR="004C5A48" w:rsidRPr="00CA6B79" w:rsidRDefault="004C5A48" w:rsidP="00865A53">
      <w:pPr>
        <w:pStyle w:val="Akapitzlist"/>
        <w:numPr>
          <w:ilvl w:val="0"/>
          <w:numId w:val="29"/>
        </w:numPr>
        <w:spacing w:line="276" w:lineRule="auto"/>
        <w:rPr>
          <w:sz w:val="20"/>
        </w:rPr>
      </w:pPr>
      <w:r w:rsidRPr="00CA6B79">
        <w:rPr>
          <w:sz w:val="20"/>
        </w:rPr>
        <w:t>Jedna, wspólna kolorystyka.</w:t>
      </w:r>
    </w:p>
    <w:p w14:paraId="6AE1B95E" w14:textId="77777777" w:rsidR="004C5A48" w:rsidRPr="00CA6B79" w:rsidRDefault="004C5A48" w:rsidP="00865A53">
      <w:pPr>
        <w:pStyle w:val="Akapitzlist"/>
        <w:numPr>
          <w:ilvl w:val="0"/>
          <w:numId w:val="29"/>
        </w:numPr>
        <w:spacing w:line="276" w:lineRule="auto"/>
        <w:rPr>
          <w:sz w:val="20"/>
        </w:rPr>
      </w:pPr>
      <w:r w:rsidRPr="00CA6B79">
        <w:rPr>
          <w:sz w:val="20"/>
        </w:rPr>
        <w:t>Spójny wygląd formularzy.</w:t>
      </w:r>
    </w:p>
    <w:p w14:paraId="70913C10" w14:textId="77777777" w:rsidR="004C5A48" w:rsidRPr="00CA6B79" w:rsidRDefault="004C5A48" w:rsidP="00865A53">
      <w:pPr>
        <w:pStyle w:val="Akapitzlist"/>
        <w:numPr>
          <w:ilvl w:val="0"/>
          <w:numId w:val="29"/>
        </w:numPr>
        <w:spacing w:line="276" w:lineRule="auto"/>
        <w:rPr>
          <w:sz w:val="20"/>
        </w:rPr>
      </w:pPr>
      <w:r w:rsidRPr="00CA6B79">
        <w:rPr>
          <w:sz w:val="20"/>
        </w:rPr>
        <w:t>Podobne operacje muszą być realizowane w ten sam sposób.</w:t>
      </w:r>
    </w:p>
    <w:p w14:paraId="0EBA27D4" w14:textId="77777777" w:rsidR="004C5A48" w:rsidRPr="00CA6B79" w:rsidRDefault="004C5A48" w:rsidP="00865A53">
      <w:pPr>
        <w:pStyle w:val="Akapitzlist"/>
        <w:numPr>
          <w:ilvl w:val="0"/>
          <w:numId w:val="29"/>
        </w:numPr>
        <w:spacing w:line="276" w:lineRule="auto"/>
        <w:rPr>
          <w:sz w:val="20"/>
        </w:rPr>
      </w:pPr>
      <w:r w:rsidRPr="00CA6B79">
        <w:rPr>
          <w:sz w:val="20"/>
        </w:rPr>
        <w:t>Informacje zwrotne muszą być prezentowane w ten sam sposób.</w:t>
      </w:r>
    </w:p>
    <w:p w14:paraId="1696A6CB" w14:textId="77777777" w:rsidR="004C5A48" w:rsidRPr="00CA6B79" w:rsidRDefault="004C5A48" w:rsidP="00865A53">
      <w:pPr>
        <w:pStyle w:val="Akapitzlist"/>
        <w:numPr>
          <w:ilvl w:val="0"/>
          <w:numId w:val="29"/>
        </w:numPr>
        <w:spacing w:line="276" w:lineRule="auto"/>
        <w:rPr>
          <w:sz w:val="20"/>
        </w:rPr>
      </w:pPr>
      <w:r w:rsidRPr="00CA6B79">
        <w:rPr>
          <w:sz w:val="20"/>
        </w:rPr>
        <w:t>Polecenia systemu i menu muszą mieć ten sam format.</w:t>
      </w:r>
    </w:p>
    <w:p w14:paraId="2C8964C2" w14:textId="77777777" w:rsidR="004C5A48" w:rsidRPr="00CA6B79" w:rsidRDefault="004C5A48" w:rsidP="00865A53">
      <w:pPr>
        <w:pStyle w:val="Akapitzlist"/>
        <w:numPr>
          <w:ilvl w:val="0"/>
          <w:numId w:val="31"/>
        </w:numPr>
        <w:spacing w:line="276" w:lineRule="auto"/>
        <w:rPr>
          <w:sz w:val="20"/>
        </w:rPr>
      </w:pPr>
      <w:r w:rsidRPr="00CA6B79">
        <w:rPr>
          <w:sz w:val="20"/>
        </w:rPr>
        <w:t>Całość dostarczanego sprzętu informatycznego była kompatybilna z wdrażanymi w ramach zamówienia systemami informatycznymi oraz ze wszystkimi aplikacjami niezbędnymi do ich uruchomienia.</w:t>
      </w:r>
    </w:p>
    <w:p w14:paraId="2DEB23FE" w14:textId="4CEC7462" w:rsidR="004C5A48" w:rsidRPr="00CA6B79" w:rsidRDefault="004C5A48" w:rsidP="00865A53">
      <w:pPr>
        <w:pStyle w:val="Akapitzlist"/>
        <w:numPr>
          <w:ilvl w:val="0"/>
          <w:numId w:val="31"/>
        </w:numPr>
        <w:spacing w:line="276" w:lineRule="auto"/>
        <w:rPr>
          <w:sz w:val="20"/>
        </w:rPr>
      </w:pPr>
      <w:r w:rsidRPr="00CA6B79">
        <w:rPr>
          <w:sz w:val="20"/>
        </w:rPr>
        <w:t xml:space="preserve">Wykonawca zainstalował wymagane oraz wyspecyfikowane przez </w:t>
      </w:r>
      <w:r w:rsidR="00CF7A7B">
        <w:rPr>
          <w:sz w:val="20"/>
        </w:rPr>
        <w:t>Z</w:t>
      </w:r>
      <w:r w:rsidRPr="00CA6B79">
        <w:rPr>
          <w:sz w:val="20"/>
        </w:rPr>
        <w:t>amawiającego aplikacje niezbędne do działania wdrażanych systemów informatycznych na dostarczanym przez siebie sprzęcie informatycznym.</w:t>
      </w:r>
    </w:p>
    <w:p w14:paraId="30D0A5FC" w14:textId="0C462185" w:rsidR="004C5A48" w:rsidRPr="00CA6B79" w:rsidRDefault="004C5A48" w:rsidP="00865A53">
      <w:pPr>
        <w:pStyle w:val="Akapitzlist"/>
        <w:numPr>
          <w:ilvl w:val="0"/>
          <w:numId w:val="31"/>
        </w:numPr>
        <w:spacing w:line="276" w:lineRule="auto"/>
        <w:rPr>
          <w:sz w:val="20"/>
        </w:rPr>
      </w:pPr>
      <w:r w:rsidRPr="00CA6B79">
        <w:rPr>
          <w:sz w:val="20"/>
        </w:rPr>
        <w:t>Wykonawca skonfigurował w sposób optymalny, bezpieczny i wydajny środowisko pracy dla wdrażanych systemów informatycznych na dostarczanym przez siebie sprzęcie informatycznym.</w:t>
      </w:r>
    </w:p>
    <w:p w14:paraId="4F7C7ECD" w14:textId="132F02C1" w:rsidR="004C5A48" w:rsidRPr="00CA6B79" w:rsidRDefault="004C5A48" w:rsidP="00865A53">
      <w:pPr>
        <w:pStyle w:val="Akapitzlist"/>
        <w:numPr>
          <w:ilvl w:val="0"/>
          <w:numId w:val="31"/>
        </w:numPr>
        <w:spacing w:line="276" w:lineRule="auto"/>
        <w:rPr>
          <w:sz w:val="20"/>
        </w:rPr>
      </w:pPr>
      <w:r w:rsidRPr="00CA6B79">
        <w:rPr>
          <w:sz w:val="20"/>
        </w:rPr>
        <w:t xml:space="preserve">Rodzaj </w:t>
      </w:r>
      <w:r w:rsidR="00EE7BBC">
        <w:rPr>
          <w:sz w:val="20"/>
        </w:rPr>
        <w:t xml:space="preserve">dostarczanego </w:t>
      </w:r>
      <w:r w:rsidRPr="00CA6B79">
        <w:rPr>
          <w:sz w:val="20"/>
        </w:rPr>
        <w:t>oprogramowania był dostosowany do wymagań dostarczanych przez Wykonawcę wdrażanych systemów informatycznych przy zachowaniu parametrów minimalnych określonych w niniejszym załączniku oraz umożliwiał zgodne z ich licencją wykorzystanie podzespołów sprzętowych (procesor) dostarczanego przez Wykonawcę sprzętu informatycznego (serwer).</w:t>
      </w:r>
    </w:p>
    <w:p w14:paraId="169DD1F4" w14:textId="00F80586" w:rsidR="00385297" w:rsidRPr="00CA6B79" w:rsidRDefault="004C5A48" w:rsidP="00865A53">
      <w:pPr>
        <w:pStyle w:val="Akapitzlist"/>
        <w:numPr>
          <w:ilvl w:val="0"/>
          <w:numId w:val="31"/>
        </w:numPr>
        <w:spacing w:line="276" w:lineRule="auto"/>
        <w:rPr>
          <w:sz w:val="20"/>
        </w:rPr>
      </w:pPr>
      <w:r w:rsidRPr="00CA6B79">
        <w:rPr>
          <w:sz w:val="20"/>
        </w:rPr>
        <w:t>Wykonawca skoordynował proces dostaw sprzętu informatycznego</w:t>
      </w:r>
      <w:r w:rsidR="00780C24" w:rsidRPr="00CA6B79">
        <w:rPr>
          <w:sz w:val="20"/>
        </w:rPr>
        <w:t xml:space="preserve"> do właściwych lokalizacji</w:t>
      </w:r>
      <w:r w:rsidRPr="00CA6B79">
        <w:rPr>
          <w:sz w:val="20"/>
        </w:rPr>
        <w:t>, jego instalacji, a następnie wdrożeń systemów informatycznych dostarczanych w taki sposób, by był on racjonalny, efektywny i możliwy do realizacji zgodnie z harmonogramem realizacji zamówienia</w:t>
      </w:r>
    </w:p>
    <w:p w14:paraId="73F77D68" w14:textId="77777777" w:rsidR="008D019F" w:rsidRPr="00CA6B79" w:rsidRDefault="008D019F" w:rsidP="00385297">
      <w:pPr>
        <w:spacing w:line="276" w:lineRule="auto"/>
        <w:rPr>
          <w:sz w:val="20"/>
        </w:rPr>
      </w:pPr>
    </w:p>
    <w:p w14:paraId="01701020" w14:textId="333380C5" w:rsidR="00385297" w:rsidRPr="00CA6B79" w:rsidRDefault="00780C24" w:rsidP="00385297">
      <w:pPr>
        <w:spacing w:line="276" w:lineRule="auto"/>
        <w:rPr>
          <w:sz w:val="20"/>
        </w:rPr>
      </w:pPr>
      <w:r w:rsidRPr="00CA6B79">
        <w:rPr>
          <w:sz w:val="20"/>
        </w:rPr>
        <w:lastRenderedPageBreak/>
        <w:t>Zakres p</w:t>
      </w:r>
      <w:r w:rsidR="008D019F" w:rsidRPr="00CA6B79">
        <w:rPr>
          <w:sz w:val="20"/>
        </w:rPr>
        <w:t>odział</w:t>
      </w:r>
      <w:r w:rsidRPr="00CA6B79">
        <w:rPr>
          <w:sz w:val="20"/>
        </w:rPr>
        <w:t>u</w:t>
      </w:r>
      <w:r w:rsidR="008D019F" w:rsidRPr="00CA6B79">
        <w:rPr>
          <w:sz w:val="20"/>
        </w:rPr>
        <w:t xml:space="preserve"> na części oraz zestawienie ilościowe prezentuje poniższa tabela.</w:t>
      </w:r>
    </w:p>
    <w:p w14:paraId="14A3D846" w14:textId="77777777" w:rsidR="008D019F" w:rsidRPr="00CA6B79" w:rsidRDefault="008D019F" w:rsidP="00385297">
      <w:pPr>
        <w:spacing w:line="276" w:lineRule="auto"/>
        <w:rPr>
          <w:sz w:val="20"/>
        </w:rPr>
      </w:pP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7229"/>
        <w:gridCol w:w="710"/>
        <w:gridCol w:w="700"/>
      </w:tblGrid>
      <w:tr w:rsidR="005F3230" w:rsidRPr="00CA6B79" w14:paraId="4AA729D2" w14:textId="77777777" w:rsidTr="006403B6">
        <w:trPr>
          <w:trHeight w:val="300"/>
          <w:jc w:val="center"/>
        </w:trPr>
        <w:tc>
          <w:tcPr>
            <w:tcW w:w="9060" w:type="dxa"/>
            <w:gridSpan w:val="4"/>
            <w:shd w:val="clear" w:color="auto" w:fill="D0D0D0" w:themeFill="accent2" w:themeFillTint="99"/>
            <w:vAlign w:val="center"/>
          </w:tcPr>
          <w:p w14:paraId="6DCF7422" w14:textId="255D8937" w:rsidR="005F3230" w:rsidRPr="00CA6B79" w:rsidRDefault="005F3230" w:rsidP="004E108F">
            <w:pPr>
              <w:jc w:val="center"/>
              <w:rPr>
                <w:rFonts w:eastAsia="Times New Roman" w:cs="Arial"/>
                <w:sz w:val="20"/>
                <w:lang w:eastAsia="pl-PL"/>
              </w:rPr>
            </w:pPr>
            <w:r w:rsidRPr="00CA6B79">
              <w:rPr>
                <w:rFonts w:eastAsia="Times New Roman" w:cs="Arial"/>
                <w:sz w:val="20"/>
                <w:lang w:eastAsia="pl-PL"/>
              </w:rPr>
              <w:t xml:space="preserve">Część nr 1 -  </w:t>
            </w:r>
            <w:r w:rsidR="00C62A4B" w:rsidRPr="00C62A4B">
              <w:rPr>
                <w:sz w:val="20"/>
              </w:rPr>
              <w:t>Zakup oprogramowania oraz niezbędnej infrastruktury sprzętowej</w:t>
            </w:r>
          </w:p>
        </w:tc>
      </w:tr>
      <w:tr w:rsidR="008D019F" w:rsidRPr="00CA6B79" w14:paraId="2BE5ADA0" w14:textId="77777777" w:rsidTr="002A66DB">
        <w:trPr>
          <w:trHeight w:val="300"/>
          <w:jc w:val="center"/>
        </w:trPr>
        <w:tc>
          <w:tcPr>
            <w:tcW w:w="421" w:type="dxa"/>
            <w:vAlign w:val="center"/>
          </w:tcPr>
          <w:p w14:paraId="493BD603" w14:textId="77777777" w:rsidR="008D019F" w:rsidRPr="00CA6B79" w:rsidRDefault="008D019F" w:rsidP="00AA34C4">
            <w:pPr>
              <w:jc w:val="center"/>
              <w:rPr>
                <w:rFonts w:eastAsia="Times New Roman" w:cs="Arial"/>
                <w:sz w:val="20"/>
                <w:lang w:eastAsia="pl-PL"/>
              </w:rPr>
            </w:pPr>
            <w:r w:rsidRPr="00CA6B79">
              <w:rPr>
                <w:rFonts w:eastAsia="Times New Roman" w:cs="Arial"/>
                <w:sz w:val="20"/>
                <w:lang w:eastAsia="pl-PL"/>
              </w:rPr>
              <w:t>Lp.</w:t>
            </w:r>
          </w:p>
        </w:tc>
        <w:tc>
          <w:tcPr>
            <w:tcW w:w="7229" w:type="dxa"/>
            <w:shd w:val="clear" w:color="auto" w:fill="auto"/>
            <w:noWrap/>
            <w:vAlign w:val="center"/>
          </w:tcPr>
          <w:p w14:paraId="178E150C" w14:textId="77777777" w:rsidR="008D019F" w:rsidRPr="00CA6B79" w:rsidRDefault="008D019F" w:rsidP="00AA34C4">
            <w:pPr>
              <w:jc w:val="center"/>
              <w:rPr>
                <w:rFonts w:eastAsia="Times New Roman" w:cs="Arial"/>
                <w:sz w:val="20"/>
                <w:lang w:eastAsia="pl-PL"/>
              </w:rPr>
            </w:pPr>
            <w:r w:rsidRPr="00CA6B79">
              <w:rPr>
                <w:rFonts w:eastAsia="Times New Roman" w:cs="Arial"/>
                <w:sz w:val="20"/>
                <w:lang w:eastAsia="pl-PL"/>
              </w:rPr>
              <w:t>Nazwa</w:t>
            </w:r>
          </w:p>
        </w:tc>
        <w:tc>
          <w:tcPr>
            <w:tcW w:w="710" w:type="dxa"/>
            <w:shd w:val="clear" w:color="auto" w:fill="auto"/>
            <w:noWrap/>
            <w:vAlign w:val="center"/>
          </w:tcPr>
          <w:p w14:paraId="40CA2CAD" w14:textId="77777777" w:rsidR="008D019F" w:rsidRPr="00CA6B79" w:rsidRDefault="008D019F" w:rsidP="00AA34C4">
            <w:pPr>
              <w:jc w:val="center"/>
              <w:rPr>
                <w:rFonts w:eastAsia="Times New Roman" w:cs="Arial"/>
                <w:sz w:val="20"/>
                <w:lang w:eastAsia="pl-PL"/>
              </w:rPr>
            </w:pPr>
            <w:r w:rsidRPr="00CA6B79">
              <w:rPr>
                <w:rFonts w:eastAsia="Times New Roman" w:cs="Arial"/>
                <w:sz w:val="20"/>
                <w:lang w:eastAsia="pl-PL"/>
              </w:rPr>
              <w:t>j.m.</w:t>
            </w:r>
          </w:p>
        </w:tc>
        <w:tc>
          <w:tcPr>
            <w:tcW w:w="700" w:type="dxa"/>
            <w:shd w:val="clear" w:color="auto" w:fill="auto"/>
            <w:noWrap/>
            <w:vAlign w:val="center"/>
          </w:tcPr>
          <w:p w14:paraId="2720AEFB" w14:textId="77777777" w:rsidR="008D019F" w:rsidRPr="00CA6B79" w:rsidRDefault="008D019F" w:rsidP="00AA34C4">
            <w:pPr>
              <w:jc w:val="center"/>
              <w:rPr>
                <w:rFonts w:eastAsia="Times New Roman" w:cs="Arial"/>
                <w:sz w:val="20"/>
                <w:lang w:eastAsia="pl-PL"/>
              </w:rPr>
            </w:pPr>
            <w:r w:rsidRPr="00CA6B79">
              <w:rPr>
                <w:rFonts w:eastAsia="Times New Roman" w:cs="Arial"/>
                <w:sz w:val="20"/>
                <w:lang w:eastAsia="pl-PL"/>
              </w:rPr>
              <w:t>ilość</w:t>
            </w:r>
          </w:p>
        </w:tc>
      </w:tr>
      <w:tr w:rsidR="004E108F" w:rsidRPr="00CA6B79" w14:paraId="0F53A2D0" w14:textId="77777777" w:rsidTr="004E108F">
        <w:trPr>
          <w:trHeight w:val="300"/>
          <w:jc w:val="center"/>
        </w:trPr>
        <w:tc>
          <w:tcPr>
            <w:tcW w:w="421" w:type="dxa"/>
            <w:vAlign w:val="center"/>
          </w:tcPr>
          <w:p w14:paraId="25428FD2" w14:textId="77777777"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1.</w:t>
            </w:r>
          </w:p>
        </w:tc>
        <w:tc>
          <w:tcPr>
            <w:tcW w:w="7229" w:type="dxa"/>
            <w:shd w:val="clear" w:color="auto" w:fill="auto"/>
            <w:noWrap/>
          </w:tcPr>
          <w:p w14:paraId="059423B7" w14:textId="3C320B4C" w:rsidR="004E108F" w:rsidRPr="00FB7E82" w:rsidRDefault="004E108F" w:rsidP="004E108F">
            <w:pPr>
              <w:jc w:val="left"/>
              <w:rPr>
                <w:rFonts w:eastAsia="Times New Roman" w:cs="Arial"/>
                <w:sz w:val="20"/>
                <w:lang w:eastAsia="pl-PL"/>
              </w:rPr>
            </w:pPr>
            <w:r w:rsidRPr="00FB7E82">
              <w:rPr>
                <w:sz w:val="20"/>
              </w:rPr>
              <w:t>Utworzenie Elektronicznego B</w:t>
            </w:r>
            <w:r w:rsidR="00FB7E82">
              <w:rPr>
                <w:sz w:val="20"/>
              </w:rPr>
              <w:t>iura Obsługi Interesanta (EBOI)</w:t>
            </w:r>
          </w:p>
        </w:tc>
        <w:tc>
          <w:tcPr>
            <w:tcW w:w="710" w:type="dxa"/>
            <w:shd w:val="clear" w:color="auto" w:fill="auto"/>
            <w:noWrap/>
            <w:vAlign w:val="center"/>
            <w:hideMark/>
          </w:tcPr>
          <w:p w14:paraId="1F2ACE57" w14:textId="7A0647A3"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sztuk</w:t>
            </w:r>
          </w:p>
        </w:tc>
        <w:tc>
          <w:tcPr>
            <w:tcW w:w="700" w:type="dxa"/>
            <w:shd w:val="clear" w:color="auto" w:fill="auto"/>
            <w:noWrap/>
            <w:vAlign w:val="center"/>
          </w:tcPr>
          <w:p w14:paraId="483AB58C" w14:textId="66E84583" w:rsidR="004E108F" w:rsidRPr="00CA6B79" w:rsidRDefault="00FB7E82" w:rsidP="004E108F">
            <w:pPr>
              <w:jc w:val="center"/>
              <w:rPr>
                <w:rFonts w:eastAsia="Times New Roman" w:cs="Arial"/>
                <w:sz w:val="20"/>
                <w:lang w:eastAsia="pl-PL"/>
              </w:rPr>
            </w:pPr>
            <w:r>
              <w:rPr>
                <w:rFonts w:eastAsia="Times New Roman" w:cs="Arial"/>
                <w:sz w:val="20"/>
                <w:lang w:eastAsia="pl-PL"/>
              </w:rPr>
              <w:t>1</w:t>
            </w:r>
          </w:p>
        </w:tc>
      </w:tr>
      <w:tr w:rsidR="004E108F" w:rsidRPr="00CA6B79" w14:paraId="203EBC80" w14:textId="77777777" w:rsidTr="004E108F">
        <w:trPr>
          <w:trHeight w:val="300"/>
          <w:jc w:val="center"/>
        </w:trPr>
        <w:tc>
          <w:tcPr>
            <w:tcW w:w="421" w:type="dxa"/>
            <w:vAlign w:val="center"/>
          </w:tcPr>
          <w:p w14:paraId="1699CF12" w14:textId="77777777"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2.</w:t>
            </w:r>
          </w:p>
        </w:tc>
        <w:tc>
          <w:tcPr>
            <w:tcW w:w="7229" w:type="dxa"/>
            <w:shd w:val="clear" w:color="auto" w:fill="auto"/>
          </w:tcPr>
          <w:p w14:paraId="25A9A049" w14:textId="0EE1F6F1" w:rsidR="004E108F" w:rsidRPr="00FB7E82" w:rsidRDefault="004E108F" w:rsidP="004E108F">
            <w:pPr>
              <w:jc w:val="left"/>
              <w:rPr>
                <w:rFonts w:eastAsia="Times New Roman" w:cs="Arial"/>
                <w:sz w:val="20"/>
                <w:lang w:eastAsia="pl-PL"/>
              </w:rPr>
            </w:pPr>
            <w:r w:rsidRPr="00FB7E82">
              <w:rPr>
                <w:sz w:val="20"/>
              </w:rPr>
              <w:t>Wykonanie i  ur</w:t>
            </w:r>
            <w:r w:rsidR="00FB7E82">
              <w:rPr>
                <w:sz w:val="20"/>
              </w:rPr>
              <w:t>uchomienie aktywnych formularzy</w:t>
            </w:r>
          </w:p>
        </w:tc>
        <w:tc>
          <w:tcPr>
            <w:tcW w:w="710" w:type="dxa"/>
            <w:shd w:val="clear" w:color="auto" w:fill="auto"/>
            <w:noWrap/>
            <w:vAlign w:val="center"/>
            <w:hideMark/>
          </w:tcPr>
          <w:p w14:paraId="7776D394" w14:textId="502021FF"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sztuk</w:t>
            </w:r>
          </w:p>
        </w:tc>
        <w:tc>
          <w:tcPr>
            <w:tcW w:w="700" w:type="dxa"/>
            <w:shd w:val="clear" w:color="auto" w:fill="auto"/>
            <w:noWrap/>
            <w:vAlign w:val="center"/>
          </w:tcPr>
          <w:p w14:paraId="249FC469" w14:textId="0DCB2A89" w:rsidR="004E108F" w:rsidRPr="00CA6B79" w:rsidRDefault="00FB7E82" w:rsidP="004E108F">
            <w:pPr>
              <w:jc w:val="center"/>
              <w:rPr>
                <w:rFonts w:eastAsia="Times New Roman" w:cs="Arial"/>
                <w:sz w:val="20"/>
                <w:lang w:eastAsia="pl-PL"/>
              </w:rPr>
            </w:pPr>
            <w:r>
              <w:rPr>
                <w:rFonts w:eastAsia="Times New Roman" w:cs="Arial"/>
                <w:sz w:val="20"/>
                <w:lang w:eastAsia="pl-PL"/>
              </w:rPr>
              <w:t>15</w:t>
            </w:r>
          </w:p>
        </w:tc>
      </w:tr>
      <w:tr w:rsidR="004E108F" w:rsidRPr="00CA6B79" w14:paraId="3132F838" w14:textId="77777777" w:rsidTr="004E108F">
        <w:trPr>
          <w:trHeight w:val="300"/>
          <w:jc w:val="center"/>
        </w:trPr>
        <w:tc>
          <w:tcPr>
            <w:tcW w:w="421" w:type="dxa"/>
            <w:vAlign w:val="center"/>
          </w:tcPr>
          <w:p w14:paraId="21D23180" w14:textId="77777777"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3.</w:t>
            </w:r>
          </w:p>
        </w:tc>
        <w:tc>
          <w:tcPr>
            <w:tcW w:w="7229" w:type="dxa"/>
            <w:shd w:val="clear" w:color="auto" w:fill="auto"/>
          </w:tcPr>
          <w:p w14:paraId="17C1BB6B" w14:textId="75AFC433" w:rsidR="004E108F" w:rsidRPr="00FB7E82" w:rsidRDefault="004E108F" w:rsidP="004E108F">
            <w:pPr>
              <w:jc w:val="left"/>
              <w:rPr>
                <w:rFonts w:eastAsia="Times New Roman" w:cs="Arial"/>
                <w:sz w:val="20"/>
                <w:lang w:eastAsia="pl-PL"/>
              </w:rPr>
            </w:pPr>
            <w:r w:rsidRPr="00FB7E82">
              <w:rPr>
                <w:sz w:val="20"/>
              </w:rPr>
              <w:t>Utworzenie i wdrożen</w:t>
            </w:r>
            <w:r w:rsidR="00FB7E82">
              <w:rPr>
                <w:sz w:val="20"/>
              </w:rPr>
              <w:t>ie mechanizmu płatności on-line</w:t>
            </w:r>
          </w:p>
        </w:tc>
        <w:tc>
          <w:tcPr>
            <w:tcW w:w="710" w:type="dxa"/>
            <w:shd w:val="clear" w:color="auto" w:fill="auto"/>
            <w:noWrap/>
            <w:vAlign w:val="center"/>
            <w:hideMark/>
          </w:tcPr>
          <w:p w14:paraId="7E3FA905" w14:textId="59E0CD30"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sztuk</w:t>
            </w:r>
          </w:p>
        </w:tc>
        <w:tc>
          <w:tcPr>
            <w:tcW w:w="700" w:type="dxa"/>
            <w:shd w:val="clear" w:color="auto" w:fill="auto"/>
            <w:noWrap/>
            <w:vAlign w:val="center"/>
          </w:tcPr>
          <w:p w14:paraId="6B442B03" w14:textId="7306BCB4" w:rsidR="004E108F" w:rsidRPr="00CA6B79" w:rsidRDefault="00FB7E82" w:rsidP="004E108F">
            <w:pPr>
              <w:jc w:val="center"/>
              <w:rPr>
                <w:rFonts w:eastAsia="Times New Roman" w:cs="Arial"/>
                <w:sz w:val="20"/>
                <w:lang w:eastAsia="pl-PL"/>
              </w:rPr>
            </w:pPr>
            <w:r>
              <w:rPr>
                <w:rFonts w:eastAsia="Times New Roman" w:cs="Arial"/>
                <w:sz w:val="20"/>
                <w:lang w:eastAsia="pl-PL"/>
              </w:rPr>
              <w:t>1</w:t>
            </w:r>
          </w:p>
        </w:tc>
      </w:tr>
      <w:tr w:rsidR="004E108F" w:rsidRPr="00CA6B79" w14:paraId="00AADC5F" w14:textId="77777777" w:rsidTr="004E108F">
        <w:trPr>
          <w:trHeight w:val="300"/>
          <w:jc w:val="center"/>
        </w:trPr>
        <w:tc>
          <w:tcPr>
            <w:tcW w:w="421" w:type="dxa"/>
            <w:vAlign w:val="center"/>
          </w:tcPr>
          <w:p w14:paraId="0B694600" w14:textId="77777777"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4.</w:t>
            </w:r>
          </w:p>
        </w:tc>
        <w:tc>
          <w:tcPr>
            <w:tcW w:w="7229" w:type="dxa"/>
            <w:shd w:val="clear" w:color="auto" w:fill="auto"/>
          </w:tcPr>
          <w:p w14:paraId="60AF36AE" w14:textId="73DFF388" w:rsidR="004E108F" w:rsidRPr="00FB7E82" w:rsidRDefault="004E108F" w:rsidP="004E108F">
            <w:pPr>
              <w:jc w:val="left"/>
              <w:rPr>
                <w:rFonts w:eastAsia="Times New Roman" w:cs="Arial"/>
                <w:sz w:val="20"/>
                <w:lang w:eastAsia="pl-PL"/>
              </w:rPr>
            </w:pPr>
            <w:r w:rsidRPr="00FB7E82">
              <w:rPr>
                <w:sz w:val="20"/>
              </w:rPr>
              <w:t>Wykonanie prac integracyjn</w:t>
            </w:r>
            <w:r w:rsidR="00FB7E82">
              <w:rPr>
                <w:sz w:val="20"/>
              </w:rPr>
              <w:t>ych w systemach informatycznych</w:t>
            </w:r>
          </w:p>
        </w:tc>
        <w:tc>
          <w:tcPr>
            <w:tcW w:w="710" w:type="dxa"/>
            <w:shd w:val="clear" w:color="auto" w:fill="auto"/>
            <w:noWrap/>
            <w:vAlign w:val="center"/>
            <w:hideMark/>
          </w:tcPr>
          <w:p w14:paraId="3CD19265" w14:textId="137662E4" w:rsidR="004E108F" w:rsidRPr="00CA6B79" w:rsidRDefault="00FB7E82" w:rsidP="004E108F">
            <w:pPr>
              <w:jc w:val="center"/>
              <w:rPr>
                <w:rFonts w:eastAsia="Times New Roman" w:cs="Arial"/>
                <w:sz w:val="20"/>
                <w:lang w:eastAsia="pl-PL"/>
              </w:rPr>
            </w:pPr>
            <w:r w:rsidRPr="00CA6B79">
              <w:rPr>
                <w:rFonts w:eastAsia="Times New Roman" w:cs="Arial"/>
                <w:sz w:val="20"/>
                <w:lang w:eastAsia="pl-PL"/>
              </w:rPr>
              <w:t>usługa</w:t>
            </w:r>
          </w:p>
        </w:tc>
        <w:tc>
          <w:tcPr>
            <w:tcW w:w="700" w:type="dxa"/>
            <w:shd w:val="clear" w:color="auto" w:fill="auto"/>
            <w:noWrap/>
            <w:vAlign w:val="center"/>
          </w:tcPr>
          <w:p w14:paraId="4EE9F6B8" w14:textId="3FBC759B" w:rsidR="004E108F" w:rsidRPr="00CA6B79" w:rsidRDefault="00FB7E82" w:rsidP="004E108F">
            <w:pPr>
              <w:jc w:val="center"/>
              <w:rPr>
                <w:rFonts w:eastAsia="Times New Roman" w:cs="Arial"/>
                <w:sz w:val="20"/>
                <w:lang w:eastAsia="pl-PL"/>
              </w:rPr>
            </w:pPr>
            <w:r>
              <w:rPr>
                <w:rFonts w:eastAsia="Times New Roman" w:cs="Arial"/>
                <w:sz w:val="20"/>
                <w:lang w:eastAsia="pl-PL"/>
              </w:rPr>
              <w:t>1</w:t>
            </w:r>
          </w:p>
        </w:tc>
      </w:tr>
      <w:tr w:rsidR="004E108F" w:rsidRPr="00CA6B79" w14:paraId="409F1435" w14:textId="77777777" w:rsidTr="004E108F">
        <w:trPr>
          <w:trHeight w:val="300"/>
          <w:jc w:val="center"/>
        </w:trPr>
        <w:tc>
          <w:tcPr>
            <w:tcW w:w="421" w:type="dxa"/>
            <w:vAlign w:val="center"/>
          </w:tcPr>
          <w:p w14:paraId="35D4CEBA" w14:textId="77777777"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5.</w:t>
            </w:r>
          </w:p>
        </w:tc>
        <w:tc>
          <w:tcPr>
            <w:tcW w:w="7229" w:type="dxa"/>
            <w:shd w:val="clear" w:color="auto" w:fill="auto"/>
          </w:tcPr>
          <w:p w14:paraId="400B8179" w14:textId="6121ECC1" w:rsidR="004E108F" w:rsidRPr="00FB7E82" w:rsidRDefault="004E108F" w:rsidP="004E108F">
            <w:pPr>
              <w:jc w:val="left"/>
              <w:rPr>
                <w:rFonts w:eastAsia="Times New Roman" w:cs="Arial"/>
                <w:sz w:val="20"/>
                <w:lang w:eastAsia="pl-PL"/>
              </w:rPr>
            </w:pPr>
            <w:r w:rsidRPr="00FB7E82">
              <w:rPr>
                <w:sz w:val="20"/>
              </w:rPr>
              <w:t>Uruchomienie mechanizmu rozliczeń finansowych na podstawie ind</w:t>
            </w:r>
            <w:r w:rsidR="00FB7E82">
              <w:rPr>
                <w:sz w:val="20"/>
              </w:rPr>
              <w:t>ywidualnych rachunków bankowych</w:t>
            </w:r>
          </w:p>
        </w:tc>
        <w:tc>
          <w:tcPr>
            <w:tcW w:w="710" w:type="dxa"/>
            <w:shd w:val="clear" w:color="auto" w:fill="auto"/>
            <w:noWrap/>
            <w:vAlign w:val="center"/>
            <w:hideMark/>
          </w:tcPr>
          <w:p w14:paraId="1472E457" w14:textId="77777777"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usługa</w:t>
            </w:r>
          </w:p>
        </w:tc>
        <w:tc>
          <w:tcPr>
            <w:tcW w:w="700" w:type="dxa"/>
            <w:shd w:val="clear" w:color="auto" w:fill="auto"/>
            <w:noWrap/>
            <w:vAlign w:val="center"/>
          </w:tcPr>
          <w:p w14:paraId="16AE87DE" w14:textId="3BF89EAA" w:rsidR="004E108F" w:rsidRPr="00CA6B79" w:rsidRDefault="00FB7E82" w:rsidP="004E108F">
            <w:pPr>
              <w:jc w:val="center"/>
              <w:rPr>
                <w:rFonts w:eastAsia="Times New Roman" w:cs="Arial"/>
                <w:sz w:val="20"/>
                <w:lang w:eastAsia="pl-PL"/>
              </w:rPr>
            </w:pPr>
            <w:r>
              <w:rPr>
                <w:rFonts w:eastAsia="Times New Roman" w:cs="Arial"/>
                <w:sz w:val="20"/>
                <w:lang w:eastAsia="pl-PL"/>
              </w:rPr>
              <w:t>1</w:t>
            </w:r>
          </w:p>
        </w:tc>
      </w:tr>
      <w:tr w:rsidR="004E108F" w:rsidRPr="00CA6B79" w14:paraId="31B0F04D" w14:textId="77777777" w:rsidTr="004E108F">
        <w:trPr>
          <w:trHeight w:val="300"/>
          <w:jc w:val="center"/>
        </w:trPr>
        <w:tc>
          <w:tcPr>
            <w:tcW w:w="421" w:type="dxa"/>
            <w:vAlign w:val="center"/>
          </w:tcPr>
          <w:p w14:paraId="31D716D0" w14:textId="77777777"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6.</w:t>
            </w:r>
          </w:p>
        </w:tc>
        <w:tc>
          <w:tcPr>
            <w:tcW w:w="7229" w:type="dxa"/>
            <w:shd w:val="clear" w:color="auto" w:fill="auto"/>
          </w:tcPr>
          <w:p w14:paraId="2392F012" w14:textId="143A289C" w:rsidR="004E108F" w:rsidRPr="00FB7E82" w:rsidRDefault="004E108F" w:rsidP="004E108F">
            <w:pPr>
              <w:jc w:val="left"/>
              <w:rPr>
                <w:rFonts w:eastAsia="Times New Roman" w:cs="Arial"/>
                <w:sz w:val="20"/>
                <w:lang w:eastAsia="pl-PL"/>
              </w:rPr>
            </w:pPr>
            <w:r w:rsidRPr="00FB7E82">
              <w:rPr>
                <w:sz w:val="20"/>
              </w:rPr>
              <w:t>Zakup i wdrożenie systemu elektron</w:t>
            </w:r>
            <w:r w:rsidR="00FB7E82">
              <w:rPr>
                <w:sz w:val="20"/>
              </w:rPr>
              <w:t>icznego obiegu dokumentów (EOD)</w:t>
            </w:r>
          </w:p>
        </w:tc>
        <w:tc>
          <w:tcPr>
            <w:tcW w:w="710" w:type="dxa"/>
            <w:shd w:val="clear" w:color="auto" w:fill="auto"/>
            <w:noWrap/>
            <w:vAlign w:val="center"/>
            <w:hideMark/>
          </w:tcPr>
          <w:p w14:paraId="5710B974" w14:textId="2BD33496" w:rsidR="004E108F" w:rsidRPr="00CA6B79" w:rsidRDefault="00FB7E82" w:rsidP="004E108F">
            <w:pPr>
              <w:jc w:val="center"/>
              <w:rPr>
                <w:rFonts w:eastAsia="Times New Roman" w:cs="Arial"/>
                <w:sz w:val="20"/>
                <w:lang w:eastAsia="pl-PL"/>
              </w:rPr>
            </w:pPr>
            <w:r w:rsidRPr="00CA6B79">
              <w:rPr>
                <w:rFonts w:eastAsia="Times New Roman" w:cs="Arial"/>
                <w:sz w:val="20"/>
                <w:lang w:eastAsia="pl-PL"/>
              </w:rPr>
              <w:t>sztuk</w:t>
            </w:r>
          </w:p>
        </w:tc>
        <w:tc>
          <w:tcPr>
            <w:tcW w:w="700" w:type="dxa"/>
            <w:shd w:val="clear" w:color="auto" w:fill="auto"/>
            <w:noWrap/>
            <w:vAlign w:val="center"/>
          </w:tcPr>
          <w:p w14:paraId="37A78BF4" w14:textId="6095224D" w:rsidR="004E108F" w:rsidRPr="00CA6B79" w:rsidRDefault="00FB7E82" w:rsidP="004E108F">
            <w:pPr>
              <w:jc w:val="center"/>
              <w:rPr>
                <w:rFonts w:eastAsia="Times New Roman" w:cs="Arial"/>
                <w:sz w:val="20"/>
                <w:lang w:eastAsia="pl-PL"/>
              </w:rPr>
            </w:pPr>
            <w:r>
              <w:rPr>
                <w:rFonts w:eastAsia="Times New Roman" w:cs="Arial"/>
                <w:sz w:val="20"/>
                <w:lang w:eastAsia="pl-PL"/>
              </w:rPr>
              <w:t>1</w:t>
            </w:r>
          </w:p>
        </w:tc>
      </w:tr>
      <w:tr w:rsidR="004E108F" w:rsidRPr="00CA6B79" w14:paraId="5269770E" w14:textId="77777777" w:rsidTr="004E108F">
        <w:trPr>
          <w:trHeight w:val="300"/>
          <w:jc w:val="center"/>
        </w:trPr>
        <w:tc>
          <w:tcPr>
            <w:tcW w:w="421" w:type="dxa"/>
            <w:vAlign w:val="center"/>
          </w:tcPr>
          <w:p w14:paraId="402765FC" w14:textId="5FDB761D"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7.</w:t>
            </w:r>
          </w:p>
        </w:tc>
        <w:tc>
          <w:tcPr>
            <w:tcW w:w="7229" w:type="dxa"/>
            <w:shd w:val="clear" w:color="auto" w:fill="auto"/>
          </w:tcPr>
          <w:p w14:paraId="428046D1" w14:textId="7E81CB01" w:rsidR="004E108F" w:rsidRPr="00FB7E82" w:rsidRDefault="004E108F" w:rsidP="004E108F">
            <w:pPr>
              <w:jc w:val="left"/>
              <w:rPr>
                <w:rFonts w:eastAsia="Times New Roman" w:cs="Arial"/>
                <w:sz w:val="20"/>
                <w:lang w:eastAsia="pl-PL"/>
              </w:rPr>
            </w:pPr>
            <w:r w:rsidRPr="00FB7E82">
              <w:rPr>
                <w:sz w:val="20"/>
              </w:rPr>
              <w:t>Zakup i wdrożenie oprogramowania do re</w:t>
            </w:r>
            <w:r w:rsidR="00FB7E82">
              <w:rPr>
                <w:sz w:val="20"/>
              </w:rPr>
              <w:t>krutacji on-line (e-rekrutacja)</w:t>
            </w:r>
          </w:p>
        </w:tc>
        <w:tc>
          <w:tcPr>
            <w:tcW w:w="710" w:type="dxa"/>
            <w:shd w:val="clear" w:color="auto" w:fill="auto"/>
            <w:noWrap/>
            <w:vAlign w:val="center"/>
          </w:tcPr>
          <w:p w14:paraId="4E29AAB3" w14:textId="2E2B9F08" w:rsidR="004E108F" w:rsidRPr="00CA6B79" w:rsidRDefault="00FB7E82" w:rsidP="004E108F">
            <w:pPr>
              <w:jc w:val="center"/>
              <w:rPr>
                <w:rFonts w:eastAsia="Times New Roman" w:cs="Arial"/>
                <w:sz w:val="20"/>
                <w:lang w:eastAsia="pl-PL"/>
              </w:rPr>
            </w:pPr>
            <w:r w:rsidRPr="00CA6B79">
              <w:rPr>
                <w:rFonts w:eastAsia="Times New Roman" w:cs="Arial"/>
                <w:sz w:val="20"/>
                <w:lang w:eastAsia="pl-PL"/>
              </w:rPr>
              <w:t>sztuk</w:t>
            </w:r>
          </w:p>
        </w:tc>
        <w:tc>
          <w:tcPr>
            <w:tcW w:w="700" w:type="dxa"/>
            <w:shd w:val="clear" w:color="auto" w:fill="auto"/>
            <w:noWrap/>
            <w:vAlign w:val="center"/>
          </w:tcPr>
          <w:p w14:paraId="2F8668A6" w14:textId="1B413D77" w:rsidR="004E108F" w:rsidRPr="00CA6B79" w:rsidRDefault="00FB7E82" w:rsidP="004E108F">
            <w:pPr>
              <w:jc w:val="center"/>
              <w:rPr>
                <w:rFonts w:eastAsia="Times New Roman" w:cs="Arial"/>
                <w:sz w:val="20"/>
                <w:lang w:eastAsia="pl-PL"/>
              </w:rPr>
            </w:pPr>
            <w:r>
              <w:rPr>
                <w:rFonts w:eastAsia="Times New Roman" w:cs="Arial"/>
                <w:sz w:val="20"/>
                <w:lang w:eastAsia="pl-PL"/>
              </w:rPr>
              <w:t>1</w:t>
            </w:r>
          </w:p>
        </w:tc>
      </w:tr>
      <w:tr w:rsidR="004E108F" w:rsidRPr="00CA6B79" w14:paraId="4E14B0AF" w14:textId="77777777" w:rsidTr="004E108F">
        <w:trPr>
          <w:trHeight w:val="300"/>
          <w:jc w:val="center"/>
        </w:trPr>
        <w:tc>
          <w:tcPr>
            <w:tcW w:w="421" w:type="dxa"/>
            <w:vAlign w:val="center"/>
          </w:tcPr>
          <w:p w14:paraId="55D586E9" w14:textId="4BA660AC"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8.</w:t>
            </w:r>
          </w:p>
        </w:tc>
        <w:tc>
          <w:tcPr>
            <w:tcW w:w="7229" w:type="dxa"/>
            <w:shd w:val="clear" w:color="auto" w:fill="auto"/>
          </w:tcPr>
          <w:p w14:paraId="7BA58D61" w14:textId="7C945198" w:rsidR="004E108F" w:rsidRPr="00FB7E82" w:rsidRDefault="004E108F" w:rsidP="004E108F">
            <w:pPr>
              <w:jc w:val="left"/>
              <w:rPr>
                <w:rFonts w:eastAsia="Times New Roman" w:cs="Arial"/>
                <w:sz w:val="20"/>
                <w:lang w:eastAsia="pl-PL"/>
              </w:rPr>
            </w:pPr>
            <w:r w:rsidRPr="00FB7E82">
              <w:rPr>
                <w:sz w:val="20"/>
              </w:rPr>
              <w:t>Zakup i wdrożenie oprogramowania do prowadzenia elektroniczneg</w:t>
            </w:r>
            <w:r w:rsidR="00FB7E82">
              <w:rPr>
                <w:sz w:val="20"/>
              </w:rPr>
              <w:t>o dziennika ucznia (e-dziennik)</w:t>
            </w:r>
          </w:p>
        </w:tc>
        <w:tc>
          <w:tcPr>
            <w:tcW w:w="710" w:type="dxa"/>
            <w:shd w:val="clear" w:color="auto" w:fill="auto"/>
            <w:noWrap/>
            <w:vAlign w:val="center"/>
          </w:tcPr>
          <w:p w14:paraId="192DC24B" w14:textId="5A80D391" w:rsidR="004E108F" w:rsidRPr="00CA6B79" w:rsidRDefault="00FB7E82" w:rsidP="004E108F">
            <w:pPr>
              <w:jc w:val="center"/>
              <w:rPr>
                <w:rFonts w:eastAsia="Times New Roman" w:cs="Arial"/>
                <w:sz w:val="20"/>
                <w:lang w:eastAsia="pl-PL"/>
              </w:rPr>
            </w:pPr>
            <w:r w:rsidRPr="00CA6B79">
              <w:rPr>
                <w:rFonts w:eastAsia="Times New Roman" w:cs="Arial"/>
                <w:sz w:val="20"/>
                <w:lang w:eastAsia="pl-PL"/>
              </w:rPr>
              <w:t>sztuk</w:t>
            </w:r>
          </w:p>
        </w:tc>
        <w:tc>
          <w:tcPr>
            <w:tcW w:w="700" w:type="dxa"/>
            <w:shd w:val="clear" w:color="auto" w:fill="auto"/>
            <w:noWrap/>
            <w:vAlign w:val="center"/>
          </w:tcPr>
          <w:p w14:paraId="0B837B0F" w14:textId="30DFC544" w:rsidR="004E108F" w:rsidRPr="00CA6B79" w:rsidRDefault="00FB7E82" w:rsidP="004E108F">
            <w:pPr>
              <w:jc w:val="center"/>
              <w:rPr>
                <w:rFonts w:eastAsia="Times New Roman" w:cs="Arial"/>
                <w:sz w:val="20"/>
                <w:lang w:eastAsia="pl-PL"/>
              </w:rPr>
            </w:pPr>
            <w:r>
              <w:rPr>
                <w:rFonts w:eastAsia="Times New Roman" w:cs="Arial"/>
                <w:sz w:val="20"/>
                <w:lang w:eastAsia="pl-PL"/>
              </w:rPr>
              <w:t>1</w:t>
            </w:r>
          </w:p>
        </w:tc>
      </w:tr>
      <w:tr w:rsidR="004E108F" w:rsidRPr="00CA6B79" w14:paraId="2569F609" w14:textId="77777777" w:rsidTr="004E108F">
        <w:trPr>
          <w:trHeight w:val="300"/>
          <w:jc w:val="center"/>
        </w:trPr>
        <w:tc>
          <w:tcPr>
            <w:tcW w:w="421" w:type="dxa"/>
            <w:vAlign w:val="center"/>
          </w:tcPr>
          <w:p w14:paraId="10993EE9" w14:textId="74D6F32F"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9.</w:t>
            </w:r>
          </w:p>
        </w:tc>
        <w:tc>
          <w:tcPr>
            <w:tcW w:w="7229" w:type="dxa"/>
            <w:shd w:val="clear" w:color="auto" w:fill="auto"/>
          </w:tcPr>
          <w:p w14:paraId="620F1D60" w14:textId="057C89D8" w:rsidR="004E108F" w:rsidRPr="00FB7E82" w:rsidRDefault="004E108F" w:rsidP="004E108F">
            <w:pPr>
              <w:jc w:val="left"/>
              <w:rPr>
                <w:rFonts w:eastAsia="Times New Roman" w:cs="Arial"/>
                <w:sz w:val="20"/>
                <w:lang w:eastAsia="pl-PL"/>
              </w:rPr>
            </w:pPr>
            <w:r w:rsidRPr="00FB7E82">
              <w:rPr>
                <w:sz w:val="20"/>
              </w:rPr>
              <w:t>Zakup i wdrożenie oprogramowania do gromadzenia, rejestrowania i wypożyczania zbioró</w:t>
            </w:r>
            <w:r w:rsidR="00FB7E82">
              <w:rPr>
                <w:sz w:val="20"/>
              </w:rPr>
              <w:t>w bibliotecznych (e-biblioteka)</w:t>
            </w:r>
          </w:p>
        </w:tc>
        <w:tc>
          <w:tcPr>
            <w:tcW w:w="710" w:type="dxa"/>
            <w:shd w:val="clear" w:color="auto" w:fill="auto"/>
            <w:noWrap/>
            <w:vAlign w:val="center"/>
          </w:tcPr>
          <w:p w14:paraId="78E6D692" w14:textId="23B4DBFE"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sztuk</w:t>
            </w:r>
          </w:p>
        </w:tc>
        <w:tc>
          <w:tcPr>
            <w:tcW w:w="700" w:type="dxa"/>
            <w:shd w:val="clear" w:color="auto" w:fill="auto"/>
            <w:noWrap/>
            <w:vAlign w:val="center"/>
          </w:tcPr>
          <w:p w14:paraId="4AC2920E" w14:textId="139F7CAD" w:rsidR="004E108F" w:rsidRPr="00CA6B79" w:rsidRDefault="00FB7E82" w:rsidP="004E108F">
            <w:pPr>
              <w:jc w:val="center"/>
              <w:rPr>
                <w:rFonts w:eastAsia="Times New Roman" w:cs="Arial"/>
                <w:sz w:val="20"/>
                <w:lang w:eastAsia="pl-PL"/>
              </w:rPr>
            </w:pPr>
            <w:r>
              <w:rPr>
                <w:rFonts w:eastAsia="Times New Roman" w:cs="Arial"/>
                <w:sz w:val="20"/>
                <w:lang w:eastAsia="pl-PL"/>
              </w:rPr>
              <w:t>1</w:t>
            </w:r>
          </w:p>
        </w:tc>
      </w:tr>
      <w:tr w:rsidR="004E108F" w:rsidRPr="00CA6B79" w14:paraId="7DD2AE9E" w14:textId="77777777" w:rsidTr="004E108F">
        <w:trPr>
          <w:trHeight w:val="300"/>
          <w:jc w:val="center"/>
        </w:trPr>
        <w:tc>
          <w:tcPr>
            <w:tcW w:w="421" w:type="dxa"/>
            <w:vAlign w:val="center"/>
          </w:tcPr>
          <w:p w14:paraId="57FD226B" w14:textId="07D5D3A6"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10.</w:t>
            </w:r>
          </w:p>
        </w:tc>
        <w:tc>
          <w:tcPr>
            <w:tcW w:w="7229" w:type="dxa"/>
            <w:shd w:val="clear" w:color="auto" w:fill="auto"/>
          </w:tcPr>
          <w:p w14:paraId="251E43E8" w14:textId="23E2DDFE" w:rsidR="004E108F" w:rsidRPr="00FB7E82" w:rsidRDefault="004E108F" w:rsidP="004E108F">
            <w:pPr>
              <w:jc w:val="left"/>
              <w:rPr>
                <w:rFonts w:eastAsia="Times New Roman" w:cs="Arial"/>
                <w:sz w:val="20"/>
                <w:lang w:eastAsia="pl-PL"/>
              </w:rPr>
            </w:pPr>
            <w:r w:rsidRPr="00FB7E82">
              <w:rPr>
                <w:sz w:val="20"/>
              </w:rPr>
              <w:t>Zakup i wdrożenie systemu do planowania i zatwierdzania or</w:t>
            </w:r>
            <w:r w:rsidR="00FB7E82">
              <w:rPr>
                <w:sz w:val="20"/>
              </w:rPr>
              <w:t>ganizacji jednostek oświatowych</w:t>
            </w:r>
          </w:p>
        </w:tc>
        <w:tc>
          <w:tcPr>
            <w:tcW w:w="710" w:type="dxa"/>
            <w:shd w:val="clear" w:color="auto" w:fill="auto"/>
            <w:noWrap/>
            <w:vAlign w:val="center"/>
          </w:tcPr>
          <w:p w14:paraId="151FD760" w14:textId="11E135B3"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sztuk</w:t>
            </w:r>
          </w:p>
        </w:tc>
        <w:tc>
          <w:tcPr>
            <w:tcW w:w="700" w:type="dxa"/>
            <w:shd w:val="clear" w:color="auto" w:fill="auto"/>
            <w:noWrap/>
            <w:vAlign w:val="center"/>
          </w:tcPr>
          <w:p w14:paraId="01964B48" w14:textId="687EAA73" w:rsidR="004E108F" w:rsidRPr="00CA6B79" w:rsidRDefault="00FB7E82" w:rsidP="004E108F">
            <w:pPr>
              <w:jc w:val="center"/>
              <w:rPr>
                <w:rFonts w:eastAsia="Times New Roman" w:cs="Arial"/>
                <w:sz w:val="20"/>
                <w:lang w:eastAsia="pl-PL"/>
              </w:rPr>
            </w:pPr>
            <w:r>
              <w:rPr>
                <w:rFonts w:eastAsia="Times New Roman" w:cs="Arial"/>
                <w:sz w:val="20"/>
                <w:lang w:eastAsia="pl-PL"/>
              </w:rPr>
              <w:t>1</w:t>
            </w:r>
          </w:p>
        </w:tc>
      </w:tr>
      <w:tr w:rsidR="004E108F" w:rsidRPr="00CA6B79" w14:paraId="728E385C" w14:textId="77777777" w:rsidTr="004E108F">
        <w:trPr>
          <w:trHeight w:val="300"/>
          <w:jc w:val="center"/>
        </w:trPr>
        <w:tc>
          <w:tcPr>
            <w:tcW w:w="421" w:type="dxa"/>
            <w:vAlign w:val="center"/>
          </w:tcPr>
          <w:p w14:paraId="6BFF7996" w14:textId="0D872C0E"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11.</w:t>
            </w:r>
          </w:p>
        </w:tc>
        <w:tc>
          <w:tcPr>
            <w:tcW w:w="7229" w:type="dxa"/>
            <w:shd w:val="clear" w:color="auto" w:fill="auto"/>
          </w:tcPr>
          <w:p w14:paraId="42E85180" w14:textId="131CD031" w:rsidR="004E108F" w:rsidRPr="00FB7E82" w:rsidRDefault="004E108F" w:rsidP="004E108F">
            <w:pPr>
              <w:jc w:val="left"/>
              <w:rPr>
                <w:rFonts w:eastAsia="Times New Roman" w:cs="Arial"/>
                <w:sz w:val="20"/>
                <w:lang w:eastAsia="pl-PL"/>
              </w:rPr>
            </w:pPr>
            <w:r w:rsidRPr="00FB7E82">
              <w:rPr>
                <w:sz w:val="20"/>
              </w:rPr>
              <w:t>Zakup usług szkoleniowych w z</w:t>
            </w:r>
            <w:r w:rsidR="00FB7E82">
              <w:rPr>
                <w:sz w:val="20"/>
              </w:rPr>
              <w:t>akresie dostarczanych rozwiązań</w:t>
            </w:r>
          </w:p>
        </w:tc>
        <w:tc>
          <w:tcPr>
            <w:tcW w:w="710" w:type="dxa"/>
            <w:shd w:val="clear" w:color="auto" w:fill="auto"/>
            <w:noWrap/>
            <w:vAlign w:val="center"/>
          </w:tcPr>
          <w:p w14:paraId="658B6574" w14:textId="7253483A" w:rsidR="004E108F" w:rsidRPr="00CA6B79" w:rsidRDefault="00FB7E82" w:rsidP="004E108F">
            <w:pPr>
              <w:jc w:val="center"/>
              <w:rPr>
                <w:rFonts w:eastAsia="Times New Roman" w:cs="Arial"/>
                <w:sz w:val="20"/>
                <w:lang w:eastAsia="pl-PL"/>
              </w:rPr>
            </w:pPr>
            <w:r>
              <w:rPr>
                <w:rFonts w:eastAsia="Times New Roman" w:cs="Arial"/>
                <w:sz w:val="20"/>
                <w:lang w:eastAsia="pl-PL"/>
              </w:rPr>
              <w:t>osoba</w:t>
            </w:r>
          </w:p>
        </w:tc>
        <w:tc>
          <w:tcPr>
            <w:tcW w:w="700" w:type="dxa"/>
            <w:shd w:val="clear" w:color="auto" w:fill="auto"/>
            <w:noWrap/>
            <w:vAlign w:val="center"/>
          </w:tcPr>
          <w:p w14:paraId="2FBFF7B2" w14:textId="2B15D931" w:rsidR="004E108F" w:rsidRPr="00CA6B79" w:rsidRDefault="00B837FA" w:rsidP="004E108F">
            <w:pPr>
              <w:jc w:val="center"/>
              <w:rPr>
                <w:rFonts w:eastAsia="Times New Roman" w:cs="Arial"/>
                <w:sz w:val="20"/>
                <w:lang w:eastAsia="pl-PL"/>
              </w:rPr>
            </w:pPr>
            <w:r>
              <w:rPr>
                <w:rFonts w:eastAsia="Times New Roman" w:cs="Arial"/>
                <w:sz w:val="20"/>
                <w:lang w:eastAsia="pl-PL"/>
              </w:rPr>
              <w:t>240</w:t>
            </w:r>
          </w:p>
        </w:tc>
      </w:tr>
      <w:tr w:rsidR="004E108F" w:rsidRPr="00CA6B79" w14:paraId="291B72D9" w14:textId="77777777" w:rsidTr="004E108F">
        <w:trPr>
          <w:trHeight w:val="300"/>
          <w:jc w:val="center"/>
        </w:trPr>
        <w:tc>
          <w:tcPr>
            <w:tcW w:w="421" w:type="dxa"/>
            <w:vAlign w:val="center"/>
          </w:tcPr>
          <w:p w14:paraId="55151350" w14:textId="03834E01"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12.</w:t>
            </w:r>
          </w:p>
        </w:tc>
        <w:tc>
          <w:tcPr>
            <w:tcW w:w="7229" w:type="dxa"/>
            <w:shd w:val="clear" w:color="auto" w:fill="auto"/>
          </w:tcPr>
          <w:p w14:paraId="2492C180" w14:textId="2AE0F4B0" w:rsidR="004E108F" w:rsidRPr="00FB7E82" w:rsidRDefault="004E108F" w:rsidP="00FB7E82">
            <w:pPr>
              <w:jc w:val="left"/>
              <w:rPr>
                <w:rFonts w:eastAsia="Times New Roman" w:cs="Arial"/>
                <w:sz w:val="20"/>
                <w:lang w:eastAsia="pl-PL"/>
              </w:rPr>
            </w:pPr>
            <w:r w:rsidRPr="00FB7E82">
              <w:rPr>
                <w:sz w:val="20"/>
              </w:rPr>
              <w:t>Z</w:t>
            </w:r>
            <w:r w:rsidR="00FB7E82">
              <w:rPr>
                <w:sz w:val="20"/>
              </w:rPr>
              <w:t xml:space="preserve">akup infrastruktury serwerowej – </w:t>
            </w:r>
            <w:r w:rsidRPr="00FB7E82">
              <w:rPr>
                <w:sz w:val="20"/>
              </w:rPr>
              <w:t>se</w:t>
            </w:r>
            <w:r w:rsidR="00FB7E82">
              <w:rPr>
                <w:sz w:val="20"/>
              </w:rPr>
              <w:t>rwer</w:t>
            </w:r>
          </w:p>
        </w:tc>
        <w:tc>
          <w:tcPr>
            <w:tcW w:w="710" w:type="dxa"/>
            <w:shd w:val="clear" w:color="auto" w:fill="auto"/>
            <w:noWrap/>
            <w:vAlign w:val="center"/>
          </w:tcPr>
          <w:p w14:paraId="2D161262" w14:textId="7AFA456F"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sztuk</w:t>
            </w:r>
          </w:p>
        </w:tc>
        <w:tc>
          <w:tcPr>
            <w:tcW w:w="700" w:type="dxa"/>
            <w:shd w:val="clear" w:color="auto" w:fill="auto"/>
            <w:noWrap/>
            <w:vAlign w:val="center"/>
          </w:tcPr>
          <w:p w14:paraId="42CC0CFF" w14:textId="76D3BF8B" w:rsidR="004E108F" w:rsidRPr="00CA6B79" w:rsidRDefault="00FB7E82" w:rsidP="004E108F">
            <w:pPr>
              <w:jc w:val="center"/>
              <w:rPr>
                <w:rFonts w:eastAsia="Times New Roman" w:cs="Arial"/>
                <w:sz w:val="20"/>
                <w:lang w:eastAsia="pl-PL"/>
              </w:rPr>
            </w:pPr>
            <w:r>
              <w:rPr>
                <w:rFonts w:eastAsia="Times New Roman" w:cs="Arial"/>
                <w:sz w:val="20"/>
                <w:lang w:eastAsia="pl-PL"/>
              </w:rPr>
              <w:t>2</w:t>
            </w:r>
          </w:p>
        </w:tc>
      </w:tr>
      <w:tr w:rsidR="002A66DB" w:rsidRPr="00CA6B79" w14:paraId="7088372D" w14:textId="77777777" w:rsidTr="002A66DB">
        <w:trPr>
          <w:trHeight w:val="300"/>
          <w:jc w:val="center"/>
        </w:trPr>
        <w:tc>
          <w:tcPr>
            <w:tcW w:w="421" w:type="dxa"/>
            <w:vAlign w:val="center"/>
          </w:tcPr>
          <w:p w14:paraId="701DE454" w14:textId="232AA05D" w:rsidR="002A66DB" w:rsidRPr="00CA6B79" w:rsidRDefault="002A66DB" w:rsidP="002A66DB">
            <w:pPr>
              <w:jc w:val="center"/>
              <w:rPr>
                <w:rFonts w:eastAsia="Times New Roman" w:cs="Arial"/>
                <w:sz w:val="20"/>
                <w:lang w:eastAsia="pl-PL"/>
              </w:rPr>
            </w:pPr>
            <w:r w:rsidRPr="00CA6B79">
              <w:rPr>
                <w:rFonts w:eastAsia="Times New Roman" w:cs="Arial"/>
                <w:sz w:val="20"/>
                <w:lang w:eastAsia="pl-PL"/>
              </w:rPr>
              <w:t>13.</w:t>
            </w:r>
          </w:p>
        </w:tc>
        <w:tc>
          <w:tcPr>
            <w:tcW w:w="7229" w:type="dxa"/>
            <w:shd w:val="clear" w:color="auto" w:fill="auto"/>
            <w:vAlign w:val="center"/>
          </w:tcPr>
          <w:p w14:paraId="45CD6938" w14:textId="7800BBD1" w:rsidR="002A66DB" w:rsidRPr="00CA6B79" w:rsidRDefault="00FB7E82" w:rsidP="00FB7E82">
            <w:pPr>
              <w:jc w:val="left"/>
              <w:rPr>
                <w:rFonts w:eastAsia="Times New Roman" w:cs="Arial"/>
                <w:sz w:val="20"/>
                <w:lang w:eastAsia="pl-PL"/>
              </w:rPr>
            </w:pPr>
            <w:r w:rsidRPr="00FB7E82">
              <w:rPr>
                <w:sz w:val="20"/>
              </w:rPr>
              <w:t>Z</w:t>
            </w:r>
            <w:r>
              <w:rPr>
                <w:sz w:val="20"/>
              </w:rPr>
              <w:t>akup infrastruktury serwerowej – macierz</w:t>
            </w:r>
          </w:p>
        </w:tc>
        <w:tc>
          <w:tcPr>
            <w:tcW w:w="710" w:type="dxa"/>
            <w:shd w:val="clear" w:color="auto" w:fill="auto"/>
            <w:noWrap/>
            <w:vAlign w:val="center"/>
          </w:tcPr>
          <w:p w14:paraId="744A692D" w14:textId="3DDB6080" w:rsidR="002A66DB" w:rsidRPr="00CA6B79" w:rsidRDefault="002A66DB" w:rsidP="002A66DB">
            <w:pPr>
              <w:jc w:val="center"/>
              <w:rPr>
                <w:rFonts w:eastAsia="Times New Roman" w:cs="Arial"/>
                <w:sz w:val="20"/>
                <w:lang w:eastAsia="pl-PL"/>
              </w:rPr>
            </w:pPr>
            <w:r w:rsidRPr="00CA6B79">
              <w:rPr>
                <w:rFonts w:eastAsia="Times New Roman" w:cs="Arial"/>
                <w:sz w:val="20"/>
                <w:lang w:eastAsia="pl-PL"/>
              </w:rPr>
              <w:t>sztuk</w:t>
            </w:r>
          </w:p>
        </w:tc>
        <w:tc>
          <w:tcPr>
            <w:tcW w:w="700" w:type="dxa"/>
            <w:shd w:val="clear" w:color="auto" w:fill="auto"/>
            <w:noWrap/>
            <w:vAlign w:val="center"/>
          </w:tcPr>
          <w:p w14:paraId="65B1C966" w14:textId="4F3233CA" w:rsidR="002A66DB" w:rsidRPr="00CA6B79" w:rsidRDefault="00FB7E82" w:rsidP="002A66DB">
            <w:pPr>
              <w:jc w:val="center"/>
              <w:rPr>
                <w:rFonts w:eastAsia="Times New Roman" w:cs="Arial"/>
                <w:sz w:val="20"/>
                <w:lang w:eastAsia="pl-PL"/>
              </w:rPr>
            </w:pPr>
            <w:r>
              <w:rPr>
                <w:rFonts w:eastAsia="Times New Roman" w:cs="Arial"/>
                <w:sz w:val="20"/>
                <w:lang w:eastAsia="pl-PL"/>
              </w:rPr>
              <w:t>1</w:t>
            </w:r>
          </w:p>
        </w:tc>
      </w:tr>
      <w:tr w:rsidR="002A66DB" w:rsidRPr="00CA6B79" w14:paraId="41271253" w14:textId="77777777" w:rsidTr="002A66DB">
        <w:trPr>
          <w:trHeight w:val="300"/>
          <w:jc w:val="center"/>
        </w:trPr>
        <w:tc>
          <w:tcPr>
            <w:tcW w:w="421" w:type="dxa"/>
            <w:vAlign w:val="center"/>
          </w:tcPr>
          <w:p w14:paraId="03710155" w14:textId="3C7E8949" w:rsidR="002A66DB" w:rsidRPr="00CA6B79" w:rsidRDefault="002A66DB" w:rsidP="002A66DB">
            <w:pPr>
              <w:jc w:val="center"/>
              <w:rPr>
                <w:rFonts w:eastAsia="Times New Roman" w:cs="Arial"/>
                <w:sz w:val="20"/>
                <w:lang w:eastAsia="pl-PL"/>
              </w:rPr>
            </w:pPr>
            <w:r w:rsidRPr="00CA6B79">
              <w:rPr>
                <w:rFonts w:eastAsia="Times New Roman" w:cs="Arial"/>
                <w:sz w:val="20"/>
                <w:lang w:eastAsia="pl-PL"/>
              </w:rPr>
              <w:t>14.</w:t>
            </w:r>
          </w:p>
        </w:tc>
        <w:tc>
          <w:tcPr>
            <w:tcW w:w="7229" w:type="dxa"/>
            <w:shd w:val="clear" w:color="auto" w:fill="auto"/>
            <w:vAlign w:val="center"/>
          </w:tcPr>
          <w:p w14:paraId="214CCBDC" w14:textId="6BAACE94" w:rsidR="002A66DB" w:rsidRPr="00CA6B79" w:rsidRDefault="00FB7E82" w:rsidP="00FB7E82">
            <w:pPr>
              <w:jc w:val="left"/>
              <w:rPr>
                <w:rFonts w:eastAsia="Times New Roman" w:cs="Arial"/>
                <w:sz w:val="20"/>
                <w:lang w:eastAsia="pl-PL"/>
              </w:rPr>
            </w:pPr>
            <w:r w:rsidRPr="00FB7E82">
              <w:rPr>
                <w:sz w:val="20"/>
              </w:rPr>
              <w:t>Z</w:t>
            </w:r>
            <w:r>
              <w:rPr>
                <w:sz w:val="20"/>
              </w:rPr>
              <w:t>akup infrastruktury serwerowej – oprogramowanie</w:t>
            </w:r>
          </w:p>
        </w:tc>
        <w:tc>
          <w:tcPr>
            <w:tcW w:w="710" w:type="dxa"/>
            <w:shd w:val="clear" w:color="auto" w:fill="auto"/>
            <w:noWrap/>
            <w:vAlign w:val="center"/>
          </w:tcPr>
          <w:p w14:paraId="1A357052" w14:textId="77F4EFE6" w:rsidR="002A66DB" w:rsidRPr="00CA6B79" w:rsidRDefault="002A66DB" w:rsidP="002A66DB">
            <w:pPr>
              <w:jc w:val="center"/>
              <w:rPr>
                <w:rFonts w:eastAsia="Times New Roman" w:cs="Arial"/>
                <w:sz w:val="20"/>
                <w:lang w:eastAsia="pl-PL"/>
              </w:rPr>
            </w:pPr>
            <w:r w:rsidRPr="00CA6B79">
              <w:rPr>
                <w:rFonts w:eastAsia="Times New Roman" w:cs="Arial"/>
                <w:sz w:val="20"/>
                <w:lang w:eastAsia="pl-PL"/>
              </w:rPr>
              <w:t>sztuk</w:t>
            </w:r>
          </w:p>
        </w:tc>
        <w:tc>
          <w:tcPr>
            <w:tcW w:w="700" w:type="dxa"/>
            <w:shd w:val="clear" w:color="auto" w:fill="auto"/>
            <w:noWrap/>
            <w:vAlign w:val="center"/>
          </w:tcPr>
          <w:p w14:paraId="0F22B283" w14:textId="12C3F2E3" w:rsidR="002A66DB" w:rsidRPr="00CA6B79" w:rsidRDefault="00FB7E82" w:rsidP="002A66DB">
            <w:pPr>
              <w:jc w:val="center"/>
              <w:rPr>
                <w:rFonts w:eastAsia="Times New Roman" w:cs="Arial"/>
                <w:sz w:val="20"/>
                <w:lang w:eastAsia="pl-PL"/>
              </w:rPr>
            </w:pPr>
            <w:r>
              <w:rPr>
                <w:rFonts w:eastAsia="Times New Roman" w:cs="Arial"/>
                <w:sz w:val="20"/>
                <w:lang w:eastAsia="pl-PL"/>
              </w:rPr>
              <w:t>1</w:t>
            </w:r>
          </w:p>
        </w:tc>
      </w:tr>
      <w:tr w:rsidR="00885921" w:rsidRPr="00CA6B79" w14:paraId="644ACA56" w14:textId="77777777" w:rsidTr="006403B6">
        <w:trPr>
          <w:trHeight w:val="300"/>
          <w:jc w:val="center"/>
        </w:trPr>
        <w:tc>
          <w:tcPr>
            <w:tcW w:w="9060" w:type="dxa"/>
            <w:gridSpan w:val="4"/>
            <w:shd w:val="clear" w:color="auto" w:fill="D0D0D0" w:themeFill="accent2" w:themeFillTint="99"/>
            <w:vAlign w:val="center"/>
          </w:tcPr>
          <w:p w14:paraId="1410D1BC" w14:textId="48CD465E" w:rsidR="00885921" w:rsidRPr="00CA6B79" w:rsidRDefault="00885921" w:rsidP="004E108F">
            <w:pPr>
              <w:jc w:val="center"/>
              <w:rPr>
                <w:rFonts w:eastAsia="Times New Roman" w:cs="Arial"/>
                <w:sz w:val="20"/>
                <w:lang w:eastAsia="pl-PL"/>
              </w:rPr>
            </w:pPr>
            <w:r w:rsidRPr="00CA6B79">
              <w:rPr>
                <w:rFonts w:eastAsia="Times New Roman" w:cs="Arial"/>
                <w:sz w:val="20"/>
                <w:lang w:eastAsia="pl-PL"/>
              </w:rPr>
              <w:t xml:space="preserve">Część nr 2 -  </w:t>
            </w:r>
            <w:r w:rsidR="00C62A4B" w:rsidRPr="00C62A4B">
              <w:rPr>
                <w:rFonts w:eastAsia="Times New Roman" w:cs="Arial"/>
                <w:sz w:val="20"/>
                <w:lang w:eastAsia="pl-PL"/>
              </w:rPr>
              <w:t>Zakup sprzętu do uruchomienia EOD</w:t>
            </w:r>
          </w:p>
        </w:tc>
      </w:tr>
      <w:tr w:rsidR="00885921" w:rsidRPr="00CA6B79" w14:paraId="701FCBE9" w14:textId="77777777" w:rsidTr="002A66DB">
        <w:trPr>
          <w:trHeight w:val="300"/>
          <w:jc w:val="center"/>
        </w:trPr>
        <w:tc>
          <w:tcPr>
            <w:tcW w:w="421" w:type="dxa"/>
            <w:vAlign w:val="center"/>
          </w:tcPr>
          <w:p w14:paraId="48F790DD" w14:textId="634FE3B2" w:rsidR="00885921" w:rsidRPr="00CA6B79" w:rsidRDefault="00885921" w:rsidP="006403B6">
            <w:pPr>
              <w:jc w:val="center"/>
              <w:rPr>
                <w:rFonts w:eastAsia="Times New Roman" w:cs="Arial"/>
                <w:sz w:val="20"/>
                <w:lang w:eastAsia="pl-PL"/>
              </w:rPr>
            </w:pPr>
            <w:r w:rsidRPr="00CA6B79">
              <w:rPr>
                <w:rFonts w:eastAsia="Times New Roman" w:cs="Arial"/>
                <w:sz w:val="20"/>
                <w:lang w:eastAsia="pl-PL"/>
              </w:rPr>
              <w:t>Lp.</w:t>
            </w:r>
          </w:p>
        </w:tc>
        <w:tc>
          <w:tcPr>
            <w:tcW w:w="7229" w:type="dxa"/>
            <w:shd w:val="clear" w:color="auto" w:fill="auto"/>
            <w:vAlign w:val="center"/>
          </w:tcPr>
          <w:p w14:paraId="5C7D450D" w14:textId="0ADF1F60" w:rsidR="00885921" w:rsidRPr="00CA6B79" w:rsidRDefault="00885921" w:rsidP="006403B6">
            <w:pPr>
              <w:jc w:val="center"/>
              <w:rPr>
                <w:rFonts w:eastAsia="Times New Roman" w:cs="Arial"/>
                <w:sz w:val="20"/>
                <w:lang w:eastAsia="pl-PL"/>
              </w:rPr>
            </w:pPr>
            <w:r w:rsidRPr="00CA6B79">
              <w:rPr>
                <w:rFonts w:eastAsia="Times New Roman" w:cs="Arial"/>
                <w:sz w:val="20"/>
                <w:lang w:eastAsia="pl-PL"/>
              </w:rPr>
              <w:t>Nazwa</w:t>
            </w:r>
          </w:p>
        </w:tc>
        <w:tc>
          <w:tcPr>
            <w:tcW w:w="710" w:type="dxa"/>
            <w:shd w:val="clear" w:color="auto" w:fill="auto"/>
            <w:noWrap/>
            <w:vAlign w:val="center"/>
          </w:tcPr>
          <w:p w14:paraId="4CCEEA99" w14:textId="2CC35515" w:rsidR="00885921" w:rsidRPr="00CA6B79" w:rsidRDefault="00885921" w:rsidP="006403B6">
            <w:pPr>
              <w:jc w:val="center"/>
              <w:rPr>
                <w:rFonts w:eastAsia="Times New Roman" w:cs="Arial"/>
                <w:sz w:val="20"/>
                <w:lang w:eastAsia="pl-PL"/>
              </w:rPr>
            </w:pPr>
            <w:r w:rsidRPr="00CA6B79">
              <w:rPr>
                <w:rFonts w:eastAsia="Times New Roman" w:cs="Arial"/>
                <w:sz w:val="20"/>
                <w:lang w:eastAsia="pl-PL"/>
              </w:rPr>
              <w:t>j.m.</w:t>
            </w:r>
          </w:p>
        </w:tc>
        <w:tc>
          <w:tcPr>
            <w:tcW w:w="700" w:type="dxa"/>
            <w:shd w:val="clear" w:color="auto" w:fill="auto"/>
            <w:noWrap/>
            <w:vAlign w:val="center"/>
          </w:tcPr>
          <w:p w14:paraId="390AD87B" w14:textId="0FA03B0E" w:rsidR="00885921" w:rsidRPr="00CA6B79" w:rsidRDefault="00885921" w:rsidP="006403B6">
            <w:pPr>
              <w:jc w:val="center"/>
              <w:rPr>
                <w:rFonts w:eastAsia="Times New Roman" w:cs="Arial"/>
                <w:sz w:val="20"/>
                <w:lang w:eastAsia="pl-PL"/>
              </w:rPr>
            </w:pPr>
          </w:p>
        </w:tc>
      </w:tr>
      <w:tr w:rsidR="00B837FA" w:rsidRPr="00CA6B79" w14:paraId="28D1A837" w14:textId="77777777" w:rsidTr="00D54B01">
        <w:trPr>
          <w:trHeight w:val="300"/>
          <w:jc w:val="center"/>
        </w:trPr>
        <w:tc>
          <w:tcPr>
            <w:tcW w:w="421" w:type="dxa"/>
            <w:vAlign w:val="center"/>
          </w:tcPr>
          <w:p w14:paraId="6087F33E" w14:textId="070849CD" w:rsidR="00B837FA" w:rsidRPr="00CA6B79" w:rsidRDefault="00B837FA" w:rsidP="00B837FA">
            <w:pPr>
              <w:jc w:val="center"/>
              <w:rPr>
                <w:rFonts w:eastAsia="Times New Roman" w:cs="Arial"/>
                <w:sz w:val="20"/>
                <w:lang w:eastAsia="pl-PL"/>
              </w:rPr>
            </w:pPr>
            <w:r w:rsidRPr="00CA6B79">
              <w:rPr>
                <w:rFonts w:eastAsia="Times New Roman" w:cs="Arial"/>
                <w:sz w:val="20"/>
                <w:lang w:eastAsia="pl-PL"/>
              </w:rPr>
              <w:t>1.</w:t>
            </w:r>
          </w:p>
        </w:tc>
        <w:tc>
          <w:tcPr>
            <w:tcW w:w="7229" w:type="dxa"/>
            <w:shd w:val="clear" w:color="auto" w:fill="auto"/>
          </w:tcPr>
          <w:p w14:paraId="5A8B7B8C" w14:textId="436C28C6" w:rsidR="00B837FA" w:rsidRPr="00B837FA" w:rsidRDefault="00B837FA" w:rsidP="00B837FA">
            <w:pPr>
              <w:jc w:val="left"/>
              <w:rPr>
                <w:rFonts w:eastAsia="Times New Roman" w:cs="Arial"/>
                <w:sz w:val="20"/>
                <w:lang w:eastAsia="pl-PL"/>
              </w:rPr>
            </w:pPr>
            <w:r>
              <w:rPr>
                <w:sz w:val="20"/>
              </w:rPr>
              <w:t>Zakup stacji roboczych</w:t>
            </w:r>
          </w:p>
        </w:tc>
        <w:tc>
          <w:tcPr>
            <w:tcW w:w="710" w:type="dxa"/>
            <w:shd w:val="clear" w:color="auto" w:fill="auto"/>
            <w:noWrap/>
            <w:vAlign w:val="center"/>
          </w:tcPr>
          <w:p w14:paraId="340F8486" w14:textId="07871D36" w:rsidR="00B837FA" w:rsidRPr="00CA6B79" w:rsidRDefault="00B837FA" w:rsidP="00B837FA">
            <w:pPr>
              <w:jc w:val="center"/>
              <w:rPr>
                <w:rFonts w:eastAsia="Times New Roman" w:cs="Arial"/>
                <w:sz w:val="20"/>
                <w:lang w:eastAsia="pl-PL"/>
              </w:rPr>
            </w:pPr>
            <w:r w:rsidRPr="00CA6B79">
              <w:rPr>
                <w:rFonts w:eastAsia="Times New Roman" w:cs="Arial"/>
                <w:sz w:val="20"/>
                <w:lang w:eastAsia="pl-PL"/>
              </w:rPr>
              <w:t>sztuk</w:t>
            </w:r>
          </w:p>
        </w:tc>
        <w:tc>
          <w:tcPr>
            <w:tcW w:w="700" w:type="dxa"/>
            <w:shd w:val="clear" w:color="auto" w:fill="auto"/>
            <w:noWrap/>
            <w:vAlign w:val="center"/>
          </w:tcPr>
          <w:p w14:paraId="525BDA47" w14:textId="746DEAC8" w:rsidR="00B837FA" w:rsidRPr="00CA6B79" w:rsidRDefault="00B837FA" w:rsidP="00B837FA">
            <w:pPr>
              <w:jc w:val="center"/>
              <w:rPr>
                <w:rFonts w:eastAsia="Times New Roman" w:cs="Arial"/>
                <w:sz w:val="20"/>
                <w:lang w:eastAsia="pl-PL"/>
              </w:rPr>
            </w:pPr>
            <w:r>
              <w:rPr>
                <w:rFonts w:eastAsia="Times New Roman" w:cs="Arial"/>
                <w:sz w:val="20"/>
                <w:lang w:eastAsia="pl-PL"/>
              </w:rPr>
              <w:t>3</w:t>
            </w:r>
          </w:p>
        </w:tc>
      </w:tr>
      <w:tr w:rsidR="00B837FA" w:rsidRPr="00CA6B79" w14:paraId="1ABC0560" w14:textId="77777777" w:rsidTr="00D54B01">
        <w:trPr>
          <w:trHeight w:val="300"/>
          <w:jc w:val="center"/>
        </w:trPr>
        <w:tc>
          <w:tcPr>
            <w:tcW w:w="421" w:type="dxa"/>
            <w:vAlign w:val="center"/>
          </w:tcPr>
          <w:p w14:paraId="6BB2AEEA" w14:textId="3A26E720" w:rsidR="00B837FA" w:rsidRPr="00CA6B79" w:rsidRDefault="00B837FA" w:rsidP="00B837FA">
            <w:pPr>
              <w:jc w:val="center"/>
              <w:rPr>
                <w:rFonts w:eastAsia="Times New Roman" w:cs="Arial"/>
                <w:sz w:val="20"/>
                <w:lang w:eastAsia="pl-PL"/>
              </w:rPr>
            </w:pPr>
            <w:r w:rsidRPr="00CA6B79">
              <w:rPr>
                <w:rFonts w:eastAsia="Times New Roman" w:cs="Arial"/>
                <w:sz w:val="20"/>
                <w:lang w:eastAsia="pl-PL"/>
              </w:rPr>
              <w:t>2.</w:t>
            </w:r>
          </w:p>
        </w:tc>
        <w:tc>
          <w:tcPr>
            <w:tcW w:w="7229" w:type="dxa"/>
            <w:shd w:val="clear" w:color="auto" w:fill="auto"/>
          </w:tcPr>
          <w:p w14:paraId="40ED2A5D" w14:textId="68868A7D" w:rsidR="00B837FA" w:rsidRPr="00B837FA" w:rsidRDefault="00B837FA" w:rsidP="00B837FA">
            <w:pPr>
              <w:jc w:val="left"/>
              <w:rPr>
                <w:rFonts w:eastAsia="Times New Roman" w:cs="Arial"/>
                <w:sz w:val="20"/>
                <w:lang w:eastAsia="pl-PL"/>
              </w:rPr>
            </w:pPr>
            <w:r w:rsidRPr="00B837FA">
              <w:rPr>
                <w:sz w:val="20"/>
              </w:rPr>
              <w:t>Zak</w:t>
            </w:r>
            <w:r>
              <w:rPr>
                <w:sz w:val="20"/>
              </w:rPr>
              <w:t>up drukarek laserowych</w:t>
            </w:r>
          </w:p>
        </w:tc>
        <w:tc>
          <w:tcPr>
            <w:tcW w:w="710" w:type="dxa"/>
            <w:shd w:val="clear" w:color="auto" w:fill="auto"/>
            <w:noWrap/>
            <w:vAlign w:val="center"/>
          </w:tcPr>
          <w:p w14:paraId="657F063A" w14:textId="7542DC61" w:rsidR="00B837FA" w:rsidRPr="00CA6B79" w:rsidRDefault="00B837FA" w:rsidP="00B837FA">
            <w:pPr>
              <w:jc w:val="center"/>
              <w:rPr>
                <w:rFonts w:eastAsia="Times New Roman" w:cs="Arial"/>
                <w:sz w:val="20"/>
                <w:lang w:eastAsia="pl-PL"/>
              </w:rPr>
            </w:pPr>
            <w:r w:rsidRPr="00CA6B79">
              <w:rPr>
                <w:rFonts w:eastAsia="Times New Roman" w:cs="Arial"/>
                <w:sz w:val="20"/>
                <w:lang w:eastAsia="pl-PL"/>
              </w:rPr>
              <w:t>sztuk</w:t>
            </w:r>
          </w:p>
        </w:tc>
        <w:tc>
          <w:tcPr>
            <w:tcW w:w="700" w:type="dxa"/>
            <w:shd w:val="clear" w:color="auto" w:fill="auto"/>
            <w:noWrap/>
            <w:vAlign w:val="center"/>
          </w:tcPr>
          <w:p w14:paraId="551ED41B" w14:textId="37D4E548" w:rsidR="00B837FA" w:rsidRPr="00CA6B79" w:rsidRDefault="00B837FA" w:rsidP="00B837FA">
            <w:pPr>
              <w:jc w:val="center"/>
              <w:rPr>
                <w:rFonts w:eastAsia="Times New Roman" w:cs="Arial"/>
                <w:sz w:val="20"/>
                <w:lang w:eastAsia="pl-PL"/>
              </w:rPr>
            </w:pPr>
            <w:r>
              <w:rPr>
                <w:rFonts w:eastAsia="Times New Roman" w:cs="Arial"/>
                <w:sz w:val="20"/>
                <w:lang w:eastAsia="pl-PL"/>
              </w:rPr>
              <w:t>2</w:t>
            </w:r>
          </w:p>
        </w:tc>
      </w:tr>
      <w:tr w:rsidR="00B837FA" w:rsidRPr="00CA6B79" w14:paraId="163F33B7" w14:textId="77777777" w:rsidTr="00D54B01">
        <w:trPr>
          <w:trHeight w:val="300"/>
          <w:jc w:val="center"/>
        </w:trPr>
        <w:tc>
          <w:tcPr>
            <w:tcW w:w="421" w:type="dxa"/>
            <w:vAlign w:val="center"/>
          </w:tcPr>
          <w:p w14:paraId="2706A63F" w14:textId="4A8066DE" w:rsidR="00B837FA" w:rsidRPr="00CA6B79" w:rsidRDefault="00B837FA" w:rsidP="00B837FA">
            <w:pPr>
              <w:jc w:val="center"/>
              <w:rPr>
                <w:rFonts w:eastAsia="Times New Roman" w:cs="Arial"/>
                <w:sz w:val="20"/>
                <w:lang w:eastAsia="pl-PL"/>
              </w:rPr>
            </w:pPr>
            <w:r w:rsidRPr="00CA6B79">
              <w:rPr>
                <w:rFonts w:eastAsia="Times New Roman" w:cs="Arial"/>
                <w:sz w:val="20"/>
                <w:lang w:eastAsia="pl-PL"/>
              </w:rPr>
              <w:t>3.</w:t>
            </w:r>
          </w:p>
        </w:tc>
        <w:tc>
          <w:tcPr>
            <w:tcW w:w="7229" w:type="dxa"/>
            <w:shd w:val="clear" w:color="auto" w:fill="auto"/>
          </w:tcPr>
          <w:p w14:paraId="45247FC6" w14:textId="05C3CF4A" w:rsidR="00B837FA" w:rsidRPr="00B837FA" w:rsidRDefault="00B837FA" w:rsidP="00B837FA">
            <w:pPr>
              <w:jc w:val="left"/>
              <w:rPr>
                <w:rFonts w:eastAsia="Times New Roman" w:cs="Arial"/>
                <w:sz w:val="20"/>
                <w:lang w:eastAsia="pl-PL"/>
              </w:rPr>
            </w:pPr>
            <w:r w:rsidRPr="00B837FA">
              <w:rPr>
                <w:sz w:val="20"/>
              </w:rPr>
              <w:t>Zak</w:t>
            </w:r>
            <w:r>
              <w:rPr>
                <w:sz w:val="20"/>
              </w:rPr>
              <w:t>up skanerów dokumentów</w:t>
            </w:r>
          </w:p>
        </w:tc>
        <w:tc>
          <w:tcPr>
            <w:tcW w:w="710" w:type="dxa"/>
            <w:shd w:val="clear" w:color="auto" w:fill="auto"/>
            <w:noWrap/>
            <w:vAlign w:val="center"/>
          </w:tcPr>
          <w:p w14:paraId="2446B44F" w14:textId="1A347AD6" w:rsidR="00B837FA" w:rsidRPr="00CA6B79" w:rsidRDefault="00B837FA" w:rsidP="00B837FA">
            <w:pPr>
              <w:jc w:val="center"/>
              <w:rPr>
                <w:rFonts w:eastAsia="Times New Roman" w:cs="Arial"/>
                <w:sz w:val="20"/>
                <w:lang w:eastAsia="pl-PL"/>
              </w:rPr>
            </w:pPr>
            <w:r w:rsidRPr="00CA6B79">
              <w:rPr>
                <w:rFonts w:eastAsia="Times New Roman" w:cs="Arial"/>
                <w:sz w:val="20"/>
                <w:lang w:eastAsia="pl-PL"/>
              </w:rPr>
              <w:t>sztuk</w:t>
            </w:r>
          </w:p>
        </w:tc>
        <w:tc>
          <w:tcPr>
            <w:tcW w:w="700" w:type="dxa"/>
            <w:shd w:val="clear" w:color="auto" w:fill="auto"/>
            <w:noWrap/>
            <w:vAlign w:val="center"/>
          </w:tcPr>
          <w:p w14:paraId="47800B52" w14:textId="7D6CC0E9" w:rsidR="00B837FA" w:rsidRPr="00CA6B79" w:rsidRDefault="00B837FA" w:rsidP="00B837FA">
            <w:pPr>
              <w:jc w:val="center"/>
              <w:rPr>
                <w:rFonts w:eastAsia="Times New Roman" w:cs="Arial"/>
                <w:sz w:val="20"/>
                <w:lang w:eastAsia="pl-PL"/>
              </w:rPr>
            </w:pPr>
            <w:r>
              <w:rPr>
                <w:rFonts w:eastAsia="Times New Roman" w:cs="Arial"/>
                <w:sz w:val="20"/>
                <w:lang w:eastAsia="pl-PL"/>
              </w:rPr>
              <w:t>2</w:t>
            </w:r>
          </w:p>
        </w:tc>
      </w:tr>
      <w:tr w:rsidR="00B837FA" w:rsidRPr="00CA6B79" w14:paraId="50D7ADF7" w14:textId="77777777" w:rsidTr="00D54B01">
        <w:trPr>
          <w:trHeight w:val="300"/>
          <w:jc w:val="center"/>
        </w:trPr>
        <w:tc>
          <w:tcPr>
            <w:tcW w:w="421" w:type="dxa"/>
            <w:vAlign w:val="center"/>
          </w:tcPr>
          <w:p w14:paraId="45FC90B5" w14:textId="0C87E925" w:rsidR="00B837FA" w:rsidRPr="00CA6B79" w:rsidRDefault="00B837FA" w:rsidP="00B837FA">
            <w:pPr>
              <w:jc w:val="center"/>
              <w:rPr>
                <w:rFonts w:eastAsia="Times New Roman" w:cs="Arial"/>
                <w:sz w:val="20"/>
                <w:lang w:eastAsia="pl-PL"/>
              </w:rPr>
            </w:pPr>
            <w:r>
              <w:rPr>
                <w:rFonts w:eastAsia="Times New Roman" w:cs="Arial"/>
                <w:sz w:val="20"/>
                <w:lang w:eastAsia="pl-PL"/>
              </w:rPr>
              <w:t>4</w:t>
            </w:r>
            <w:r w:rsidRPr="00CA6B79">
              <w:rPr>
                <w:rFonts w:eastAsia="Times New Roman" w:cs="Arial"/>
                <w:sz w:val="20"/>
                <w:lang w:eastAsia="pl-PL"/>
              </w:rPr>
              <w:t>.</w:t>
            </w:r>
          </w:p>
        </w:tc>
        <w:tc>
          <w:tcPr>
            <w:tcW w:w="7229" w:type="dxa"/>
            <w:shd w:val="clear" w:color="auto" w:fill="auto"/>
          </w:tcPr>
          <w:p w14:paraId="05483EA8" w14:textId="2E8BFA2D" w:rsidR="00B837FA" w:rsidRPr="00B837FA" w:rsidRDefault="00B837FA" w:rsidP="00B837FA">
            <w:pPr>
              <w:jc w:val="left"/>
              <w:rPr>
                <w:rFonts w:eastAsia="Times New Roman" w:cs="Arial"/>
                <w:sz w:val="20"/>
                <w:lang w:eastAsia="pl-PL"/>
              </w:rPr>
            </w:pPr>
            <w:r w:rsidRPr="00B837FA">
              <w:rPr>
                <w:sz w:val="20"/>
              </w:rPr>
              <w:t>Zakup drukarek ety</w:t>
            </w:r>
            <w:r>
              <w:rPr>
                <w:sz w:val="20"/>
              </w:rPr>
              <w:t>kiet/kodów kreskowych</w:t>
            </w:r>
          </w:p>
        </w:tc>
        <w:tc>
          <w:tcPr>
            <w:tcW w:w="710" w:type="dxa"/>
            <w:shd w:val="clear" w:color="auto" w:fill="auto"/>
            <w:noWrap/>
            <w:vAlign w:val="center"/>
          </w:tcPr>
          <w:p w14:paraId="3F9870C6" w14:textId="5B748E7A" w:rsidR="00B837FA" w:rsidRPr="00CA6B79" w:rsidRDefault="00B837FA" w:rsidP="00B837FA">
            <w:pPr>
              <w:jc w:val="center"/>
              <w:rPr>
                <w:rFonts w:eastAsia="Times New Roman" w:cs="Arial"/>
                <w:sz w:val="20"/>
                <w:lang w:eastAsia="pl-PL"/>
              </w:rPr>
            </w:pPr>
            <w:r w:rsidRPr="00CA6B79">
              <w:rPr>
                <w:rFonts w:eastAsia="Times New Roman" w:cs="Arial"/>
                <w:sz w:val="20"/>
                <w:lang w:eastAsia="pl-PL"/>
              </w:rPr>
              <w:t>sztuk</w:t>
            </w:r>
          </w:p>
        </w:tc>
        <w:tc>
          <w:tcPr>
            <w:tcW w:w="700" w:type="dxa"/>
            <w:shd w:val="clear" w:color="auto" w:fill="auto"/>
            <w:noWrap/>
            <w:vAlign w:val="center"/>
          </w:tcPr>
          <w:p w14:paraId="562B292E" w14:textId="5031AEF8" w:rsidR="00B837FA" w:rsidRPr="00CA6B79" w:rsidRDefault="00B837FA" w:rsidP="00B837FA">
            <w:pPr>
              <w:jc w:val="center"/>
              <w:rPr>
                <w:rFonts w:eastAsia="Times New Roman" w:cs="Arial"/>
                <w:sz w:val="20"/>
                <w:lang w:eastAsia="pl-PL"/>
              </w:rPr>
            </w:pPr>
            <w:r>
              <w:rPr>
                <w:rFonts w:eastAsia="Times New Roman" w:cs="Arial"/>
                <w:sz w:val="20"/>
                <w:lang w:eastAsia="pl-PL"/>
              </w:rPr>
              <w:t>2</w:t>
            </w:r>
          </w:p>
        </w:tc>
      </w:tr>
      <w:tr w:rsidR="00B837FA" w:rsidRPr="00CA6B79" w14:paraId="770AD0F2" w14:textId="77777777" w:rsidTr="00D54B01">
        <w:trPr>
          <w:trHeight w:val="300"/>
          <w:jc w:val="center"/>
        </w:trPr>
        <w:tc>
          <w:tcPr>
            <w:tcW w:w="421" w:type="dxa"/>
            <w:vAlign w:val="center"/>
          </w:tcPr>
          <w:p w14:paraId="5627E58F" w14:textId="5507E869" w:rsidR="00B837FA" w:rsidRPr="00CA6B79" w:rsidRDefault="00B837FA" w:rsidP="00B837FA">
            <w:pPr>
              <w:jc w:val="center"/>
              <w:rPr>
                <w:rFonts w:eastAsia="Times New Roman" w:cs="Arial"/>
                <w:sz w:val="20"/>
                <w:lang w:eastAsia="pl-PL"/>
              </w:rPr>
            </w:pPr>
            <w:r>
              <w:rPr>
                <w:rFonts w:eastAsia="Times New Roman" w:cs="Arial"/>
                <w:sz w:val="20"/>
                <w:lang w:eastAsia="pl-PL"/>
              </w:rPr>
              <w:t>5.</w:t>
            </w:r>
          </w:p>
        </w:tc>
        <w:tc>
          <w:tcPr>
            <w:tcW w:w="7229" w:type="dxa"/>
            <w:shd w:val="clear" w:color="auto" w:fill="auto"/>
          </w:tcPr>
          <w:p w14:paraId="539E93E9" w14:textId="438EE15C" w:rsidR="00B837FA" w:rsidRPr="00B837FA" w:rsidRDefault="00B837FA" w:rsidP="00B837FA">
            <w:pPr>
              <w:jc w:val="left"/>
              <w:rPr>
                <w:rFonts w:eastAsia="Times New Roman" w:cs="Arial"/>
                <w:sz w:val="20"/>
                <w:lang w:eastAsia="pl-PL"/>
              </w:rPr>
            </w:pPr>
            <w:r w:rsidRPr="00B837FA">
              <w:rPr>
                <w:sz w:val="20"/>
              </w:rPr>
              <w:t>Zakup czy</w:t>
            </w:r>
            <w:r>
              <w:rPr>
                <w:sz w:val="20"/>
              </w:rPr>
              <w:t>tników kodów kreskowych</w:t>
            </w:r>
          </w:p>
        </w:tc>
        <w:tc>
          <w:tcPr>
            <w:tcW w:w="710" w:type="dxa"/>
            <w:shd w:val="clear" w:color="auto" w:fill="auto"/>
            <w:noWrap/>
            <w:vAlign w:val="center"/>
          </w:tcPr>
          <w:p w14:paraId="059D403E" w14:textId="6A591A70" w:rsidR="00B837FA" w:rsidRPr="00CA6B79" w:rsidRDefault="00B837FA" w:rsidP="00B837FA">
            <w:pPr>
              <w:jc w:val="center"/>
              <w:rPr>
                <w:rFonts w:eastAsia="Times New Roman" w:cs="Arial"/>
                <w:sz w:val="20"/>
                <w:lang w:eastAsia="pl-PL"/>
              </w:rPr>
            </w:pPr>
            <w:r w:rsidRPr="00CA6B79">
              <w:rPr>
                <w:rFonts w:eastAsia="Times New Roman" w:cs="Arial"/>
                <w:sz w:val="20"/>
                <w:lang w:eastAsia="pl-PL"/>
              </w:rPr>
              <w:t>sztuk</w:t>
            </w:r>
          </w:p>
        </w:tc>
        <w:tc>
          <w:tcPr>
            <w:tcW w:w="700" w:type="dxa"/>
            <w:shd w:val="clear" w:color="auto" w:fill="auto"/>
            <w:noWrap/>
            <w:vAlign w:val="center"/>
          </w:tcPr>
          <w:p w14:paraId="7CB641E4" w14:textId="1D12318B" w:rsidR="00B837FA" w:rsidRPr="00CA6B79" w:rsidRDefault="00B837FA" w:rsidP="00B837FA">
            <w:pPr>
              <w:jc w:val="center"/>
              <w:rPr>
                <w:rFonts w:eastAsia="Times New Roman" w:cs="Arial"/>
                <w:sz w:val="20"/>
                <w:lang w:eastAsia="pl-PL"/>
              </w:rPr>
            </w:pPr>
            <w:r>
              <w:rPr>
                <w:rFonts w:eastAsia="Times New Roman" w:cs="Arial"/>
                <w:sz w:val="20"/>
                <w:lang w:eastAsia="pl-PL"/>
              </w:rPr>
              <w:t>3</w:t>
            </w:r>
          </w:p>
        </w:tc>
      </w:tr>
    </w:tbl>
    <w:p w14:paraId="2D4EF5E3" w14:textId="0220E43E" w:rsidR="00560DF2" w:rsidRPr="00CA6B79" w:rsidRDefault="00560DF2" w:rsidP="00385297">
      <w:pPr>
        <w:spacing w:line="276" w:lineRule="auto"/>
        <w:rPr>
          <w:sz w:val="20"/>
        </w:rPr>
      </w:pPr>
    </w:p>
    <w:p w14:paraId="42E0E089" w14:textId="4E466C80" w:rsidR="00560DF2" w:rsidRPr="00CA6B79" w:rsidRDefault="00560DF2">
      <w:pPr>
        <w:jc w:val="left"/>
        <w:rPr>
          <w:sz w:val="20"/>
        </w:rPr>
      </w:pPr>
    </w:p>
    <w:p w14:paraId="5BA4E121" w14:textId="77777777" w:rsidR="00AD5262" w:rsidRPr="00CA6B79" w:rsidRDefault="00ED7CED" w:rsidP="00816E20">
      <w:pPr>
        <w:pStyle w:val="Nagwek2"/>
        <w:numPr>
          <w:ilvl w:val="0"/>
          <w:numId w:val="3"/>
        </w:numPr>
        <w:rPr>
          <w:sz w:val="20"/>
        </w:rPr>
      </w:pPr>
      <w:bookmarkStart w:id="3" w:name="_Toc488182147"/>
      <w:r w:rsidRPr="00CA6B79">
        <w:rPr>
          <w:sz w:val="20"/>
        </w:rPr>
        <w:t>Lok</w:t>
      </w:r>
      <w:r w:rsidR="00AD5262" w:rsidRPr="00CA6B79">
        <w:rPr>
          <w:sz w:val="20"/>
        </w:rPr>
        <w:t>alizacja realizacji zamówienia.</w:t>
      </w:r>
      <w:bookmarkEnd w:id="3"/>
    </w:p>
    <w:p w14:paraId="5B997A6C" w14:textId="77777777" w:rsidR="0087221E" w:rsidRPr="00CA6B79" w:rsidRDefault="0087221E" w:rsidP="0087221E">
      <w:pPr>
        <w:jc w:val="left"/>
        <w:rPr>
          <w:rFonts w:eastAsia="Times New Roman" w:cs="Arial"/>
          <w:sz w:val="20"/>
          <w:lang w:eastAsia="pl-PL"/>
        </w:rPr>
      </w:pPr>
    </w:p>
    <w:p w14:paraId="0522E824" w14:textId="007EDE7B" w:rsidR="0087221E" w:rsidRPr="00CA6B79" w:rsidRDefault="0087221E" w:rsidP="0087221E">
      <w:pPr>
        <w:spacing w:line="276" w:lineRule="auto"/>
        <w:jc w:val="left"/>
        <w:rPr>
          <w:rFonts w:eastAsia="Times New Roman" w:cs="Arial"/>
          <w:sz w:val="20"/>
          <w:lang w:eastAsia="pl-PL"/>
        </w:rPr>
      </w:pPr>
      <w:r w:rsidRPr="00CA6B79">
        <w:rPr>
          <w:rFonts w:eastAsia="Times New Roman" w:cs="Arial"/>
          <w:sz w:val="20"/>
          <w:lang w:eastAsia="pl-PL"/>
        </w:rPr>
        <w:t xml:space="preserve">Zamówienie będzie realizowane na terenie Gminy </w:t>
      </w:r>
      <w:r w:rsidR="00EE7BBC">
        <w:rPr>
          <w:rFonts w:eastAsia="Times New Roman" w:cs="Arial"/>
          <w:sz w:val="20"/>
          <w:lang w:eastAsia="pl-PL"/>
        </w:rPr>
        <w:t>Miejskiej Bartoszyce</w:t>
      </w:r>
      <w:r w:rsidRPr="00CA6B79">
        <w:rPr>
          <w:rFonts w:eastAsia="Times New Roman" w:cs="Arial"/>
          <w:sz w:val="20"/>
          <w:lang w:eastAsia="pl-PL"/>
        </w:rPr>
        <w:t xml:space="preserve"> w następujących lokalizacjach:</w:t>
      </w:r>
    </w:p>
    <w:p w14:paraId="2CD0A6BD" w14:textId="52E5D706" w:rsidR="0087221E" w:rsidRDefault="00B837FA" w:rsidP="00865A53">
      <w:pPr>
        <w:pStyle w:val="Akapitzlist"/>
        <w:numPr>
          <w:ilvl w:val="0"/>
          <w:numId w:val="32"/>
        </w:numPr>
        <w:spacing w:line="276" w:lineRule="auto"/>
        <w:jc w:val="left"/>
        <w:rPr>
          <w:rFonts w:eastAsia="Times New Roman" w:cs="Arial"/>
          <w:sz w:val="20"/>
          <w:lang w:eastAsia="pl-PL"/>
        </w:rPr>
      </w:pPr>
      <w:r>
        <w:rPr>
          <w:rFonts w:eastAsia="Times New Roman" w:cs="Arial"/>
          <w:sz w:val="20"/>
          <w:lang w:eastAsia="pl-PL"/>
        </w:rPr>
        <w:t xml:space="preserve">Urząd Miasta Bartoszyce, </w:t>
      </w:r>
      <w:r w:rsidRPr="00B837FA">
        <w:rPr>
          <w:rFonts w:eastAsia="Times New Roman" w:cs="Arial"/>
          <w:sz w:val="20"/>
          <w:lang w:eastAsia="pl-PL"/>
        </w:rPr>
        <w:t>ul. Bohaterów Monte Cassino 1, 11-200 Bartoszyce.</w:t>
      </w:r>
    </w:p>
    <w:p w14:paraId="0F9F4526" w14:textId="57BF8757" w:rsidR="00B837FA" w:rsidRPr="00B837FA" w:rsidRDefault="00B837FA" w:rsidP="00865A53">
      <w:pPr>
        <w:pStyle w:val="Akapitzlist"/>
        <w:numPr>
          <w:ilvl w:val="0"/>
          <w:numId w:val="32"/>
        </w:numPr>
        <w:spacing w:line="276" w:lineRule="auto"/>
        <w:jc w:val="left"/>
        <w:rPr>
          <w:rFonts w:eastAsia="Times New Roman" w:cs="Arial"/>
          <w:sz w:val="20"/>
          <w:lang w:eastAsia="pl-PL"/>
        </w:rPr>
      </w:pPr>
      <w:r w:rsidRPr="00B837FA">
        <w:rPr>
          <w:rFonts w:eastAsia="Times New Roman" w:cs="Arial"/>
          <w:sz w:val="20"/>
          <w:lang w:eastAsia="pl-PL"/>
        </w:rPr>
        <w:t>Zespół Administracyjny Oświaty</w:t>
      </w:r>
      <w:r>
        <w:rPr>
          <w:rFonts w:eastAsia="Times New Roman" w:cs="Arial"/>
          <w:sz w:val="20"/>
          <w:lang w:eastAsia="pl-PL"/>
        </w:rPr>
        <w:t>,</w:t>
      </w:r>
      <w:r w:rsidRPr="00B837FA">
        <w:rPr>
          <w:rFonts w:eastAsia="Times New Roman" w:cs="Arial"/>
          <w:sz w:val="20"/>
          <w:lang w:eastAsia="pl-PL"/>
        </w:rPr>
        <w:t xml:space="preserve"> ul. Kętrzyńska 22 B, 11-200 Bartoszyce</w:t>
      </w:r>
      <w:r>
        <w:rPr>
          <w:rFonts w:eastAsia="Times New Roman" w:cs="Arial"/>
          <w:sz w:val="20"/>
          <w:lang w:eastAsia="pl-PL"/>
        </w:rPr>
        <w:t>.</w:t>
      </w:r>
    </w:p>
    <w:p w14:paraId="6C2C70D0" w14:textId="3D224C46" w:rsidR="00B837FA" w:rsidRPr="00B837FA" w:rsidRDefault="00B837FA" w:rsidP="00865A53">
      <w:pPr>
        <w:pStyle w:val="Akapitzlist"/>
        <w:numPr>
          <w:ilvl w:val="0"/>
          <w:numId w:val="32"/>
        </w:numPr>
        <w:spacing w:line="276" w:lineRule="auto"/>
        <w:jc w:val="left"/>
        <w:rPr>
          <w:rFonts w:eastAsia="Times New Roman" w:cs="Arial"/>
          <w:sz w:val="20"/>
          <w:lang w:eastAsia="pl-PL"/>
        </w:rPr>
      </w:pPr>
      <w:r w:rsidRPr="00B837FA">
        <w:rPr>
          <w:rFonts w:eastAsia="Times New Roman" w:cs="Arial"/>
          <w:sz w:val="20"/>
          <w:lang w:eastAsia="pl-PL"/>
        </w:rPr>
        <w:t>Zespół Szkół nr 1 im. Romualda Traugutta</w:t>
      </w:r>
      <w:r>
        <w:rPr>
          <w:rFonts w:eastAsia="Times New Roman" w:cs="Arial"/>
          <w:sz w:val="20"/>
          <w:lang w:eastAsia="pl-PL"/>
        </w:rPr>
        <w:t xml:space="preserve"> (</w:t>
      </w:r>
      <w:r>
        <w:rPr>
          <w:sz w:val="20"/>
        </w:rPr>
        <w:t>Szkoła Podstawowa nr 1 im. Romualda Traugutta i  Gimnazjum nr 1</w:t>
      </w:r>
      <w:r>
        <w:rPr>
          <w:rFonts w:eastAsia="Times New Roman" w:cs="Arial"/>
          <w:sz w:val="20"/>
          <w:lang w:eastAsia="pl-PL"/>
        </w:rPr>
        <w:t xml:space="preserve">, </w:t>
      </w:r>
      <w:r w:rsidRPr="00B837FA">
        <w:rPr>
          <w:rFonts w:eastAsia="Times New Roman" w:cs="Arial"/>
          <w:sz w:val="20"/>
          <w:lang w:eastAsia="pl-PL"/>
        </w:rPr>
        <w:t>ul. Traugutta 23</w:t>
      </w:r>
      <w:r>
        <w:rPr>
          <w:rFonts w:eastAsia="Times New Roman" w:cs="Arial"/>
          <w:sz w:val="20"/>
          <w:lang w:eastAsia="pl-PL"/>
        </w:rPr>
        <w:t xml:space="preserve">, </w:t>
      </w:r>
      <w:r w:rsidRPr="00B837FA">
        <w:rPr>
          <w:rFonts w:eastAsia="Times New Roman" w:cs="Arial"/>
          <w:sz w:val="20"/>
          <w:lang w:eastAsia="pl-PL"/>
        </w:rPr>
        <w:t>11-200 Bartoszyce</w:t>
      </w:r>
      <w:r>
        <w:rPr>
          <w:rFonts w:eastAsia="Times New Roman" w:cs="Arial"/>
          <w:sz w:val="20"/>
          <w:lang w:eastAsia="pl-PL"/>
        </w:rPr>
        <w:t>.</w:t>
      </w:r>
    </w:p>
    <w:p w14:paraId="7FF0BA45" w14:textId="6C5118AD" w:rsidR="00B837FA" w:rsidRPr="00B837FA" w:rsidRDefault="00B837FA" w:rsidP="00865A53">
      <w:pPr>
        <w:pStyle w:val="Akapitzlist"/>
        <w:numPr>
          <w:ilvl w:val="0"/>
          <w:numId w:val="32"/>
        </w:numPr>
        <w:spacing w:line="276" w:lineRule="auto"/>
        <w:jc w:val="left"/>
        <w:rPr>
          <w:rFonts w:eastAsia="Times New Roman" w:cs="Arial"/>
          <w:sz w:val="20"/>
          <w:lang w:eastAsia="pl-PL"/>
        </w:rPr>
      </w:pPr>
      <w:r w:rsidRPr="00B837FA">
        <w:rPr>
          <w:rFonts w:eastAsia="Times New Roman" w:cs="Arial"/>
          <w:sz w:val="20"/>
          <w:lang w:eastAsia="pl-PL"/>
        </w:rPr>
        <w:t>Szkoła Podstawowa nr 3 im. Tadeusza Kościuszki</w:t>
      </w:r>
      <w:r>
        <w:rPr>
          <w:rFonts w:eastAsia="Times New Roman" w:cs="Arial"/>
          <w:sz w:val="20"/>
          <w:lang w:eastAsia="pl-PL"/>
        </w:rPr>
        <w:t xml:space="preserve">, </w:t>
      </w:r>
      <w:r w:rsidRPr="00B837FA">
        <w:rPr>
          <w:rFonts w:eastAsia="Times New Roman" w:cs="Arial"/>
          <w:sz w:val="20"/>
          <w:lang w:eastAsia="pl-PL"/>
        </w:rPr>
        <w:t>ul. Marksa 18</w:t>
      </w:r>
      <w:r>
        <w:rPr>
          <w:rFonts w:eastAsia="Times New Roman" w:cs="Arial"/>
          <w:sz w:val="20"/>
          <w:lang w:eastAsia="pl-PL"/>
        </w:rPr>
        <w:t xml:space="preserve">, </w:t>
      </w:r>
      <w:r w:rsidRPr="00B837FA">
        <w:rPr>
          <w:rFonts w:eastAsia="Times New Roman" w:cs="Arial"/>
          <w:sz w:val="20"/>
          <w:lang w:eastAsia="pl-PL"/>
        </w:rPr>
        <w:t>11-200 Bartoszyce</w:t>
      </w:r>
      <w:r>
        <w:rPr>
          <w:rFonts w:eastAsia="Times New Roman" w:cs="Arial"/>
          <w:sz w:val="20"/>
          <w:lang w:eastAsia="pl-PL"/>
        </w:rPr>
        <w:t>.</w:t>
      </w:r>
    </w:p>
    <w:p w14:paraId="5126D9AF" w14:textId="6FD8E635" w:rsidR="00B837FA" w:rsidRPr="00B837FA" w:rsidRDefault="00B837FA" w:rsidP="00865A53">
      <w:pPr>
        <w:pStyle w:val="Akapitzlist"/>
        <w:numPr>
          <w:ilvl w:val="0"/>
          <w:numId w:val="32"/>
        </w:numPr>
        <w:spacing w:line="276" w:lineRule="auto"/>
        <w:jc w:val="left"/>
        <w:rPr>
          <w:rFonts w:eastAsia="Times New Roman" w:cs="Arial"/>
          <w:sz w:val="20"/>
          <w:lang w:eastAsia="pl-PL"/>
        </w:rPr>
      </w:pPr>
      <w:r w:rsidRPr="00B837FA">
        <w:rPr>
          <w:rFonts w:eastAsia="Times New Roman" w:cs="Arial"/>
          <w:sz w:val="20"/>
          <w:lang w:eastAsia="pl-PL"/>
        </w:rPr>
        <w:t>Szkoła Podstawowa nr 7 im. Józefa Wybickiego</w:t>
      </w:r>
      <w:r>
        <w:rPr>
          <w:rFonts w:eastAsia="Times New Roman" w:cs="Arial"/>
          <w:sz w:val="20"/>
          <w:lang w:eastAsia="pl-PL"/>
        </w:rPr>
        <w:t xml:space="preserve">, </w:t>
      </w:r>
      <w:r w:rsidRPr="00B837FA">
        <w:rPr>
          <w:rFonts w:eastAsia="Times New Roman" w:cs="Arial"/>
          <w:sz w:val="20"/>
          <w:lang w:eastAsia="pl-PL"/>
        </w:rPr>
        <w:t>ul. Gen.</w:t>
      </w:r>
      <w:r>
        <w:rPr>
          <w:rFonts w:eastAsia="Times New Roman" w:cs="Arial"/>
          <w:sz w:val="20"/>
          <w:lang w:eastAsia="pl-PL"/>
        </w:rPr>
        <w:t xml:space="preserve"> </w:t>
      </w:r>
      <w:r w:rsidRPr="00B837FA">
        <w:rPr>
          <w:rFonts w:eastAsia="Times New Roman" w:cs="Arial"/>
          <w:sz w:val="20"/>
          <w:lang w:eastAsia="pl-PL"/>
        </w:rPr>
        <w:t>J.</w:t>
      </w:r>
      <w:r>
        <w:rPr>
          <w:rFonts w:eastAsia="Times New Roman" w:cs="Arial"/>
          <w:sz w:val="20"/>
          <w:lang w:eastAsia="pl-PL"/>
        </w:rPr>
        <w:t xml:space="preserve"> </w:t>
      </w:r>
      <w:r w:rsidRPr="00B837FA">
        <w:rPr>
          <w:rFonts w:eastAsia="Times New Roman" w:cs="Arial"/>
          <w:sz w:val="20"/>
          <w:lang w:eastAsia="pl-PL"/>
        </w:rPr>
        <w:t>Bema 35</w:t>
      </w:r>
      <w:r>
        <w:rPr>
          <w:rFonts w:eastAsia="Times New Roman" w:cs="Arial"/>
          <w:sz w:val="20"/>
          <w:lang w:eastAsia="pl-PL"/>
        </w:rPr>
        <w:t xml:space="preserve">, </w:t>
      </w:r>
      <w:r w:rsidRPr="00B837FA">
        <w:rPr>
          <w:rFonts w:eastAsia="Times New Roman" w:cs="Arial"/>
          <w:sz w:val="20"/>
          <w:lang w:eastAsia="pl-PL"/>
        </w:rPr>
        <w:t>11-200 Bartoszyce</w:t>
      </w:r>
      <w:r>
        <w:rPr>
          <w:rFonts w:eastAsia="Times New Roman" w:cs="Arial"/>
          <w:sz w:val="20"/>
          <w:lang w:eastAsia="pl-PL"/>
        </w:rPr>
        <w:t>.</w:t>
      </w:r>
    </w:p>
    <w:p w14:paraId="11E17BAA" w14:textId="10A45B00" w:rsidR="00B837FA" w:rsidRPr="000B7788" w:rsidRDefault="00B837FA" w:rsidP="003142E5">
      <w:pPr>
        <w:pStyle w:val="Akapitzlist"/>
        <w:numPr>
          <w:ilvl w:val="0"/>
          <w:numId w:val="32"/>
        </w:numPr>
        <w:spacing w:line="276" w:lineRule="auto"/>
        <w:jc w:val="left"/>
        <w:rPr>
          <w:rFonts w:eastAsia="Times New Roman" w:cs="Arial"/>
          <w:sz w:val="20"/>
          <w:lang w:eastAsia="pl-PL"/>
        </w:rPr>
      </w:pPr>
      <w:r w:rsidRPr="00B837FA">
        <w:rPr>
          <w:rFonts w:eastAsia="Times New Roman" w:cs="Arial"/>
          <w:sz w:val="20"/>
          <w:lang w:eastAsia="pl-PL"/>
        </w:rPr>
        <w:t>Zespół Szkół z Ukraińskim Językiem Nauczania</w:t>
      </w:r>
      <w:r>
        <w:rPr>
          <w:rFonts w:eastAsia="Times New Roman" w:cs="Arial"/>
          <w:sz w:val="20"/>
          <w:lang w:eastAsia="pl-PL"/>
        </w:rPr>
        <w:t xml:space="preserve"> </w:t>
      </w:r>
      <w:r>
        <w:rPr>
          <w:sz w:val="20"/>
        </w:rPr>
        <w:t xml:space="preserve">(Szkoła Podstawowa nr 8 im. </w:t>
      </w:r>
      <w:proofErr w:type="spellStart"/>
      <w:r>
        <w:rPr>
          <w:sz w:val="20"/>
        </w:rPr>
        <w:t>Łesi</w:t>
      </w:r>
      <w:proofErr w:type="spellEnd"/>
      <w:r>
        <w:rPr>
          <w:sz w:val="20"/>
        </w:rPr>
        <w:t xml:space="preserve"> Ukrainki i Gimnazjum nr 3 z Ukraińskim Językiem Nauczania)</w:t>
      </w:r>
      <w:r>
        <w:rPr>
          <w:rFonts w:eastAsia="Times New Roman" w:cs="Arial"/>
          <w:sz w:val="20"/>
          <w:lang w:eastAsia="pl-PL"/>
        </w:rPr>
        <w:t xml:space="preserve">, </w:t>
      </w:r>
      <w:r w:rsidRPr="00B837FA">
        <w:rPr>
          <w:rFonts w:eastAsia="Times New Roman" w:cs="Arial"/>
          <w:sz w:val="20"/>
          <w:lang w:eastAsia="pl-PL"/>
        </w:rPr>
        <w:t>ul. Leśna 1</w:t>
      </w:r>
      <w:r>
        <w:rPr>
          <w:rFonts w:eastAsia="Times New Roman" w:cs="Arial"/>
          <w:sz w:val="20"/>
          <w:lang w:eastAsia="pl-PL"/>
        </w:rPr>
        <w:t xml:space="preserve">, </w:t>
      </w:r>
      <w:r w:rsidRPr="00B837FA">
        <w:rPr>
          <w:rFonts w:eastAsia="Times New Roman" w:cs="Arial"/>
          <w:sz w:val="20"/>
          <w:lang w:eastAsia="pl-PL"/>
        </w:rPr>
        <w:t>11-200 Bartoszyce</w:t>
      </w:r>
      <w:r>
        <w:rPr>
          <w:rFonts w:eastAsia="Times New Roman" w:cs="Arial"/>
          <w:sz w:val="20"/>
          <w:lang w:eastAsia="pl-PL"/>
        </w:rPr>
        <w:t>.</w:t>
      </w:r>
    </w:p>
    <w:p w14:paraId="1251F1AB" w14:textId="768FEB9A" w:rsidR="00B837FA" w:rsidRPr="00B837FA" w:rsidRDefault="00B837FA" w:rsidP="00865A53">
      <w:pPr>
        <w:pStyle w:val="Akapitzlist"/>
        <w:numPr>
          <w:ilvl w:val="0"/>
          <w:numId w:val="32"/>
        </w:numPr>
        <w:spacing w:line="276" w:lineRule="auto"/>
        <w:jc w:val="left"/>
        <w:rPr>
          <w:rFonts w:eastAsia="Times New Roman" w:cs="Arial"/>
          <w:sz w:val="20"/>
          <w:lang w:eastAsia="pl-PL"/>
        </w:rPr>
      </w:pPr>
      <w:r w:rsidRPr="00B837FA">
        <w:rPr>
          <w:rFonts w:eastAsia="Times New Roman" w:cs="Arial"/>
          <w:sz w:val="20"/>
          <w:lang w:eastAsia="pl-PL"/>
        </w:rPr>
        <w:t>Przedszkole Publiczne nr 2</w:t>
      </w:r>
      <w:r>
        <w:rPr>
          <w:rFonts w:eastAsia="Times New Roman" w:cs="Arial"/>
          <w:sz w:val="20"/>
          <w:lang w:eastAsia="pl-PL"/>
        </w:rPr>
        <w:t xml:space="preserve">, </w:t>
      </w:r>
      <w:r w:rsidRPr="00B837FA">
        <w:rPr>
          <w:rFonts w:eastAsia="Times New Roman" w:cs="Arial"/>
          <w:sz w:val="20"/>
          <w:lang w:eastAsia="pl-PL"/>
        </w:rPr>
        <w:t>ul. Marksa 4</w:t>
      </w:r>
      <w:r>
        <w:rPr>
          <w:rFonts w:eastAsia="Times New Roman" w:cs="Arial"/>
          <w:sz w:val="20"/>
          <w:lang w:eastAsia="pl-PL"/>
        </w:rPr>
        <w:t xml:space="preserve">, </w:t>
      </w:r>
      <w:r w:rsidRPr="00B837FA">
        <w:rPr>
          <w:rFonts w:eastAsia="Times New Roman" w:cs="Arial"/>
          <w:sz w:val="20"/>
          <w:lang w:eastAsia="pl-PL"/>
        </w:rPr>
        <w:t>11-200 Bartoszyce</w:t>
      </w:r>
      <w:r>
        <w:rPr>
          <w:rFonts w:eastAsia="Times New Roman" w:cs="Arial"/>
          <w:sz w:val="20"/>
          <w:lang w:eastAsia="pl-PL"/>
        </w:rPr>
        <w:t>.</w:t>
      </w:r>
    </w:p>
    <w:p w14:paraId="6CB0D67B" w14:textId="681745EC" w:rsidR="00B837FA" w:rsidRPr="00B837FA" w:rsidRDefault="00B837FA" w:rsidP="00865A53">
      <w:pPr>
        <w:pStyle w:val="Akapitzlist"/>
        <w:numPr>
          <w:ilvl w:val="0"/>
          <w:numId w:val="32"/>
        </w:numPr>
        <w:spacing w:line="276" w:lineRule="auto"/>
        <w:jc w:val="left"/>
        <w:rPr>
          <w:rFonts w:eastAsia="Times New Roman" w:cs="Arial"/>
          <w:sz w:val="20"/>
          <w:lang w:eastAsia="pl-PL"/>
        </w:rPr>
      </w:pPr>
      <w:r w:rsidRPr="00B837FA">
        <w:rPr>
          <w:rFonts w:eastAsia="Times New Roman" w:cs="Arial"/>
          <w:sz w:val="20"/>
          <w:lang w:eastAsia="pl-PL"/>
        </w:rPr>
        <w:t>Integracyjne Przedszkole Publiczne nr 4</w:t>
      </w:r>
      <w:r>
        <w:rPr>
          <w:rFonts w:eastAsia="Times New Roman" w:cs="Arial"/>
          <w:sz w:val="20"/>
          <w:lang w:eastAsia="pl-PL"/>
        </w:rPr>
        <w:t xml:space="preserve">, </w:t>
      </w:r>
      <w:r w:rsidRPr="00B837FA">
        <w:rPr>
          <w:rFonts w:eastAsia="Times New Roman" w:cs="Arial"/>
          <w:sz w:val="20"/>
          <w:lang w:eastAsia="pl-PL"/>
        </w:rPr>
        <w:t xml:space="preserve">ul. </w:t>
      </w:r>
      <w:r>
        <w:rPr>
          <w:rFonts w:eastAsia="Times New Roman" w:cs="Arial"/>
          <w:sz w:val="20"/>
          <w:lang w:eastAsia="pl-PL"/>
        </w:rPr>
        <w:t xml:space="preserve">Gen. J. </w:t>
      </w:r>
      <w:r w:rsidRPr="00B837FA">
        <w:rPr>
          <w:rFonts w:eastAsia="Times New Roman" w:cs="Arial"/>
          <w:sz w:val="20"/>
          <w:lang w:eastAsia="pl-PL"/>
        </w:rPr>
        <w:t>Bema 49</w:t>
      </w:r>
      <w:r>
        <w:rPr>
          <w:rFonts w:eastAsia="Times New Roman" w:cs="Arial"/>
          <w:sz w:val="20"/>
          <w:lang w:eastAsia="pl-PL"/>
        </w:rPr>
        <w:t xml:space="preserve">, </w:t>
      </w:r>
      <w:r w:rsidRPr="00B837FA">
        <w:rPr>
          <w:rFonts w:eastAsia="Times New Roman" w:cs="Arial"/>
          <w:sz w:val="20"/>
          <w:lang w:eastAsia="pl-PL"/>
        </w:rPr>
        <w:t>11-200 Bartoszyce</w:t>
      </w:r>
      <w:r>
        <w:rPr>
          <w:rFonts w:eastAsia="Times New Roman" w:cs="Arial"/>
          <w:sz w:val="20"/>
          <w:lang w:eastAsia="pl-PL"/>
        </w:rPr>
        <w:t>.</w:t>
      </w:r>
    </w:p>
    <w:p w14:paraId="572110B6" w14:textId="7F93FC31" w:rsidR="00B837FA" w:rsidRDefault="00B837FA" w:rsidP="00865A53">
      <w:pPr>
        <w:pStyle w:val="Akapitzlist"/>
        <w:numPr>
          <w:ilvl w:val="0"/>
          <w:numId w:val="32"/>
        </w:numPr>
        <w:spacing w:line="276" w:lineRule="auto"/>
        <w:jc w:val="left"/>
        <w:rPr>
          <w:rFonts w:eastAsia="Times New Roman" w:cs="Arial"/>
          <w:sz w:val="20"/>
          <w:lang w:eastAsia="pl-PL"/>
        </w:rPr>
      </w:pPr>
      <w:r w:rsidRPr="00B837FA">
        <w:rPr>
          <w:rFonts w:eastAsia="Times New Roman" w:cs="Arial"/>
          <w:sz w:val="20"/>
          <w:lang w:eastAsia="pl-PL"/>
        </w:rPr>
        <w:t>Zespół Szkolno-Przedszkolny nr 1</w:t>
      </w:r>
      <w:r>
        <w:rPr>
          <w:rFonts w:eastAsia="Times New Roman" w:cs="Arial"/>
          <w:sz w:val="20"/>
          <w:lang w:eastAsia="pl-PL"/>
        </w:rPr>
        <w:t>,</w:t>
      </w:r>
      <w:r w:rsidRPr="00B837FA">
        <w:t xml:space="preserve"> </w:t>
      </w:r>
      <w:r>
        <w:rPr>
          <w:sz w:val="20"/>
        </w:rPr>
        <w:t xml:space="preserve">Szkoła Podstawowa nr 4 im. I Pułku Artylerii Lekkiej, </w:t>
      </w:r>
      <w:r w:rsidRPr="00B837FA">
        <w:rPr>
          <w:rFonts w:eastAsia="Times New Roman" w:cs="Arial"/>
          <w:sz w:val="20"/>
          <w:lang w:eastAsia="pl-PL"/>
        </w:rPr>
        <w:t>ul. Nowowiejskiego 31</w:t>
      </w:r>
      <w:r>
        <w:rPr>
          <w:rFonts w:eastAsia="Times New Roman" w:cs="Arial"/>
          <w:sz w:val="20"/>
          <w:lang w:eastAsia="pl-PL"/>
        </w:rPr>
        <w:t xml:space="preserve">, </w:t>
      </w:r>
      <w:r w:rsidRPr="00B837FA">
        <w:rPr>
          <w:rFonts w:eastAsia="Times New Roman" w:cs="Arial"/>
          <w:sz w:val="20"/>
          <w:lang w:eastAsia="pl-PL"/>
        </w:rPr>
        <w:t>11-200 Bartoszyce</w:t>
      </w:r>
      <w:r>
        <w:rPr>
          <w:rFonts w:eastAsia="Times New Roman" w:cs="Arial"/>
          <w:sz w:val="20"/>
          <w:lang w:eastAsia="pl-PL"/>
        </w:rPr>
        <w:t>.</w:t>
      </w:r>
    </w:p>
    <w:p w14:paraId="6B3EDEE8" w14:textId="3DE9717D" w:rsidR="00B837FA" w:rsidRPr="00B837FA" w:rsidRDefault="00B837FA" w:rsidP="00865A53">
      <w:pPr>
        <w:pStyle w:val="Akapitzlist"/>
        <w:numPr>
          <w:ilvl w:val="0"/>
          <w:numId w:val="32"/>
        </w:numPr>
        <w:spacing w:line="276" w:lineRule="auto"/>
        <w:jc w:val="left"/>
        <w:rPr>
          <w:rFonts w:eastAsia="Times New Roman" w:cs="Arial"/>
          <w:sz w:val="20"/>
          <w:lang w:eastAsia="pl-PL"/>
        </w:rPr>
      </w:pPr>
      <w:r w:rsidRPr="00B837FA">
        <w:rPr>
          <w:rFonts w:eastAsia="Times New Roman" w:cs="Arial"/>
          <w:sz w:val="20"/>
          <w:lang w:eastAsia="pl-PL"/>
        </w:rPr>
        <w:t>Zespół Szkolno-Przedszkolny nr 1</w:t>
      </w:r>
      <w:r>
        <w:rPr>
          <w:rFonts w:eastAsia="Times New Roman" w:cs="Arial"/>
          <w:sz w:val="20"/>
          <w:lang w:eastAsia="pl-PL"/>
        </w:rPr>
        <w:t>,</w:t>
      </w:r>
      <w:r w:rsidRPr="00B837FA">
        <w:t xml:space="preserve"> </w:t>
      </w:r>
      <w:r>
        <w:rPr>
          <w:sz w:val="20"/>
        </w:rPr>
        <w:t>Przedszkole Publiczne nr 6, ul. 4 Lutego 26</w:t>
      </w:r>
      <w:r>
        <w:rPr>
          <w:rFonts w:eastAsia="Times New Roman" w:cs="Arial"/>
          <w:sz w:val="20"/>
          <w:lang w:eastAsia="pl-PL"/>
        </w:rPr>
        <w:t xml:space="preserve">, </w:t>
      </w:r>
      <w:r w:rsidRPr="00B837FA">
        <w:rPr>
          <w:rFonts w:eastAsia="Times New Roman" w:cs="Arial"/>
          <w:sz w:val="20"/>
          <w:lang w:eastAsia="pl-PL"/>
        </w:rPr>
        <w:t>11-200 Bartoszyce</w:t>
      </w:r>
      <w:r>
        <w:rPr>
          <w:rFonts w:eastAsia="Times New Roman" w:cs="Arial"/>
          <w:sz w:val="20"/>
          <w:lang w:eastAsia="pl-PL"/>
        </w:rPr>
        <w:t>.</w:t>
      </w:r>
    </w:p>
    <w:p w14:paraId="314A83DF" w14:textId="46A94546" w:rsidR="00B837FA" w:rsidRPr="00B837FA" w:rsidRDefault="00B837FA" w:rsidP="00865A53">
      <w:pPr>
        <w:pStyle w:val="Akapitzlist"/>
        <w:numPr>
          <w:ilvl w:val="0"/>
          <w:numId w:val="32"/>
        </w:numPr>
        <w:spacing w:line="276" w:lineRule="auto"/>
        <w:jc w:val="left"/>
        <w:rPr>
          <w:rFonts w:eastAsia="Times New Roman" w:cs="Arial"/>
          <w:sz w:val="20"/>
          <w:lang w:eastAsia="pl-PL"/>
        </w:rPr>
      </w:pPr>
      <w:r w:rsidRPr="00B837FA">
        <w:rPr>
          <w:rFonts w:eastAsia="Times New Roman" w:cs="Arial"/>
          <w:sz w:val="20"/>
          <w:lang w:eastAsia="pl-PL"/>
        </w:rPr>
        <w:t>Przedszkole Publiczne nr 9</w:t>
      </w:r>
      <w:r>
        <w:rPr>
          <w:rFonts w:eastAsia="Times New Roman" w:cs="Arial"/>
          <w:sz w:val="20"/>
          <w:lang w:eastAsia="pl-PL"/>
        </w:rPr>
        <w:t xml:space="preserve">, </w:t>
      </w:r>
      <w:r w:rsidRPr="00B837FA">
        <w:rPr>
          <w:rFonts w:eastAsia="Times New Roman" w:cs="Arial"/>
          <w:sz w:val="20"/>
          <w:lang w:eastAsia="pl-PL"/>
        </w:rPr>
        <w:t>ul. Nad Łyną 5A</w:t>
      </w:r>
      <w:r>
        <w:rPr>
          <w:rFonts w:eastAsia="Times New Roman" w:cs="Arial"/>
          <w:sz w:val="20"/>
          <w:lang w:eastAsia="pl-PL"/>
        </w:rPr>
        <w:t xml:space="preserve">, </w:t>
      </w:r>
      <w:r w:rsidRPr="00B837FA">
        <w:rPr>
          <w:rFonts w:eastAsia="Times New Roman" w:cs="Arial"/>
          <w:sz w:val="20"/>
          <w:lang w:eastAsia="pl-PL"/>
        </w:rPr>
        <w:t>11-200 Bartoszyce</w:t>
      </w:r>
      <w:r>
        <w:rPr>
          <w:rFonts w:eastAsia="Times New Roman" w:cs="Arial"/>
          <w:sz w:val="20"/>
          <w:lang w:eastAsia="pl-PL"/>
        </w:rPr>
        <w:t>.</w:t>
      </w:r>
    </w:p>
    <w:p w14:paraId="2B46E142" w14:textId="77777777" w:rsidR="00385297" w:rsidRDefault="00385297" w:rsidP="00385297"/>
    <w:p w14:paraId="593C635D" w14:textId="77777777" w:rsidR="00385297" w:rsidRPr="00385297" w:rsidRDefault="00385297" w:rsidP="00385297"/>
    <w:p w14:paraId="31BDA009" w14:textId="77777777" w:rsidR="0087221E" w:rsidRDefault="0087221E">
      <w:pPr>
        <w:jc w:val="left"/>
        <w:rPr>
          <w:b/>
          <w:caps/>
          <w:color w:val="A5A5A5" w:themeColor="accent1" w:themeShade="BF"/>
          <w:spacing w:val="10"/>
        </w:rPr>
      </w:pPr>
      <w:r>
        <w:br w:type="page"/>
      </w:r>
    </w:p>
    <w:p w14:paraId="17EBFB2F" w14:textId="5F085B75" w:rsidR="000946CB" w:rsidRPr="003F0D10" w:rsidRDefault="000946CB" w:rsidP="00865A53">
      <w:pPr>
        <w:pStyle w:val="Nagwek1"/>
        <w:numPr>
          <w:ilvl w:val="0"/>
          <w:numId w:val="23"/>
        </w:numPr>
      </w:pPr>
      <w:bookmarkStart w:id="4" w:name="_Toc488182148"/>
      <w:r w:rsidRPr="003F0D10">
        <w:lastRenderedPageBreak/>
        <w:t>Ogólne wymogi realizacji przed</w:t>
      </w:r>
      <w:r w:rsidR="003142E5">
        <w:t>m</w:t>
      </w:r>
      <w:r w:rsidRPr="003F0D10">
        <w:t>iotu zamówienia</w:t>
      </w:r>
      <w:bookmarkEnd w:id="4"/>
    </w:p>
    <w:p w14:paraId="530FEBE7" w14:textId="77777777" w:rsidR="000946CB" w:rsidRPr="003F0D10" w:rsidRDefault="000946CB" w:rsidP="003F0D10">
      <w:pPr>
        <w:spacing w:line="276" w:lineRule="auto"/>
        <w:rPr>
          <w:sz w:val="20"/>
        </w:rPr>
      </w:pPr>
    </w:p>
    <w:p w14:paraId="0CF6F156" w14:textId="1395792E" w:rsidR="000946CB" w:rsidRPr="003F0D10" w:rsidRDefault="000946CB" w:rsidP="00865A53">
      <w:pPr>
        <w:pStyle w:val="Nagwek2"/>
        <w:numPr>
          <w:ilvl w:val="0"/>
          <w:numId w:val="22"/>
        </w:numPr>
        <w:spacing w:line="276" w:lineRule="auto"/>
        <w:rPr>
          <w:sz w:val="20"/>
        </w:rPr>
      </w:pPr>
      <w:bookmarkStart w:id="5" w:name="_Toc488182149"/>
      <w:r w:rsidRPr="003F0D10">
        <w:rPr>
          <w:sz w:val="20"/>
        </w:rPr>
        <w:t>Ogólne wymogi prawne.</w:t>
      </w:r>
      <w:bookmarkEnd w:id="5"/>
    </w:p>
    <w:p w14:paraId="1D7FE379" w14:textId="77777777" w:rsidR="00715E51" w:rsidRDefault="00715E51" w:rsidP="003F0D10">
      <w:pPr>
        <w:spacing w:line="276" w:lineRule="auto"/>
        <w:rPr>
          <w:rFonts w:cstheme="minorHAnsi"/>
          <w:sz w:val="20"/>
        </w:rPr>
      </w:pPr>
    </w:p>
    <w:p w14:paraId="7895170D" w14:textId="77777777" w:rsidR="000946CB" w:rsidRPr="003F0D10" w:rsidRDefault="000946CB" w:rsidP="003F0D10">
      <w:pPr>
        <w:spacing w:line="276" w:lineRule="auto"/>
        <w:rPr>
          <w:rFonts w:cstheme="minorHAnsi"/>
          <w:sz w:val="20"/>
        </w:rPr>
      </w:pPr>
      <w:r w:rsidRPr="003F0D10">
        <w:rPr>
          <w:rFonts w:cstheme="minorHAnsi"/>
          <w:sz w:val="20"/>
        </w:rPr>
        <w:t>Oferowane przez Wykonawcę rozwiązania muszą być na dzień odbioru zgodne z aktami prawnymi regulującymi pracę urzędów administracji publicznej oraz usług urzędowych realizowanych drogą elektroniczną. Oferowane rozwiązania muszą być zgodne w szczególności z następującymi przepisami:</w:t>
      </w:r>
    </w:p>
    <w:p w14:paraId="084280FE" w14:textId="77777777" w:rsidR="00FA58C9" w:rsidRPr="003F0D10" w:rsidRDefault="00FA58C9" w:rsidP="00FA58C9">
      <w:pPr>
        <w:pStyle w:val="Akapitzlist"/>
        <w:numPr>
          <w:ilvl w:val="0"/>
          <w:numId w:val="6"/>
        </w:numPr>
        <w:spacing w:after="160" w:line="276" w:lineRule="auto"/>
        <w:rPr>
          <w:rFonts w:cstheme="minorHAnsi"/>
          <w:sz w:val="20"/>
        </w:rPr>
      </w:pPr>
      <w:r w:rsidRPr="003F0D10">
        <w:rPr>
          <w:rFonts w:cstheme="minorHAnsi"/>
          <w:sz w:val="20"/>
        </w:rPr>
        <w:t xml:space="preserve">Rozporządzenie Prezesa Rady Ministrów z dnia 18 stycznia 2011 r. w sprawie instrukcji kancelaryjnej, jednolitych rzeczowych wykazów akt oraz instrukcji w sprawie organizacji i zakresu działania archiwów zakładowych (t. j. Dz. U. 2011 r. Nr 14 poz. 67 z </w:t>
      </w:r>
      <w:proofErr w:type="spellStart"/>
      <w:r w:rsidRPr="003F0D10">
        <w:rPr>
          <w:rFonts w:cstheme="minorHAnsi"/>
          <w:sz w:val="20"/>
        </w:rPr>
        <w:t>późn</w:t>
      </w:r>
      <w:proofErr w:type="spellEnd"/>
      <w:r w:rsidRPr="003F0D10">
        <w:rPr>
          <w:rFonts w:cstheme="minorHAnsi"/>
          <w:sz w:val="20"/>
        </w:rPr>
        <w:t>. zm.).</w:t>
      </w:r>
    </w:p>
    <w:p w14:paraId="7A5B440C" w14:textId="77777777" w:rsidR="00FA58C9" w:rsidRPr="003F0D10" w:rsidRDefault="00FA58C9" w:rsidP="00FA58C9">
      <w:pPr>
        <w:pStyle w:val="Akapitzlist"/>
        <w:numPr>
          <w:ilvl w:val="0"/>
          <w:numId w:val="6"/>
        </w:numPr>
        <w:spacing w:after="160" w:line="276" w:lineRule="auto"/>
        <w:rPr>
          <w:rFonts w:cstheme="minorHAnsi"/>
          <w:sz w:val="20"/>
        </w:rPr>
      </w:pPr>
      <w:r w:rsidRPr="003F0D10">
        <w:rPr>
          <w:rFonts w:cstheme="minorHAnsi"/>
          <w:sz w:val="20"/>
        </w:rPr>
        <w:t xml:space="preserve">Ustawa z dnia 14 czerwca 1960 r. Kodeks postępowania administracyjnego (t. j. Dz. U. </w:t>
      </w:r>
      <w:r>
        <w:rPr>
          <w:rFonts w:cstheme="minorHAnsi"/>
          <w:sz w:val="20"/>
        </w:rPr>
        <w:t xml:space="preserve"> 2016</w:t>
      </w:r>
      <w:r w:rsidRPr="003F0D10">
        <w:rPr>
          <w:rFonts w:cstheme="minorHAnsi"/>
          <w:sz w:val="20"/>
        </w:rPr>
        <w:t xml:space="preserve">r. poz. </w:t>
      </w:r>
      <w:r>
        <w:rPr>
          <w:rFonts w:cstheme="minorHAnsi"/>
          <w:sz w:val="20"/>
        </w:rPr>
        <w:t>23</w:t>
      </w:r>
      <w:r w:rsidRPr="003F0D10">
        <w:rPr>
          <w:rFonts w:cstheme="minorHAnsi"/>
          <w:sz w:val="20"/>
        </w:rPr>
        <w:t>).</w:t>
      </w:r>
    </w:p>
    <w:p w14:paraId="1A4E6DE8" w14:textId="77B078D5" w:rsidR="00FA58C9" w:rsidRPr="0097533A" w:rsidRDefault="00FA58C9" w:rsidP="00FA58C9">
      <w:pPr>
        <w:pStyle w:val="Akapitzlist"/>
        <w:numPr>
          <w:ilvl w:val="0"/>
          <w:numId w:val="6"/>
        </w:numPr>
        <w:spacing w:after="160" w:line="276" w:lineRule="auto"/>
        <w:rPr>
          <w:rFonts w:cstheme="minorHAnsi"/>
          <w:sz w:val="20"/>
        </w:rPr>
      </w:pPr>
      <w:r w:rsidRPr="003F0D10">
        <w:rPr>
          <w:rFonts w:cstheme="minorHAnsi"/>
          <w:sz w:val="20"/>
        </w:rPr>
        <w:t xml:space="preserve">Ustawa z dnia 14 lipca 1983 r. o narodowym zasobie archiwalnym i archiwach (t. j. Dz. U. </w:t>
      </w:r>
      <w:r>
        <w:rPr>
          <w:rFonts w:cstheme="minorHAnsi"/>
          <w:sz w:val="20"/>
        </w:rPr>
        <w:t>2016</w:t>
      </w:r>
      <w:r w:rsidRPr="003F0D10">
        <w:rPr>
          <w:rFonts w:cstheme="minorHAnsi"/>
          <w:sz w:val="20"/>
        </w:rPr>
        <w:t xml:space="preserve">r.  poz. </w:t>
      </w:r>
      <w:r>
        <w:rPr>
          <w:rFonts w:cstheme="minorHAnsi"/>
          <w:sz w:val="20"/>
        </w:rPr>
        <w:t>1506</w:t>
      </w:r>
      <w:r w:rsidRPr="003F0D10">
        <w:rPr>
          <w:rFonts w:cstheme="minorHAnsi"/>
          <w:sz w:val="20"/>
        </w:rPr>
        <w:t>).</w:t>
      </w:r>
    </w:p>
    <w:p w14:paraId="4DDB2656" w14:textId="77777777" w:rsidR="00FA58C9" w:rsidRPr="003F0D10" w:rsidRDefault="00FA58C9" w:rsidP="00FA58C9">
      <w:pPr>
        <w:pStyle w:val="Akapitzlist"/>
        <w:numPr>
          <w:ilvl w:val="0"/>
          <w:numId w:val="6"/>
        </w:numPr>
        <w:spacing w:after="160" w:line="276" w:lineRule="auto"/>
        <w:rPr>
          <w:rFonts w:cstheme="minorHAnsi"/>
          <w:sz w:val="20"/>
        </w:rPr>
      </w:pPr>
      <w:r w:rsidRPr="003F0D10">
        <w:rPr>
          <w:rFonts w:cstheme="minorHAnsi"/>
          <w:sz w:val="20"/>
        </w:rPr>
        <w:t>Rozporządzenie Ministra Spraw Wewnętrznych i Administracji z dnia 30 października 2006 r. w sprawie niezbędnych elementów struktury dokumentów elektronicznych (Dz. U. 2006 r. Nr 206 poz. 1517).</w:t>
      </w:r>
    </w:p>
    <w:p w14:paraId="6B5A8EE6" w14:textId="77777777" w:rsidR="00FA58C9" w:rsidRPr="003F0D10" w:rsidRDefault="00FA58C9" w:rsidP="00FA58C9">
      <w:pPr>
        <w:pStyle w:val="Akapitzlist"/>
        <w:numPr>
          <w:ilvl w:val="0"/>
          <w:numId w:val="6"/>
        </w:numPr>
        <w:spacing w:after="160" w:line="276" w:lineRule="auto"/>
        <w:rPr>
          <w:rFonts w:cstheme="minorHAnsi"/>
          <w:sz w:val="20"/>
        </w:rPr>
      </w:pPr>
      <w:r w:rsidRPr="003F0D10">
        <w:rPr>
          <w:rFonts w:cstheme="minorHAnsi"/>
          <w:sz w:val="20"/>
        </w:rPr>
        <w:t>Rozporządzenie Ministra Spraw Wewnętrznych i Administracji z dnia 30 października 2006 r. w sprawie szczegółowego sposobu postępowania z dokumentami elektronicznymi (Dz. U. 2006 r. Nr 206 poz. 1518).</w:t>
      </w:r>
    </w:p>
    <w:p w14:paraId="0C290FB5" w14:textId="77777777" w:rsidR="00FA58C9" w:rsidRPr="003F0D10" w:rsidRDefault="00FA58C9" w:rsidP="00FA58C9">
      <w:pPr>
        <w:pStyle w:val="Akapitzlist"/>
        <w:numPr>
          <w:ilvl w:val="0"/>
          <w:numId w:val="6"/>
        </w:numPr>
        <w:spacing w:after="160" w:line="276" w:lineRule="auto"/>
        <w:rPr>
          <w:rFonts w:cstheme="minorHAnsi"/>
          <w:sz w:val="20"/>
        </w:rPr>
      </w:pPr>
      <w:r w:rsidRPr="003F0D10">
        <w:rPr>
          <w:rFonts w:cstheme="minorHAnsi"/>
          <w:sz w:val="20"/>
        </w:rPr>
        <w:t>Rozporządzenie Ministra Spraw Wewnętrznych i Administracji z dnia 2 listopada 2006 r. w sprawie wymagań technicznych formatów zapisu i informatycznych nośników danych, na których utrwalono materiały archiwalne przekazywane do archiwów państwowych (Dz. U. 2006 r. Nr 206 poz. 1519).</w:t>
      </w:r>
    </w:p>
    <w:p w14:paraId="1E4C59DD" w14:textId="77777777" w:rsidR="00FA58C9" w:rsidRPr="003F0D10" w:rsidRDefault="00FA58C9" w:rsidP="00FA58C9">
      <w:pPr>
        <w:pStyle w:val="Akapitzlist"/>
        <w:numPr>
          <w:ilvl w:val="0"/>
          <w:numId w:val="6"/>
        </w:numPr>
        <w:spacing w:after="160" w:line="276" w:lineRule="auto"/>
        <w:rPr>
          <w:rFonts w:cstheme="minorHAnsi"/>
          <w:sz w:val="20"/>
        </w:rPr>
      </w:pPr>
      <w:r w:rsidRPr="003F0D10">
        <w:rPr>
          <w:rFonts w:cstheme="minorHAnsi"/>
          <w:sz w:val="20"/>
        </w:rPr>
        <w:t xml:space="preserve">Ustawa z dnia 29 sierpnia 1997 r. o ochronie danych osobowych (t. j. Dz. U. </w:t>
      </w:r>
      <w:r>
        <w:rPr>
          <w:rFonts w:cstheme="minorHAnsi"/>
          <w:sz w:val="20"/>
        </w:rPr>
        <w:t xml:space="preserve">2016 </w:t>
      </w:r>
      <w:r w:rsidRPr="003F0D10">
        <w:rPr>
          <w:rFonts w:cstheme="minorHAnsi"/>
          <w:sz w:val="20"/>
        </w:rPr>
        <w:t xml:space="preserve">r. poz. </w:t>
      </w:r>
      <w:r>
        <w:rPr>
          <w:rFonts w:cstheme="minorHAnsi"/>
          <w:sz w:val="20"/>
        </w:rPr>
        <w:t>922</w:t>
      </w:r>
    </w:p>
    <w:p w14:paraId="72203538" w14:textId="77777777" w:rsidR="00FA58C9" w:rsidRPr="003F0D10" w:rsidRDefault="00FA58C9" w:rsidP="00FA58C9">
      <w:pPr>
        <w:pStyle w:val="Akapitzlist"/>
        <w:numPr>
          <w:ilvl w:val="0"/>
          <w:numId w:val="6"/>
        </w:numPr>
        <w:spacing w:after="160" w:line="276" w:lineRule="auto"/>
        <w:rPr>
          <w:rFonts w:cstheme="minorHAnsi"/>
          <w:sz w:val="20"/>
        </w:rPr>
      </w:pPr>
      <w:r w:rsidRPr="003F0D10">
        <w:rPr>
          <w:rFonts w:cstheme="minorHAnsi"/>
          <w:sz w:val="20"/>
        </w:rPr>
        <w:t>Rozporządzenie Ministra Spraw Wewnętrznych i Administracji z dnia 29 kwietnia 2004 r. w sprawie dokumentacji przetwarzania danych osobowych oraz warunków technicznych i organizacyjnych, jakim muszą odpowiadać urządzenia i Systemy informatyczne służące do przetwarzania danych osobowych (Dz. U. 2004 r. Nr 100 poz. 1024).</w:t>
      </w:r>
    </w:p>
    <w:p w14:paraId="58A69F8D" w14:textId="77777777" w:rsidR="00FA58C9" w:rsidRDefault="00FA58C9" w:rsidP="00FA58C9">
      <w:pPr>
        <w:pStyle w:val="Akapitzlist"/>
        <w:numPr>
          <w:ilvl w:val="0"/>
          <w:numId w:val="6"/>
        </w:numPr>
        <w:spacing w:after="160" w:line="276" w:lineRule="auto"/>
        <w:rPr>
          <w:rFonts w:cstheme="minorHAnsi"/>
          <w:sz w:val="20"/>
        </w:rPr>
      </w:pPr>
      <w:r w:rsidRPr="003F0D10">
        <w:rPr>
          <w:rFonts w:cstheme="minorHAnsi"/>
          <w:sz w:val="20"/>
        </w:rPr>
        <w:t xml:space="preserve">Ustawa z dnia </w:t>
      </w:r>
      <w:r>
        <w:rPr>
          <w:rFonts w:cstheme="minorHAnsi"/>
          <w:sz w:val="20"/>
        </w:rPr>
        <w:t xml:space="preserve">05 sierpnia 2010 r. </w:t>
      </w:r>
      <w:r w:rsidRPr="003F0D10">
        <w:rPr>
          <w:rFonts w:cstheme="minorHAnsi"/>
          <w:sz w:val="20"/>
        </w:rPr>
        <w:t xml:space="preserve">o ochronie informacji niejawnych (t. j. Dz. U. </w:t>
      </w:r>
      <w:r>
        <w:rPr>
          <w:rFonts w:cstheme="minorHAnsi"/>
          <w:sz w:val="20"/>
        </w:rPr>
        <w:t xml:space="preserve">2016 </w:t>
      </w:r>
      <w:r w:rsidRPr="003F0D10">
        <w:rPr>
          <w:rFonts w:cstheme="minorHAnsi"/>
          <w:sz w:val="20"/>
        </w:rPr>
        <w:t xml:space="preserve">r. poz.  </w:t>
      </w:r>
      <w:r>
        <w:rPr>
          <w:rFonts w:cstheme="minorHAnsi"/>
          <w:sz w:val="20"/>
        </w:rPr>
        <w:t>1167 .</w:t>
      </w:r>
    </w:p>
    <w:p w14:paraId="0B43C7F5" w14:textId="77777777" w:rsidR="00FA58C9" w:rsidRPr="00A843F3" w:rsidRDefault="00FA58C9" w:rsidP="00FA58C9">
      <w:pPr>
        <w:pStyle w:val="Akapitzlist"/>
        <w:numPr>
          <w:ilvl w:val="0"/>
          <w:numId w:val="6"/>
        </w:numPr>
        <w:spacing w:after="160" w:line="276" w:lineRule="auto"/>
        <w:rPr>
          <w:rFonts w:cstheme="minorHAnsi"/>
          <w:sz w:val="20"/>
        </w:rPr>
      </w:pPr>
      <w:r w:rsidRPr="00A843F3">
        <w:rPr>
          <w:sz w:val="20"/>
        </w:rPr>
        <w:t>Ustawa z dnia 5 września 2016 r. o usługach zaufania oraz identyfikacji elektronicznej (</w:t>
      </w:r>
      <w:hyperlink r:id="rId13" w:history="1">
        <w:r w:rsidRPr="00A843F3">
          <w:rPr>
            <w:sz w:val="20"/>
          </w:rPr>
          <w:t>Dz.U. 2016 nr 0 poz. 1579</w:t>
        </w:r>
      </w:hyperlink>
      <w:r w:rsidRPr="00A843F3">
        <w:rPr>
          <w:sz w:val="20"/>
        </w:rPr>
        <w:t>)</w:t>
      </w:r>
      <w:r>
        <w:rPr>
          <w:sz w:val="20"/>
        </w:rPr>
        <w:t>.</w:t>
      </w:r>
    </w:p>
    <w:p w14:paraId="425AAC6A" w14:textId="3B36D600" w:rsidR="00FA58C9" w:rsidRPr="001036C3" w:rsidRDefault="00FA58C9" w:rsidP="00FA58C9">
      <w:pPr>
        <w:pStyle w:val="Akapitzlist"/>
        <w:numPr>
          <w:ilvl w:val="0"/>
          <w:numId w:val="6"/>
        </w:numPr>
        <w:spacing w:after="160" w:line="276" w:lineRule="auto"/>
        <w:rPr>
          <w:rFonts w:cstheme="minorHAnsi"/>
          <w:strike/>
          <w:sz w:val="20"/>
        </w:rPr>
      </w:pPr>
      <w:r w:rsidRPr="00A843F3">
        <w:rPr>
          <w:rFonts w:cstheme="minorHAnsi"/>
          <w:sz w:val="20"/>
        </w:rPr>
        <w:t>Ustawa z dnia 6 września 2001 r. o dostępie do informacji publicznej (Dz. U. 2001 r. Nr 112 poz. 1198 z</w:t>
      </w:r>
      <w:r w:rsidR="00FC19B4">
        <w:rPr>
          <w:rFonts w:cstheme="minorHAnsi"/>
          <w:sz w:val="20"/>
        </w:rPr>
        <w:t> </w:t>
      </w:r>
      <w:proofErr w:type="spellStart"/>
      <w:r w:rsidRPr="00A843F3">
        <w:rPr>
          <w:rFonts w:cstheme="minorHAnsi"/>
          <w:sz w:val="20"/>
        </w:rPr>
        <w:t>późn</w:t>
      </w:r>
      <w:proofErr w:type="spellEnd"/>
      <w:r w:rsidRPr="00A843F3">
        <w:rPr>
          <w:rFonts w:cstheme="minorHAnsi"/>
          <w:sz w:val="20"/>
        </w:rPr>
        <w:t xml:space="preserve">. zm.). </w:t>
      </w:r>
    </w:p>
    <w:p w14:paraId="2B953101" w14:textId="77777777" w:rsidR="00FA58C9" w:rsidRPr="003F0D10" w:rsidRDefault="00FA58C9" w:rsidP="00FA58C9">
      <w:pPr>
        <w:pStyle w:val="Akapitzlist"/>
        <w:numPr>
          <w:ilvl w:val="0"/>
          <w:numId w:val="6"/>
        </w:numPr>
        <w:spacing w:after="160" w:line="276" w:lineRule="auto"/>
        <w:rPr>
          <w:rFonts w:cstheme="minorHAnsi"/>
          <w:sz w:val="20"/>
        </w:rPr>
      </w:pPr>
      <w:r w:rsidRPr="003F0D10">
        <w:rPr>
          <w:rFonts w:cstheme="minorHAnsi"/>
          <w:sz w:val="20"/>
        </w:rPr>
        <w:t>Rozporządzenie Ministra Spraw Wewnętrznych i Administracji z dnia 18 stycznia 2007 r. w sprawie Biuletynu Informacji Publicznej (Dz. U. 2007 r. Nr 10 poz. 68).</w:t>
      </w:r>
    </w:p>
    <w:p w14:paraId="1585CCAE" w14:textId="77777777" w:rsidR="00FA58C9" w:rsidRPr="00B600DF" w:rsidRDefault="00FA58C9" w:rsidP="00FA58C9">
      <w:pPr>
        <w:pStyle w:val="Akapitzlist"/>
        <w:numPr>
          <w:ilvl w:val="0"/>
          <w:numId w:val="6"/>
        </w:numPr>
        <w:spacing w:after="160" w:line="276" w:lineRule="auto"/>
        <w:rPr>
          <w:rFonts w:cstheme="minorHAnsi"/>
          <w:sz w:val="20"/>
        </w:rPr>
      </w:pPr>
      <w:r w:rsidRPr="00B600DF">
        <w:rPr>
          <w:rFonts w:cstheme="minorHAnsi"/>
          <w:bCs/>
          <w:sz w:val="20"/>
        </w:rPr>
        <w:t>Rozporządzenie Parlamentu Europejskiego i Rady (UE) nr 910/2014 z dnia 23 lipca 2014 r. w sprawie identyfikacji elektronicznej i usług zaufania w odniesieniu do transakcji elektronicznych na rynku wewnętrznym oraz uchylające dyrektywę 1999/93/WE.</w:t>
      </w:r>
    </w:p>
    <w:p w14:paraId="4909F678" w14:textId="77777777" w:rsidR="00FA58C9" w:rsidRPr="00B600DF" w:rsidRDefault="00FA58C9" w:rsidP="00FA58C9">
      <w:pPr>
        <w:pStyle w:val="Akapitzlist"/>
        <w:numPr>
          <w:ilvl w:val="0"/>
          <w:numId w:val="6"/>
        </w:numPr>
        <w:spacing w:after="160" w:line="276" w:lineRule="auto"/>
        <w:rPr>
          <w:rFonts w:cstheme="minorHAnsi"/>
          <w:sz w:val="20"/>
        </w:rPr>
      </w:pPr>
      <w:r w:rsidRPr="00B600DF">
        <w:rPr>
          <w:rFonts w:cstheme="minorHAnsi"/>
          <w:sz w:val="20"/>
        </w:rPr>
        <w:t xml:space="preserve"> Rozporządzenie Ministra Cyfryzacji z dnia 5 października 2016 r. w sprawie profilu zaufanego elektronicznej platformy usług administracji publicznej (Dz.U. 2016 poz. 1633).</w:t>
      </w:r>
    </w:p>
    <w:p w14:paraId="1E412978" w14:textId="77777777" w:rsidR="00FA58C9" w:rsidRPr="003F0D10" w:rsidRDefault="00FA58C9" w:rsidP="00FA58C9">
      <w:pPr>
        <w:pStyle w:val="Akapitzlist"/>
        <w:numPr>
          <w:ilvl w:val="0"/>
          <w:numId w:val="6"/>
        </w:numPr>
        <w:spacing w:after="160" w:line="276" w:lineRule="auto"/>
        <w:rPr>
          <w:rFonts w:cstheme="minorHAnsi"/>
          <w:sz w:val="20"/>
        </w:rPr>
      </w:pPr>
      <w:r w:rsidRPr="003F0D10">
        <w:rPr>
          <w:rFonts w:cstheme="minorHAnsi"/>
          <w:sz w:val="20"/>
        </w:rPr>
        <w:t>Ustawa z dnia 18 lipca 2002 r. o świadczeniu usług drogą elektroniczną (</w:t>
      </w:r>
      <w:r>
        <w:rPr>
          <w:rFonts w:cstheme="minorHAnsi"/>
          <w:sz w:val="20"/>
        </w:rPr>
        <w:t xml:space="preserve"> </w:t>
      </w:r>
      <w:r w:rsidRPr="00B600DF">
        <w:rPr>
          <w:rFonts w:cstheme="minorHAnsi"/>
          <w:sz w:val="20"/>
        </w:rPr>
        <w:t>Dz.U. 2017 poz. 1219</w:t>
      </w:r>
      <w:r w:rsidRPr="003F0D10">
        <w:rPr>
          <w:rFonts w:cstheme="minorHAnsi"/>
          <w:sz w:val="20"/>
        </w:rPr>
        <w:t>).</w:t>
      </w:r>
    </w:p>
    <w:p w14:paraId="44E0AC32" w14:textId="77777777" w:rsidR="00FA58C9" w:rsidRPr="003F0D10" w:rsidRDefault="00FA58C9" w:rsidP="00FA58C9">
      <w:pPr>
        <w:pStyle w:val="Akapitzlist"/>
        <w:numPr>
          <w:ilvl w:val="0"/>
          <w:numId w:val="6"/>
        </w:numPr>
        <w:spacing w:after="160" w:line="276" w:lineRule="auto"/>
        <w:rPr>
          <w:rFonts w:cstheme="minorHAnsi"/>
          <w:sz w:val="20"/>
        </w:rPr>
      </w:pPr>
      <w:r w:rsidRPr="003F0D10">
        <w:rPr>
          <w:rFonts w:cstheme="minorHAnsi"/>
          <w:sz w:val="20"/>
        </w:rPr>
        <w:t>Ustawa z dnia 17 lutego 2005 r. o informatyzacji podmiotów realizujących zadania publiczne (</w:t>
      </w:r>
      <w:r>
        <w:rPr>
          <w:rFonts w:cstheme="minorHAnsi"/>
          <w:sz w:val="20"/>
        </w:rPr>
        <w:t xml:space="preserve"> </w:t>
      </w:r>
      <w:r w:rsidRPr="008A1676">
        <w:rPr>
          <w:rFonts w:cstheme="minorHAnsi"/>
          <w:sz w:val="20"/>
        </w:rPr>
        <w:t>Dz.U. 2017 poz. 570</w:t>
      </w:r>
      <w:r w:rsidRPr="003F0D10">
        <w:rPr>
          <w:rFonts w:cstheme="minorHAnsi"/>
          <w:sz w:val="20"/>
        </w:rPr>
        <w:t>).</w:t>
      </w:r>
    </w:p>
    <w:p w14:paraId="7A3ADE91" w14:textId="77777777" w:rsidR="00FA58C9" w:rsidRPr="003F0D10" w:rsidRDefault="00FA58C9" w:rsidP="00FA58C9">
      <w:pPr>
        <w:pStyle w:val="Akapitzlist"/>
        <w:numPr>
          <w:ilvl w:val="0"/>
          <w:numId w:val="6"/>
        </w:numPr>
        <w:spacing w:after="160" w:line="276" w:lineRule="auto"/>
        <w:rPr>
          <w:rFonts w:cstheme="minorHAnsi"/>
          <w:sz w:val="20"/>
        </w:rPr>
      </w:pPr>
      <w:r>
        <w:rPr>
          <w:rFonts w:cstheme="minorHAnsi"/>
          <w:sz w:val="20"/>
        </w:rPr>
        <w:t xml:space="preserve"> </w:t>
      </w:r>
      <w:r w:rsidRPr="009D4F14">
        <w:rPr>
          <w:rFonts w:cstheme="minorHAnsi"/>
          <w:sz w:val="20"/>
        </w:rPr>
        <w:t>Rozporządzenie Rady Ministrów z dnia 6 października 2016 r. zmieniające rozporządzenie w sprawie sposobu, zakresu i trybu udostępniania danych zgromadzonych w rejestrze publicznym (</w:t>
      </w:r>
      <w:hyperlink r:id="rId14" w:history="1">
        <w:r w:rsidRPr="009D4F14">
          <w:rPr>
            <w:rFonts w:cstheme="minorHAnsi"/>
            <w:sz w:val="20"/>
          </w:rPr>
          <w:t>Dz.U. 2016 nr 0 poz. 1634</w:t>
        </w:r>
      </w:hyperlink>
      <w:r w:rsidRPr="009D4F14">
        <w:rPr>
          <w:rFonts w:cstheme="minorHAnsi"/>
          <w:sz w:val="20"/>
        </w:rPr>
        <w:t>).</w:t>
      </w:r>
    </w:p>
    <w:p w14:paraId="3F7949CD" w14:textId="77777777" w:rsidR="00FA58C9" w:rsidRPr="003F0D10" w:rsidRDefault="00FA58C9" w:rsidP="00FA58C9">
      <w:pPr>
        <w:pStyle w:val="Akapitzlist"/>
        <w:numPr>
          <w:ilvl w:val="0"/>
          <w:numId w:val="6"/>
        </w:numPr>
        <w:spacing w:after="160" w:line="276" w:lineRule="auto"/>
        <w:rPr>
          <w:rFonts w:cstheme="minorHAnsi"/>
          <w:sz w:val="20"/>
        </w:rPr>
      </w:pPr>
      <w:r w:rsidRPr="003F0D10">
        <w:rPr>
          <w:rFonts w:cstheme="minorHAnsi"/>
          <w:sz w:val="20"/>
        </w:rPr>
        <w:t>Ustawa z dnia 10 stycznia 2014 r. o zmianie ustawy o informatyzacji działalności podmiotów realizujących zadania publiczne oraz niektórych innych ustaw (Dz. U. 2014 poz. 183).</w:t>
      </w:r>
    </w:p>
    <w:p w14:paraId="2B111152" w14:textId="77777777" w:rsidR="00FA58C9" w:rsidRPr="003F0D10" w:rsidRDefault="00FA58C9" w:rsidP="00FA58C9">
      <w:pPr>
        <w:pStyle w:val="Akapitzlist"/>
        <w:numPr>
          <w:ilvl w:val="0"/>
          <w:numId w:val="6"/>
        </w:numPr>
        <w:spacing w:after="160" w:line="276" w:lineRule="auto"/>
        <w:rPr>
          <w:rFonts w:cstheme="minorHAnsi"/>
          <w:sz w:val="20"/>
        </w:rPr>
      </w:pPr>
      <w:r w:rsidRPr="003F0D10">
        <w:rPr>
          <w:rFonts w:cstheme="minorHAnsi"/>
          <w:sz w:val="20"/>
        </w:rPr>
        <w:t>Rozporządzenie Rady Ministrów z dnia 12 kwietnia 2012 r.</w:t>
      </w:r>
      <w:r>
        <w:rPr>
          <w:rFonts w:cstheme="minorHAnsi"/>
          <w:sz w:val="20"/>
        </w:rPr>
        <w:t xml:space="preserve"> </w:t>
      </w:r>
      <w:r w:rsidRPr="003F0D10">
        <w:rPr>
          <w:rFonts w:cstheme="minorHAnsi"/>
          <w:sz w:val="20"/>
        </w:rPr>
        <w:t>w sprawie Krajowych Ram Interoperacyjności, minimalnych wymagań dla rejestrów publicznych i wymiany informacji w postaci elektronicznej oraz minimalnych wymagań dla systemów teleinformatycznych (Dz.U. z 2012 r., poz. 526</w:t>
      </w:r>
      <w:r>
        <w:rPr>
          <w:rFonts w:cstheme="minorHAnsi"/>
          <w:sz w:val="20"/>
        </w:rPr>
        <w:t xml:space="preserve"> z </w:t>
      </w:r>
      <w:proofErr w:type="spellStart"/>
      <w:r>
        <w:rPr>
          <w:rFonts w:cstheme="minorHAnsi"/>
          <w:sz w:val="20"/>
        </w:rPr>
        <w:t>późn</w:t>
      </w:r>
      <w:proofErr w:type="spellEnd"/>
      <w:r>
        <w:rPr>
          <w:rFonts w:cstheme="minorHAnsi"/>
          <w:sz w:val="20"/>
        </w:rPr>
        <w:t>. zm.</w:t>
      </w:r>
      <w:r w:rsidRPr="003F0D10">
        <w:rPr>
          <w:rFonts w:cstheme="minorHAnsi"/>
          <w:sz w:val="20"/>
        </w:rPr>
        <w:t>)</w:t>
      </w:r>
      <w:r w:rsidRPr="009D4F14">
        <w:rPr>
          <w:rFonts w:cstheme="minorHAnsi"/>
          <w:sz w:val="20"/>
        </w:rPr>
        <w:t xml:space="preserve">. </w:t>
      </w:r>
    </w:p>
    <w:p w14:paraId="48D23415" w14:textId="77777777" w:rsidR="00FA58C9" w:rsidRPr="003F0D10" w:rsidRDefault="00FA58C9" w:rsidP="00FA58C9">
      <w:pPr>
        <w:pStyle w:val="Akapitzlist"/>
        <w:numPr>
          <w:ilvl w:val="0"/>
          <w:numId w:val="6"/>
        </w:numPr>
        <w:spacing w:after="160" w:line="276" w:lineRule="auto"/>
        <w:rPr>
          <w:rFonts w:cstheme="minorHAnsi"/>
          <w:sz w:val="20"/>
        </w:rPr>
      </w:pPr>
      <w:r>
        <w:rPr>
          <w:rFonts w:cstheme="minorHAnsi"/>
          <w:sz w:val="20"/>
        </w:rPr>
        <w:t xml:space="preserve"> </w:t>
      </w:r>
      <w:r w:rsidRPr="009D4F14">
        <w:rPr>
          <w:rFonts w:cstheme="minorHAnsi"/>
          <w:sz w:val="20"/>
        </w:rPr>
        <w:t xml:space="preserve">Rozporządzenie Prezesa Rady Ministrów z dnia 8 maja 2014 r. zmieniające rozporządzenie w sprawie sporządzania pism w formie dokumentów elektronicznych, doręczania dokumentów elektronicznych oraz udostępniania formularzy, wzorów i kopii dokumentów elektronicznych (Dz.U. 2014 poz. 590). </w:t>
      </w:r>
    </w:p>
    <w:p w14:paraId="4324D36F" w14:textId="77777777" w:rsidR="00FA58C9" w:rsidRPr="003F0D10" w:rsidRDefault="00FA58C9" w:rsidP="00FA58C9">
      <w:pPr>
        <w:pStyle w:val="Akapitzlist"/>
        <w:numPr>
          <w:ilvl w:val="0"/>
          <w:numId w:val="6"/>
        </w:numPr>
        <w:spacing w:after="160" w:line="276" w:lineRule="auto"/>
        <w:rPr>
          <w:rFonts w:cstheme="minorHAnsi"/>
          <w:sz w:val="20"/>
        </w:rPr>
      </w:pPr>
      <w:r>
        <w:rPr>
          <w:rFonts w:cstheme="minorHAnsi"/>
          <w:sz w:val="20"/>
        </w:rPr>
        <w:t xml:space="preserve"> </w:t>
      </w:r>
      <w:r w:rsidRPr="003F0D10">
        <w:rPr>
          <w:rFonts w:cstheme="minorHAnsi"/>
          <w:sz w:val="20"/>
        </w:rPr>
        <w:t>Rozporządzenie Ministra Administracji i Cyfryzacji w sprawie wzoru i sposobu prowadzenia metryki sprawy z dnia 6 marca 2012 r. (Dz.U. z 2012 r. poz. 250). lub innymi, które zastąpią ww. w dniu wdrożenia rozwiązania.</w:t>
      </w:r>
    </w:p>
    <w:p w14:paraId="76D01FF0" w14:textId="77777777" w:rsidR="00FA58C9" w:rsidRPr="003F0D10" w:rsidRDefault="00FA58C9" w:rsidP="00FA58C9">
      <w:pPr>
        <w:pStyle w:val="Akapitzlist"/>
        <w:numPr>
          <w:ilvl w:val="0"/>
          <w:numId w:val="6"/>
        </w:numPr>
        <w:spacing w:after="160" w:line="276" w:lineRule="auto"/>
        <w:rPr>
          <w:rFonts w:cstheme="minorHAnsi"/>
          <w:sz w:val="20"/>
        </w:rPr>
      </w:pPr>
      <w:r w:rsidRPr="003F0D10">
        <w:rPr>
          <w:rFonts w:cstheme="minorHAnsi"/>
          <w:sz w:val="20"/>
        </w:rPr>
        <w:t>Ustawa o finansach publicznych z dnia 27 sierpnia 2009 r. (</w:t>
      </w:r>
      <w:r w:rsidRPr="00EF1955">
        <w:rPr>
          <w:rFonts w:cstheme="minorHAnsi"/>
          <w:sz w:val="20"/>
        </w:rPr>
        <w:t>Dz.U. 2016 poz. 1870</w:t>
      </w:r>
      <w:r w:rsidRPr="003F0D10">
        <w:rPr>
          <w:rFonts w:cstheme="minorHAnsi"/>
          <w:sz w:val="20"/>
        </w:rPr>
        <w:t xml:space="preserve"> z </w:t>
      </w:r>
      <w:proofErr w:type="spellStart"/>
      <w:r w:rsidRPr="003F0D10">
        <w:rPr>
          <w:rFonts w:cstheme="minorHAnsi"/>
          <w:sz w:val="20"/>
        </w:rPr>
        <w:t>późn</w:t>
      </w:r>
      <w:proofErr w:type="spellEnd"/>
      <w:r w:rsidRPr="003F0D10">
        <w:rPr>
          <w:rFonts w:cstheme="minorHAnsi"/>
          <w:sz w:val="20"/>
        </w:rPr>
        <w:t>. zm.).</w:t>
      </w:r>
    </w:p>
    <w:p w14:paraId="2966397E" w14:textId="77777777" w:rsidR="00FA58C9" w:rsidRPr="003F0D10" w:rsidRDefault="00FA58C9" w:rsidP="00FA58C9">
      <w:pPr>
        <w:pStyle w:val="Akapitzlist"/>
        <w:numPr>
          <w:ilvl w:val="0"/>
          <w:numId w:val="6"/>
        </w:numPr>
        <w:spacing w:after="160" w:line="276" w:lineRule="auto"/>
        <w:rPr>
          <w:rFonts w:cstheme="minorHAnsi"/>
          <w:sz w:val="20"/>
        </w:rPr>
      </w:pPr>
      <w:r w:rsidRPr="003F0D10">
        <w:rPr>
          <w:rFonts w:cstheme="minorHAnsi"/>
          <w:sz w:val="20"/>
        </w:rPr>
        <w:lastRenderedPageBreak/>
        <w:t>Ustawa o funduszu sołeckim z dnia 21 lutego 2014 r. (Dz. U. 2014 poz. 301).</w:t>
      </w:r>
    </w:p>
    <w:p w14:paraId="19803649" w14:textId="4D900356" w:rsidR="000946CB" w:rsidRPr="003F0D10" w:rsidRDefault="000946CB" w:rsidP="003F0D10">
      <w:pPr>
        <w:spacing w:line="276" w:lineRule="auto"/>
        <w:rPr>
          <w:sz w:val="20"/>
        </w:rPr>
      </w:pPr>
      <w:r w:rsidRPr="003F0D10">
        <w:rPr>
          <w:sz w:val="20"/>
        </w:rPr>
        <w:t>W szczególności systemy muszą być zgodne z rozporządzeniem Rady Ministrów z dnia 12 kwietnia 2012 r. w</w:t>
      </w:r>
      <w:r w:rsidR="00FC19B4">
        <w:rPr>
          <w:sz w:val="20"/>
        </w:rPr>
        <w:t> </w:t>
      </w:r>
      <w:r w:rsidRPr="003F0D10">
        <w:rPr>
          <w:sz w:val="20"/>
        </w:rPr>
        <w:t>sprawie Krajowych Ram Interoperacyjności, minimalnych wymagań dla rejestrów publicznych i wymiany informacji w postaci elektronicznej oraz minimalnych wymagań dla systemów teleinformatycznych (Dz.U. 2012 poz. 526 z</w:t>
      </w:r>
      <w:r w:rsidR="00FC19B4">
        <w:rPr>
          <w:sz w:val="20"/>
        </w:rPr>
        <w:t> </w:t>
      </w:r>
      <w:proofErr w:type="spellStart"/>
      <w:r w:rsidRPr="003F0D10">
        <w:rPr>
          <w:sz w:val="20"/>
        </w:rPr>
        <w:t>późn</w:t>
      </w:r>
      <w:proofErr w:type="spellEnd"/>
      <w:r w:rsidRPr="003F0D10">
        <w:rPr>
          <w:sz w:val="20"/>
        </w:rPr>
        <w:t>. zm.). w szczególności Rozdział IV opisujący minimalne wymagania dla systemów teleinformatycznych. Pakiet oprogramowania powinien m.in.:</w:t>
      </w:r>
    </w:p>
    <w:p w14:paraId="66AF4404" w14:textId="77777777" w:rsidR="000946CB" w:rsidRPr="003F0D10" w:rsidRDefault="000946CB" w:rsidP="00816E20">
      <w:pPr>
        <w:pStyle w:val="Akapitzlist"/>
        <w:numPr>
          <w:ilvl w:val="0"/>
          <w:numId w:val="2"/>
        </w:numPr>
        <w:spacing w:line="276" w:lineRule="auto"/>
        <w:rPr>
          <w:sz w:val="20"/>
        </w:rPr>
      </w:pPr>
      <w:r w:rsidRPr="003F0D10">
        <w:rPr>
          <w:sz w:val="20"/>
        </w:rPr>
        <w:t>Zapewniać odpowiednią wydajność, niezawodność a także uwzględniać charakter działalności Jednostki Samorządu Terytorialnego.</w:t>
      </w:r>
    </w:p>
    <w:p w14:paraId="6CD141D0" w14:textId="77777777" w:rsidR="000946CB" w:rsidRPr="003F0D10" w:rsidRDefault="000946CB" w:rsidP="00816E20">
      <w:pPr>
        <w:pStyle w:val="Akapitzlist"/>
        <w:numPr>
          <w:ilvl w:val="0"/>
          <w:numId w:val="2"/>
        </w:numPr>
        <w:spacing w:line="276" w:lineRule="auto"/>
        <w:rPr>
          <w:sz w:val="20"/>
        </w:rPr>
      </w:pPr>
      <w:r w:rsidRPr="003F0D10">
        <w:rPr>
          <w:sz w:val="20"/>
        </w:rPr>
        <w:t xml:space="preserve">Mieć możliwość wymiany danych z innymi systemami teleinformatycznymi za pomocą protokołów komunikacyjnych i szyfrujących. </w:t>
      </w:r>
    </w:p>
    <w:p w14:paraId="32D6CC23" w14:textId="77777777" w:rsidR="000946CB" w:rsidRPr="003F0D10" w:rsidRDefault="000946CB" w:rsidP="00816E20">
      <w:pPr>
        <w:pStyle w:val="Akapitzlist"/>
        <w:numPr>
          <w:ilvl w:val="0"/>
          <w:numId w:val="2"/>
        </w:numPr>
        <w:spacing w:line="276" w:lineRule="auto"/>
        <w:rPr>
          <w:sz w:val="20"/>
        </w:rPr>
      </w:pPr>
      <w:r w:rsidRPr="003F0D10">
        <w:rPr>
          <w:sz w:val="20"/>
        </w:rPr>
        <w:t xml:space="preserve">W wysyłanych dokumentach w drodze teletransmisji mieć możliwość wymiany znaków wg standardu </w:t>
      </w:r>
      <w:proofErr w:type="spellStart"/>
      <w:r w:rsidRPr="003F0D10">
        <w:rPr>
          <w:sz w:val="20"/>
        </w:rPr>
        <w:t>Unicode</w:t>
      </w:r>
      <w:proofErr w:type="spellEnd"/>
      <w:r w:rsidRPr="003F0D10">
        <w:rPr>
          <w:sz w:val="20"/>
        </w:rPr>
        <w:t xml:space="preserve"> UTF-8.</w:t>
      </w:r>
    </w:p>
    <w:p w14:paraId="7562330D" w14:textId="211D1B00" w:rsidR="000946CB" w:rsidRPr="003F0D10" w:rsidRDefault="000946CB" w:rsidP="00816E20">
      <w:pPr>
        <w:pStyle w:val="Akapitzlist"/>
        <w:numPr>
          <w:ilvl w:val="0"/>
          <w:numId w:val="2"/>
        </w:numPr>
        <w:spacing w:line="276" w:lineRule="auto"/>
        <w:rPr>
          <w:sz w:val="20"/>
        </w:rPr>
      </w:pPr>
      <w:r w:rsidRPr="003F0D10">
        <w:rPr>
          <w:sz w:val="20"/>
        </w:rPr>
        <w:t>Umożliwiać udostępnienie zasobów informacyjnych co najmniej w jednym z formatów wymienionych w</w:t>
      </w:r>
      <w:r w:rsidR="00FC19B4">
        <w:rPr>
          <w:sz w:val="20"/>
        </w:rPr>
        <w:t> </w:t>
      </w:r>
      <w:r w:rsidRPr="003F0D10">
        <w:rPr>
          <w:sz w:val="20"/>
        </w:rPr>
        <w:t>Załączniku nr 2 do ww. rozporządzenia.</w:t>
      </w:r>
    </w:p>
    <w:p w14:paraId="534D7FD8" w14:textId="73C6AC1A" w:rsidR="000946CB" w:rsidRPr="003F0D10" w:rsidRDefault="000946CB" w:rsidP="00816E20">
      <w:pPr>
        <w:pStyle w:val="Akapitzlist"/>
        <w:numPr>
          <w:ilvl w:val="0"/>
          <w:numId w:val="2"/>
        </w:numPr>
        <w:spacing w:line="276" w:lineRule="auto"/>
        <w:rPr>
          <w:sz w:val="20"/>
        </w:rPr>
      </w:pPr>
      <w:r w:rsidRPr="003F0D10">
        <w:rPr>
          <w:sz w:val="20"/>
        </w:rPr>
        <w:t xml:space="preserve">Mieć dostosowany </w:t>
      </w:r>
      <w:r w:rsidR="00B02E99">
        <w:rPr>
          <w:sz w:val="20"/>
        </w:rPr>
        <w:t>platforma</w:t>
      </w:r>
      <w:r w:rsidRPr="003F0D10">
        <w:rPr>
          <w:sz w:val="20"/>
        </w:rPr>
        <w:t xml:space="preserve"> prezentujący dane dla interesantów zgodnie z wymaganiami WCAG 2.0 w</w:t>
      </w:r>
      <w:r w:rsidR="00FC19B4">
        <w:rPr>
          <w:sz w:val="20"/>
        </w:rPr>
        <w:t> </w:t>
      </w:r>
      <w:r w:rsidRPr="003F0D10">
        <w:rPr>
          <w:sz w:val="20"/>
        </w:rPr>
        <w:t xml:space="preserve">zakresie zgodnym z ww. rozporządzeniem. </w:t>
      </w:r>
    </w:p>
    <w:p w14:paraId="5F2E60B3" w14:textId="77777777" w:rsidR="000946CB" w:rsidRPr="003F0D10" w:rsidRDefault="000946CB" w:rsidP="00816E20">
      <w:pPr>
        <w:pStyle w:val="Akapitzlist"/>
        <w:numPr>
          <w:ilvl w:val="0"/>
          <w:numId w:val="2"/>
        </w:numPr>
        <w:spacing w:line="276" w:lineRule="auto"/>
        <w:rPr>
          <w:sz w:val="20"/>
        </w:rPr>
      </w:pPr>
      <w:r w:rsidRPr="003F0D10">
        <w:rPr>
          <w:sz w:val="20"/>
        </w:rPr>
        <w:t>Mieć możliwość tworzenia tzw. logów czyli zapisów w dziennikach systemu informacji pozwalających na m.in. rozliczalność i autentyczność informacji.</w:t>
      </w:r>
    </w:p>
    <w:p w14:paraId="1140AE10" w14:textId="77777777" w:rsidR="000946CB" w:rsidRPr="003F0D10" w:rsidRDefault="000946CB" w:rsidP="003F0D10">
      <w:pPr>
        <w:spacing w:line="276" w:lineRule="auto"/>
        <w:rPr>
          <w:sz w:val="20"/>
        </w:rPr>
      </w:pPr>
    </w:p>
    <w:p w14:paraId="79625907" w14:textId="77777777" w:rsidR="000946CB" w:rsidRPr="003F0D10" w:rsidRDefault="000946CB" w:rsidP="003F0D10">
      <w:pPr>
        <w:spacing w:line="276" w:lineRule="auto"/>
        <w:rPr>
          <w:sz w:val="20"/>
        </w:rPr>
      </w:pPr>
      <w:r w:rsidRPr="003F0D10">
        <w:rPr>
          <w:sz w:val="20"/>
        </w:rPr>
        <w:t>Wszystkie dostarczone systemy teleinformatyczne muszą zapewniać bezpieczeństwo przetwarzanych danych określonych odpowiednimi przepisami. W szczególności zapewnione zostaną wymagania Rozporządzenia Ministra Spraw Wewnętrznych i Administracji z dnia 29 kwietnia 2004 r. w sprawie dokumentacji przetwarzania danych osobowych oraz warunków technicznych i organizacyjnych, jakim powinny odpowiadać urządzenia i systemy informatyczne służące do przetwarzania danych osobowych. W zakresie przetwarzanych danych osobowych wymagania określone  w § 7 ust. 1 ww. rozporządzenia muszą zostać spełnione poprzez:</w:t>
      </w:r>
    </w:p>
    <w:p w14:paraId="4CFE4ABE" w14:textId="77777777" w:rsidR="000946CB" w:rsidRPr="003F0D10" w:rsidRDefault="000946CB" w:rsidP="00816E20">
      <w:pPr>
        <w:pStyle w:val="Akapitzlist"/>
        <w:numPr>
          <w:ilvl w:val="0"/>
          <w:numId w:val="2"/>
        </w:numPr>
        <w:spacing w:line="276" w:lineRule="auto"/>
        <w:rPr>
          <w:sz w:val="20"/>
        </w:rPr>
      </w:pPr>
      <w:r w:rsidRPr="003F0D10">
        <w:rPr>
          <w:sz w:val="20"/>
        </w:rPr>
        <w:t>Określenie daty pierwszego wprowadzenia danych do systemu. Każde wejście do systemu będzie logowane, login użytkownika jest zapisywany w przypadku wprowadzenia danych wrażliwych, jak również ich modyfikacji.</w:t>
      </w:r>
    </w:p>
    <w:p w14:paraId="528635C3" w14:textId="77777777" w:rsidR="000946CB" w:rsidRPr="003F0D10" w:rsidRDefault="000946CB" w:rsidP="00816E20">
      <w:pPr>
        <w:pStyle w:val="Akapitzlist"/>
        <w:numPr>
          <w:ilvl w:val="0"/>
          <w:numId w:val="2"/>
        </w:numPr>
        <w:spacing w:line="276" w:lineRule="auto"/>
        <w:rPr>
          <w:sz w:val="20"/>
        </w:rPr>
      </w:pPr>
      <w:r w:rsidRPr="003F0D10">
        <w:rPr>
          <w:sz w:val="20"/>
        </w:rPr>
        <w:t xml:space="preserve">Odnotowanie identyfikatora użytkownika wprowadzającego dane osobowe do systemu. </w:t>
      </w:r>
    </w:p>
    <w:p w14:paraId="01C95269" w14:textId="77777777" w:rsidR="000946CB" w:rsidRPr="003F0D10" w:rsidRDefault="000946CB" w:rsidP="00816E20">
      <w:pPr>
        <w:pStyle w:val="Akapitzlist"/>
        <w:numPr>
          <w:ilvl w:val="0"/>
          <w:numId w:val="2"/>
        </w:numPr>
        <w:spacing w:line="276" w:lineRule="auto"/>
        <w:rPr>
          <w:sz w:val="20"/>
        </w:rPr>
      </w:pPr>
      <w:r w:rsidRPr="003F0D10">
        <w:rPr>
          <w:sz w:val="20"/>
        </w:rPr>
        <w:t xml:space="preserve">Odnotowanie informacji o odbiorcach w rozumieniu art. 7 pkt. 6 ustawy, którym dane osobowe zostały udostępnione, dacie i zakresie tego udostępnienia. </w:t>
      </w:r>
    </w:p>
    <w:p w14:paraId="236B2E15" w14:textId="77777777" w:rsidR="000946CB" w:rsidRPr="003F0D10" w:rsidRDefault="000946CB" w:rsidP="003F0D10">
      <w:pPr>
        <w:spacing w:line="276" w:lineRule="auto"/>
        <w:rPr>
          <w:sz w:val="20"/>
        </w:rPr>
      </w:pPr>
    </w:p>
    <w:p w14:paraId="61D3AE5A" w14:textId="77777777" w:rsidR="000946CB" w:rsidRPr="003F0D10" w:rsidRDefault="000946CB" w:rsidP="003F0D10">
      <w:pPr>
        <w:spacing w:line="276" w:lineRule="auto"/>
        <w:rPr>
          <w:sz w:val="20"/>
        </w:rPr>
      </w:pPr>
      <w:r w:rsidRPr="003F0D10">
        <w:rPr>
          <w:sz w:val="20"/>
        </w:rPr>
        <w:t>W zakresie wymagań określonych w § 7 ust. 2 ww. rozporządzenia zostaną spełnione wymagania poprzez:</w:t>
      </w:r>
    </w:p>
    <w:p w14:paraId="10D4918F" w14:textId="77777777" w:rsidR="000946CB" w:rsidRPr="003F0D10" w:rsidRDefault="000946CB" w:rsidP="00816E20">
      <w:pPr>
        <w:pStyle w:val="Akapitzlist"/>
        <w:numPr>
          <w:ilvl w:val="0"/>
          <w:numId w:val="2"/>
        </w:numPr>
        <w:spacing w:line="276" w:lineRule="auto"/>
        <w:rPr>
          <w:sz w:val="20"/>
        </w:rPr>
      </w:pPr>
      <w:r w:rsidRPr="003F0D10">
        <w:rPr>
          <w:sz w:val="20"/>
        </w:rPr>
        <w:t>Odnotowanie informacji, o których mowa w ust. 1 pkt 1 i 2, w sposób automatyczny po zatwierdzeniu przez użytkownika operacji wprowadzenia danych</w:t>
      </w:r>
    </w:p>
    <w:p w14:paraId="45E0CCC7" w14:textId="65204060" w:rsidR="000946CB" w:rsidRPr="003F0D10" w:rsidRDefault="000946CB" w:rsidP="00816E20">
      <w:pPr>
        <w:pStyle w:val="Akapitzlist"/>
        <w:numPr>
          <w:ilvl w:val="0"/>
          <w:numId w:val="2"/>
        </w:numPr>
        <w:spacing w:line="276" w:lineRule="auto"/>
        <w:rPr>
          <w:sz w:val="20"/>
        </w:rPr>
      </w:pPr>
      <w:r w:rsidRPr="003F0D10">
        <w:rPr>
          <w:sz w:val="20"/>
        </w:rPr>
        <w:t>Zapewnienie dla każdej osoby, której dane osobowe są przetwarzane w systemie informatycznym, sporządzenia i wydrukowania raportu zawierającego w powszechnie zrozumiałej formie informacji, o</w:t>
      </w:r>
      <w:r w:rsidR="008B52C0">
        <w:rPr>
          <w:sz w:val="20"/>
        </w:rPr>
        <w:t> </w:t>
      </w:r>
      <w:r w:rsidRPr="003F0D10">
        <w:rPr>
          <w:sz w:val="20"/>
        </w:rPr>
        <w:t>których mowa w ust.1.</w:t>
      </w:r>
    </w:p>
    <w:p w14:paraId="5C1CC01D" w14:textId="77777777" w:rsidR="000946CB" w:rsidRPr="003F0D10" w:rsidRDefault="000946CB" w:rsidP="003F0D10">
      <w:pPr>
        <w:spacing w:line="276" w:lineRule="auto"/>
        <w:rPr>
          <w:sz w:val="20"/>
        </w:rPr>
      </w:pPr>
    </w:p>
    <w:p w14:paraId="5602FFDC" w14:textId="1C49AE51" w:rsidR="000946CB" w:rsidRPr="003F0D10" w:rsidDel="00AA2B12" w:rsidRDefault="000946CB" w:rsidP="003F0D10">
      <w:pPr>
        <w:spacing w:line="276" w:lineRule="auto"/>
        <w:rPr>
          <w:del w:id="6" w:author="Autor"/>
          <w:sz w:val="20"/>
        </w:rPr>
      </w:pPr>
      <w:del w:id="7" w:author="Autor">
        <w:r w:rsidRPr="003F0D10" w:rsidDel="00AA2B12">
          <w:rPr>
            <w:sz w:val="20"/>
          </w:rPr>
          <w:delText>W zakresie wymagań opisanych w § 7 ust. 4 ww. rozporządzenia określone wymagania będą realizowane w</w:delText>
        </w:r>
        <w:r w:rsidR="008B52C0" w:rsidDel="00AA2B12">
          <w:rPr>
            <w:sz w:val="20"/>
          </w:rPr>
          <w:delText> </w:delText>
        </w:r>
        <w:r w:rsidRPr="003F0D10" w:rsidDel="00AA2B12">
          <w:rPr>
            <w:sz w:val="20"/>
          </w:rPr>
          <w:delText>kartotece osób dla wszystkich podsystemów dostarczanego oprogramowania.</w:delText>
        </w:r>
      </w:del>
    </w:p>
    <w:p w14:paraId="4C1E8745" w14:textId="77777777" w:rsidR="000946CB" w:rsidRPr="003F0D10" w:rsidRDefault="000946CB" w:rsidP="003F0D10">
      <w:pPr>
        <w:spacing w:line="276" w:lineRule="auto"/>
        <w:rPr>
          <w:sz w:val="20"/>
        </w:rPr>
      </w:pPr>
      <w:bookmarkStart w:id="8" w:name="_GoBack"/>
      <w:bookmarkEnd w:id="8"/>
    </w:p>
    <w:p w14:paraId="4A382E91" w14:textId="77777777" w:rsidR="000946CB" w:rsidRPr="003F0D10" w:rsidRDefault="000946CB" w:rsidP="003F0D10">
      <w:pPr>
        <w:spacing w:line="276" w:lineRule="auto"/>
        <w:rPr>
          <w:sz w:val="20"/>
        </w:rPr>
      </w:pPr>
      <w:r w:rsidRPr="003F0D10">
        <w:rPr>
          <w:sz w:val="20"/>
        </w:rPr>
        <w:t>W każdym z dostarczonych systemów wewnątrz urzędu muszą być stosowane metody i środki uwierzytelnienia oraz procedury związane z ich zarządzaniem i użytkowaniem:</w:t>
      </w:r>
    </w:p>
    <w:p w14:paraId="685F5BF9" w14:textId="77777777" w:rsidR="000946CB" w:rsidRPr="003F0D10" w:rsidRDefault="000946CB" w:rsidP="00816E20">
      <w:pPr>
        <w:pStyle w:val="Akapitzlist"/>
        <w:numPr>
          <w:ilvl w:val="0"/>
          <w:numId w:val="2"/>
        </w:numPr>
        <w:spacing w:line="276" w:lineRule="auto"/>
        <w:rPr>
          <w:sz w:val="20"/>
        </w:rPr>
      </w:pPr>
      <w:r w:rsidRPr="003F0D10">
        <w:rPr>
          <w:sz w:val="20"/>
        </w:rPr>
        <w:t>każdy z użytkowników loguje się do programu używając swojej nazwy oraz hasła,</w:t>
      </w:r>
    </w:p>
    <w:p w14:paraId="2D583D7E" w14:textId="77777777" w:rsidR="000946CB" w:rsidRPr="003F0D10" w:rsidRDefault="000946CB" w:rsidP="00816E20">
      <w:pPr>
        <w:pStyle w:val="Akapitzlist"/>
        <w:numPr>
          <w:ilvl w:val="0"/>
          <w:numId w:val="2"/>
        </w:numPr>
        <w:spacing w:line="276" w:lineRule="auto"/>
        <w:rPr>
          <w:sz w:val="20"/>
        </w:rPr>
      </w:pPr>
      <w:r w:rsidRPr="003F0D10">
        <w:rPr>
          <w:sz w:val="20"/>
        </w:rPr>
        <w:t>każdorazowo hasło jest weryfikowane w systemie,</w:t>
      </w:r>
    </w:p>
    <w:p w14:paraId="2D3BE30A" w14:textId="77777777" w:rsidR="000946CB" w:rsidRPr="003F0D10" w:rsidRDefault="000946CB" w:rsidP="00816E20">
      <w:pPr>
        <w:pStyle w:val="Akapitzlist"/>
        <w:numPr>
          <w:ilvl w:val="0"/>
          <w:numId w:val="2"/>
        </w:numPr>
        <w:spacing w:line="276" w:lineRule="auto"/>
        <w:rPr>
          <w:sz w:val="20"/>
        </w:rPr>
      </w:pPr>
      <w:r w:rsidRPr="003F0D10">
        <w:rPr>
          <w:sz w:val="20"/>
        </w:rPr>
        <w:t>po nieudanej próbie logowania może nastąpić blokada konta,</w:t>
      </w:r>
    </w:p>
    <w:p w14:paraId="6D81CF6C" w14:textId="77777777" w:rsidR="000946CB" w:rsidRPr="003F0D10" w:rsidRDefault="000946CB" w:rsidP="00816E20">
      <w:pPr>
        <w:pStyle w:val="Akapitzlist"/>
        <w:numPr>
          <w:ilvl w:val="0"/>
          <w:numId w:val="2"/>
        </w:numPr>
        <w:spacing w:line="276" w:lineRule="auto"/>
        <w:rPr>
          <w:sz w:val="20"/>
        </w:rPr>
      </w:pPr>
      <w:r w:rsidRPr="003F0D10">
        <w:rPr>
          <w:sz w:val="20"/>
        </w:rPr>
        <w:t>przed okresem podanego czasu ważności hasła użytkownicy są o tym informowani i mogą dokonać zmiany hasła.</w:t>
      </w:r>
    </w:p>
    <w:p w14:paraId="467502D8" w14:textId="77777777" w:rsidR="008B52C0" w:rsidRPr="003F0D10" w:rsidRDefault="008B52C0" w:rsidP="003F0D10">
      <w:pPr>
        <w:spacing w:line="276" w:lineRule="auto"/>
        <w:rPr>
          <w:rFonts w:cstheme="minorHAnsi"/>
          <w:b/>
          <w:sz w:val="20"/>
        </w:rPr>
      </w:pPr>
    </w:p>
    <w:p w14:paraId="0717C66A" w14:textId="5DA26A1D" w:rsidR="000946CB" w:rsidRPr="003F0D10" w:rsidRDefault="000946CB" w:rsidP="00865A53">
      <w:pPr>
        <w:pStyle w:val="Nagwek2"/>
        <w:numPr>
          <w:ilvl w:val="0"/>
          <w:numId w:val="22"/>
        </w:numPr>
        <w:spacing w:line="276" w:lineRule="auto"/>
        <w:rPr>
          <w:sz w:val="20"/>
        </w:rPr>
      </w:pPr>
      <w:bookmarkStart w:id="9" w:name="_Toc488182150"/>
      <w:r w:rsidRPr="003F0D10">
        <w:rPr>
          <w:sz w:val="20"/>
        </w:rPr>
        <w:t>Ogólne wymogi związane z dostępnością treści</w:t>
      </w:r>
      <w:r w:rsidR="00CB1DB1">
        <w:rPr>
          <w:sz w:val="20"/>
        </w:rPr>
        <w:t>.</w:t>
      </w:r>
      <w:bookmarkEnd w:id="9"/>
    </w:p>
    <w:p w14:paraId="7CAB3511" w14:textId="77777777" w:rsidR="00091A06" w:rsidRDefault="00091A06" w:rsidP="003F0D10">
      <w:pPr>
        <w:spacing w:line="276" w:lineRule="auto"/>
        <w:rPr>
          <w:rFonts w:cstheme="minorHAnsi"/>
          <w:sz w:val="20"/>
        </w:rPr>
      </w:pPr>
    </w:p>
    <w:p w14:paraId="36237320" w14:textId="4F1FC01D" w:rsidR="000946CB" w:rsidRPr="003F0D10" w:rsidRDefault="000946CB" w:rsidP="003F0D10">
      <w:pPr>
        <w:spacing w:line="276" w:lineRule="auto"/>
        <w:rPr>
          <w:rFonts w:cstheme="minorHAnsi"/>
          <w:sz w:val="20"/>
        </w:rPr>
      </w:pPr>
      <w:r w:rsidRPr="003F0D10">
        <w:rPr>
          <w:rFonts w:cstheme="minorHAnsi"/>
          <w:sz w:val="20"/>
        </w:rPr>
        <w:lastRenderedPageBreak/>
        <w:t xml:space="preserve">Wszystkie rozwiązania wdrażane w ramach projektu w tzw. części publicznej muszą spełniać wymagania standardu WCAG 2.0 w przedmiotowym zakresie wynikających z Rozporządzenia Rady Ministrów z dnia 12 kwietnia 2012 r. w sprawie Krajowych Ram Interoperacyjności, minimalnych wymagań dla rejestrów publicznych i wymiany informacji w postaci elektronicznej oraz minimalnych wymagań dla systemów teleinformatycznych, </w:t>
      </w:r>
      <w:r w:rsidR="00091A06">
        <w:rPr>
          <w:rFonts w:cstheme="minorHAnsi"/>
          <w:sz w:val="20"/>
        </w:rPr>
        <w:br/>
      </w:r>
      <w:r w:rsidRPr="003F0D10">
        <w:rPr>
          <w:rFonts w:cstheme="minorHAnsi"/>
          <w:sz w:val="20"/>
        </w:rPr>
        <w:t>a w szczególności:</w:t>
      </w:r>
    </w:p>
    <w:p w14:paraId="09046952" w14:textId="77777777" w:rsidR="000946CB" w:rsidRPr="003F0D10" w:rsidRDefault="000946CB" w:rsidP="00816E20">
      <w:pPr>
        <w:pStyle w:val="Akapitzlist"/>
        <w:numPr>
          <w:ilvl w:val="0"/>
          <w:numId w:val="7"/>
        </w:numPr>
        <w:spacing w:after="160" w:line="276" w:lineRule="auto"/>
        <w:rPr>
          <w:rFonts w:cstheme="minorHAnsi"/>
          <w:sz w:val="20"/>
        </w:rPr>
      </w:pPr>
      <w:r w:rsidRPr="003F0D10">
        <w:rPr>
          <w:rFonts w:cstheme="minorHAnsi"/>
          <w:sz w:val="20"/>
        </w:rPr>
        <w:t>W zakresie zasady postrzegania:</w:t>
      </w:r>
    </w:p>
    <w:p w14:paraId="09492856" w14:textId="77777777" w:rsidR="000946CB" w:rsidRPr="003F0D10" w:rsidRDefault="000946CB" w:rsidP="00816E20">
      <w:pPr>
        <w:pStyle w:val="Akapitzlist"/>
        <w:numPr>
          <w:ilvl w:val="0"/>
          <w:numId w:val="5"/>
        </w:numPr>
        <w:spacing w:after="160" w:line="276" w:lineRule="auto"/>
        <w:rPr>
          <w:rFonts w:cstheme="minorHAnsi"/>
          <w:sz w:val="20"/>
        </w:rPr>
      </w:pPr>
      <w:r w:rsidRPr="003F0D10">
        <w:rPr>
          <w:rFonts w:cstheme="minorHAnsi"/>
          <w:sz w:val="20"/>
        </w:rPr>
        <w:t>wykorzystanie technik, dzięki którym wszelkie elementy nietekstowe, umieszczone na stronie internetowej, takie jak: zdjęcia, obrazki ozdobne, ikony, wykresy, animacje, itp. będą przetworzone przez oprogramowanie użytkownika i dostarczą komplet informacji, jakie ze sobą niosą;</w:t>
      </w:r>
    </w:p>
    <w:p w14:paraId="569D31E6" w14:textId="77777777" w:rsidR="000946CB" w:rsidRPr="003F0D10" w:rsidRDefault="000946CB" w:rsidP="00816E20">
      <w:pPr>
        <w:pStyle w:val="Akapitzlist"/>
        <w:numPr>
          <w:ilvl w:val="0"/>
          <w:numId w:val="5"/>
        </w:numPr>
        <w:spacing w:after="160" w:line="276" w:lineRule="auto"/>
        <w:rPr>
          <w:rFonts w:cstheme="minorHAnsi"/>
          <w:sz w:val="20"/>
        </w:rPr>
      </w:pPr>
      <w:r w:rsidRPr="003F0D10">
        <w:rPr>
          <w:rFonts w:cstheme="minorHAnsi"/>
          <w:sz w:val="20"/>
        </w:rPr>
        <w:t>dla wszystkich nagranych (nietransmitowanych na żywo) materiałów dźwiękowych i wideo, publikowanych na stronie, takich jak np. podcasty dźwiękowe, pliki mp3, itd. zapewniona zostanie transkrypcja opisowa nagranego dźwięku;</w:t>
      </w:r>
    </w:p>
    <w:p w14:paraId="67902968" w14:textId="77777777" w:rsidR="000946CB" w:rsidRPr="003F0D10" w:rsidRDefault="000946CB" w:rsidP="00816E20">
      <w:pPr>
        <w:pStyle w:val="Akapitzlist"/>
        <w:numPr>
          <w:ilvl w:val="0"/>
          <w:numId w:val="5"/>
        </w:numPr>
        <w:spacing w:after="160" w:line="276" w:lineRule="auto"/>
        <w:rPr>
          <w:rFonts w:cstheme="minorHAnsi"/>
          <w:sz w:val="20"/>
        </w:rPr>
      </w:pPr>
      <w:r w:rsidRPr="003F0D10">
        <w:rPr>
          <w:rFonts w:cstheme="minorHAnsi"/>
          <w:sz w:val="20"/>
        </w:rPr>
        <w:t>dla materiałów wideo (nietransmitowanych na żywo), które nie zawierają ścieżki dźwiękowej zapewniony zostanie opis tekstowy lub dźwiękowy, aby użytkownicy niewidomi także mieli dostęp do prezentowanej informacji;</w:t>
      </w:r>
    </w:p>
    <w:p w14:paraId="2091675B" w14:textId="77777777" w:rsidR="000946CB" w:rsidRPr="003F0D10" w:rsidRDefault="000946CB" w:rsidP="00816E20">
      <w:pPr>
        <w:pStyle w:val="Akapitzlist"/>
        <w:numPr>
          <w:ilvl w:val="0"/>
          <w:numId w:val="5"/>
        </w:numPr>
        <w:spacing w:after="160" w:line="276" w:lineRule="auto"/>
        <w:rPr>
          <w:rFonts w:cstheme="minorHAnsi"/>
          <w:sz w:val="20"/>
        </w:rPr>
      </w:pPr>
      <w:r w:rsidRPr="003F0D10">
        <w:rPr>
          <w:rFonts w:cstheme="minorHAnsi"/>
          <w:sz w:val="20"/>
        </w:rPr>
        <w:t>wszystkie opublikowane na stronie materiały wideo (nietransmitowane na żywo) udostępnione na stronie (np. wideo z YouTube) będą posiadać  napisy, które przedstawiają nie tylko dialogi, ale prezentują również ważne informacje dźwiękowe.</w:t>
      </w:r>
    </w:p>
    <w:p w14:paraId="0536C91B" w14:textId="77777777" w:rsidR="000946CB" w:rsidRPr="003F0D10" w:rsidRDefault="000946CB" w:rsidP="00816E20">
      <w:pPr>
        <w:pStyle w:val="Akapitzlist"/>
        <w:numPr>
          <w:ilvl w:val="0"/>
          <w:numId w:val="5"/>
        </w:numPr>
        <w:spacing w:after="160" w:line="276" w:lineRule="auto"/>
        <w:rPr>
          <w:rFonts w:cstheme="minorHAnsi"/>
          <w:sz w:val="20"/>
        </w:rPr>
      </w:pPr>
      <w:r w:rsidRPr="003F0D10">
        <w:rPr>
          <w:rFonts w:cstheme="minorHAnsi"/>
          <w:sz w:val="20"/>
        </w:rPr>
        <w:t xml:space="preserve">dla mediów zmiennych w czasie zapewniona będzie alternatywa, dla nagrań wideo w multimediach zsynchronizowanych będzie zapewniona </w:t>
      </w:r>
      <w:proofErr w:type="spellStart"/>
      <w:r w:rsidRPr="003F0D10">
        <w:rPr>
          <w:rFonts w:cstheme="minorHAnsi"/>
          <w:sz w:val="20"/>
        </w:rPr>
        <w:t>audiodeskrypcja</w:t>
      </w:r>
      <w:proofErr w:type="spellEnd"/>
      <w:r w:rsidRPr="003F0D10">
        <w:rPr>
          <w:rFonts w:cstheme="minorHAnsi"/>
          <w:sz w:val="20"/>
        </w:rPr>
        <w:t>;</w:t>
      </w:r>
    </w:p>
    <w:p w14:paraId="21CDC962" w14:textId="77777777" w:rsidR="000946CB" w:rsidRPr="003F0D10" w:rsidRDefault="000946CB" w:rsidP="00816E20">
      <w:pPr>
        <w:pStyle w:val="Akapitzlist"/>
        <w:numPr>
          <w:ilvl w:val="0"/>
          <w:numId w:val="5"/>
        </w:numPr>
        <w:spacing w:after="160" w:line="276" w:lineRule="auto"/>
        <w:rPr>
          <w:rFonts w:cstheme="minorHAnsi"/>
          <w:sz w:val="20"/>
        </w:rPr>
      </w:pPr>
      <w:r w:rsidRPr="003F0D10">
        <w:rPr>
          <w:rFonts w:cstheme="minorHAnsi"/>
          <w:sz w:val="20"/>
        </w:rPr>
        <w:t>zastosowanie znaczników semantycznych, skrótów klawiaturowych interpretowanych przez programy czytające do nawigacji po stronie internetowej;</w:t>
      </w:r>
    </w:p>
    <w:p w14:paraId="6EB36D65" w14:textId="77777777" w:rsidR="000946CB" w:rsidRPr="003F0D10" w:rsidRDefault="000946CB" w:rsidP="00816E20">
      <w:pPr>
        <w:pStyle w:val="Akapitzlist"/>
        <w:numPr>
          <w:ilvl w:val="0"/>
          <w:numId w:val="5"/>
        </w:numPr>
        <w:spacing w:after="160" w:line="276" w:lineRule="auto"/>
        <w:rPr>
          <w:rFonts w:cstheme="minorHAnsi"/>
          <w:sz w:val="20"/>
        </w:rPr>
      </w:pPr>
      <w:r w:rsidRPr="003F0D10">
        <w:rPr>
          <w:rFonts w:cstheme="minorHAnsi"/>
          <w:sz w:val="20"/>
        </w:rPr>
        <w:t>opisanie stron internetowych w plikach CSS;</w:t>
      </w:r>
    </w:p>
    <w:p w14:paraId="7478AFC1" w14:textId="77777777" w:rsidR="000946CB" w:rsidRPr="003F0D10" w:rsidRDefault="000946CB" w:rsidP="00816E20">
      <w:pPr>
        <w:pStyle w:val="Akapitzlist"/>
        <w:numPr>
          <w:ilvl w:val="0"/>
          <w:numId w:val="5"/>
        </w:numPr>
        <w:spacing w:after="160" w:line="276" w:lineRule="auto"/>
        <w:rPr>
          <w:rFonts w:cstheme="minorHAnsi"/>
          <w:sz w:val="20"/>
        </w:rPr>
      </w:pPr>
      <w:r w:rsidRPr="003F0D10">
        <w:rPr>
          <w:rFonts w:cstheme="minorHAnsi"/>
          <w:sz w:val="20"/>
        </w:rPr>
        <w:t>zastosowanie w kodzie HTML logicznej i intuicyjnej sekwencji nawigacji oraz czytania;</w:t>
      </w:r>
    </w:p>
    <w:p w14:paraId="54FB66E3" w14:textId="77777777" w:rsidR="000946CB" w:rsidRPr="003F0D10" w:rsidRDefault="000946CB" w:rsidP="00816E20">
      <w:pPr>
        <w:pStyle w:val="Akapitzlist"/>
        <w:numPr>
          <w:ilvl w:val="0"/>
          <w:numId w:val="5"/>
        </w:numPr>
        <w:spacing w:after="160" w:line="276" w:lineRule="auto"/>
        <w:rPr>
          <w:rFonts w:cstheme="minorHAnsi"/>
          <w:sz w:val="20"/>
        </w:rPr>
      </w:pPr>
      <w:r w:rsidRPr="003F0D10">
        <w:rPr>
          <w:rFonts w:cstheme="minorHAnsi"/>
          <w:sz w:val="20"/>
        </w:rPr>
        <w:t>instrukcje i komunikaty nie będą zależeć od kształtu, lokalizacji wizualnej, miejsca, dźwięku;</w:t>
      </w:r>
    </w:p>
    <w:p w14:paraId="4BA70255" w14:textId="77777777" w:rsidR="000946CB" w:rsidRPr="003F0D10" w:rsidRDefault="000946CB" w:rsidP="00816E20">
      <w:pPr>
        <w:pStyle w:val="Akapitzlist"/>
        <w:numPr>
          <w:ilvl w:val="0"/>
          <w:numId w:val="5"/>
        </w:numPr>
        <w:spacing w:after="160" w:line="276" w:lineRule="auto"/>
        <w:rPr>
          <w:rFonts w:cstheme="minorHAnsi"/>
          <w:sz w:val="20"/>
        </w:rPr>
      </w:pPr>
      <w:r w:rsidRPr="003F0D10">
        <w:rPr>
          <w:rFonts w:cstheme="minorHAnsi"/>
          <w:sz w:val="20"/>
        </w:rPr>
        <w:t>kolor nie będzie używany jako jedyna metoda do przekazywania treści i rozróżniania elementów wizualnych;</w:t>
      </w:r>
    </w:p>
    <w:p w14:paraId="611157FC" w14:textId="77777777" w:rsidR="000946CB" w:rsidRPr="003F0D10" w:rsidRDefault="000946CB" w:rsidP="00816E20">
      <w:pPr>
        <w:pStyle w:val="Akapitzlist"/>
        <w:numPr>
          <w:ilvl w:val="0"/>
          <w:numId w:val="5"/>
        </w:numPr>
        <w:spacing w:after="160" w:line="276" w:lineRule="auto"/>
        <w:rPr>
          <w:rFonts w:cstheme="minorHAnsi"/>
          <w:sz w:val="20"/>
        </w:rPr>
      </w:pPr>
      <w:r w:rsidRPr="003F0D10">
        <w:rPr>
          <w:rFonts w:cstheme="minorHAnsi"/>
          <w:sz w:val="20"/>
        </w:rPr>
        <w:t>zapewniony zostanie mechanizm, dzięki któremu użytkownik zatrzyma dźwięki, spauzuje, wyciszy lub zmieni głośność;</w:t>
      </w:r>
    </w:p>
    <w:p w14:paraId="716947F8" w14:textId="77777777" w:rsidR="000946CB" w:rsidRPr="003F0D10" w:rsidRDefault="000946CB" w:rsidP="00816E20">
      <w:pPr>
        <w:pStyle w:val="Akapitzlist"/>
        <w:numPr>
          <w:ilvl w:val="0"/>
          <w:numId w:val="5"/>
        </w:numPr>
        <w:spacing w:after="160" w:line="276" w:lineRule="auto"/>
        <w:rPr>
          <w:rFonts w:cstheme="minorHAnsi"/>
          <w:sz w:val="20"/>
        </w:rPr>
      </w:pPr>
      <w:r w:rsidRPr="003F0D10">
        <w:rPr>
          <w:rFonts w:cstheme="minorHAnsi"/>
          <w:sz w:val="20"/>
        </w:rPr>
        <w:t>kontrast pomiędzy tekstem lub grafikami tekstowymi a tłem będzie w stosunku 4,5:1 oraz zostaną zapewnione kontrolki , które przełączą serwis w wysoki kontrast;</w:t>
      </w:r>
    </w:p>
    <w:p w14:paraId="6EFAE4BC" w14:textId="77777777" w:rsidR="000946CB" w:rsidRPr="003F0D10" w:rsidRDefault="000946CB" w:rsidP="00816E20">
      <w:pPr>
        <w:pStyle w:val="Akapitzlist"/>
        <w:numPr>
          <w:ilvl w:val="0"/>
          <w:numId w:val="5"/>
        </w:numPr>
        <w:spacing w:after="160" w:line="276" w:lineRule="auto"/>
        <w:rPr>
          <w:rFonts w:cstheme="minorHAnsi"/>
          <w:sz w:val="20"/>
        </w:rPr>
      </w:pPr>
      <w:r w:rsidRPr="003F0D10">
        <w:rPr>
          <w:rFonts w:cstheme="minorHAnsi"/>
          <w:sz w:val="20"/>
        </w:rPr>
        <w:t>udostępnienie na stronie internetowej mechanizmu polegającego na stopniowym powiększaniu rozmiaru tekstu przy zachowaniu czytelności i funkcjonalności strony internetowej przy powiększeniu wartości do minimum 200 %;</w:t>
      </w:r>
    </w:p>
    <w:p w14:paraId="2A25F304" w14:textId="77777777" w:rsidR="000946CB" w:rsidRPr="003F0D10" w:rsidRDefault="000946CB" w:rsidP="00816E20">
      <w:pPr>
        <w:pStyle w:val="Akapitzlist"/>
        <w:numPr>
          <w:ilvl w:val="0"/>
          <w:numId w:val="5"/>
        </w:numPr>
        <w:spacing w:after="160" w:line="276" w:lineRule="auto"/>
        <w:rPr>
          <w:rFonts w:cstheme="minorHAnsi"/>
          <w:sz w:val="20"/>
        </w:rPr>
      </w:pPr>
      <w:r w:rsidRPr="003F0D10">
        <w:rPr>
          <w:rFonts w:cstheme="minorHAnsi"/>
          <w:sz w:val="20"/>
        </w:rPr>
        <w:t>zakaz używania grafiki do przedstawiania tekstu, jeśli ta sama prezentacja wizualna może być zaprezentowana jedynie przy użyciu tekstu.</w:t>
      </w:r>
    </w:p>
    <w:p w14:paraId="0CE89787" w14:textId="77777777" w:rsidR="000946CB" w:rsidRPr="003F0D10" w:rsidRDefault="000946CB" w:rsidP="00816E20">
      <w:pPr>
        <w:pStyle w:val="Akapitzlist"/>
        <w:numPr>
          <w:ilvl w:val="0"/>
          <w:numId w:val="7"/>
        </w:numPr>
        <w:spacing w:after="160" w:line="276" w:lineRule="auto"/>
        <w:rPr>
          <w:rFonts w:cstheme="minorHAnsi"/>
          <w:sz w:val="20"/>
        </w:rPr>
      </w:pPr>
      <w:r w:rsidRPr="003F0D10">
        <w:rPr>
          <w:rFonts w:cstheme="minorHAnsi"/>
          <w:sz w:val="20"/>
        </w:rPr>
        <w:t>W zakresie zasady funkcjonalności:</w:t>
      </w:r>
    </w:p>
    <w:p w14:paraId="5209DCED" w14:textId="77777777" w:rsidR="000946CB" w:rsidRPr="003F0D10" w:rsidRDefault="000946CB" w:rsidP="00816E20">
      <w:pPr>
        <w:pStyle w:val="Akapitzlist"/>
        <w:numPr>
          <w:ilvl w:val="0"/>
          <w:numId w:val="8"/>
        </w:numPr>
        <w:spacing w:after="160" w:line="276" w:lineRule="auto"/>
        <w:rPr>
          <w:rFonts w:cstheme="minorHAnsi"/>
          <w:sz w:val="20"/>
        </w:rPr>
      </w:pPr>
      <w:r w:rsidRPr="003F0D10">
        <w:rPr>
          <w:rFonts w:cstheme="minorHAnsi"/>
          <w:sz w:val="20"/>
        </w:rPr>
        <w:t>zapewnienie dostępu do każdej funkcjonalności przy użyciu skrótów klawiaturowych, które nie będą wchodzić w konflikt z istniejącymi w przeglądarce czy programie czytającym;</w:t>
      </w:r>
    </w:p>
    <w:p w14:paraId="5F6D437E" w14:textId="77777777" w:rsidR="000946CB" w:rsidRPr="003F0D10" w:rsidRDefault="000946CB" w:rsidP="00816E20">
      <w:pPr>
        <w:pStyle w:val="Akapitzlist"/>
        <w:numPr>
          <w:ilvl w:val="0"/>
          <w:numId w:val="8"/>
        </w:numPr>
        <w:spacing w:after="160" w:line="276" w:lineRule="auto"/>
        <w:rPr>
          <w:rFonts w:cstheme="minorHAnsi"/>
          <w:sz w:val="20"/>
        </w:rPr>
      </w:pPr>
      <w:r w:rsidRPr="003F0D10">
        <w:rPr>
          <w:rFonts w:cstheme="minorHAnsi"/>
          <w:sz w:val="20"/>
        </w:rPr>
        <w:t>zapewnienie poruszania się po wszystkich elementach nawigacyjnych strony używając jedynie klawiatury;</w:t>
      </w:r>
    </w:p>
    <w:p w14:paraId="7DC318FA" w14:textId="77777777" w:rsidR="000946CB" w:rsidRPr="003F0D10" w:rsidRDefault="000946CB" w:rsidP="00816E20">
      <w:pPr>
        <w:pStyle w:val="Akapitzlist"/>
        <w:numPr>
          <w:ilvl w:val="0"/>
          <w:numId w:val="8"/>
        </w:numPr>
        <w:spacing w:after="160" w:line="276" w:lineRule="auto"/>
        <w:rPr>
          <w:rFonts w:cstheme="minorHAnsi"/>
          <w:sz w:val="20"/>
        </w:rPr>
      </w:pPr>
      <w:r w:rsidRPr="003F0D10">
        <w:rPr>
          <w:rFonts w:cstheme="minorHAnsi"/>
          <w:sz w:val="20"/>
        </w:rPr>
        <w:t>brak nakładanych limitów czasowych na wykonanie czynności na stronie;</w:t>
      </w:r>
    </w:p>
    <w:p w14:paraId="40A237B7" w14:textId="77777777" w:rsidR="000946CB" w:rsidRPr="003F0D10" w:rsidRDefault="000946CB" w:rsidP="00816E20">
      <w:pPr>
        <w:pStyle w:val="Akapitzlist"/>
        <w:numPr>
          <w:ilvl w:val="0"/>
          <w:numId w:val="8"/>
        </w:numPr>
        <w:spacing w:after="160" w:line="276" w:lineRule="auto"/>
        <w:rPr>
          <w:rFonts w:cstheme="minorHAnsi"/>
          <w:sz w:val="20"/>
        </w:rPr>
      </w:pPr>
      <w:r w:rsidRPr="003F0D10">
        <w:rPr>
          <w:rFonts w:cstheme="minorHAnsi"/>
          <w:sz w:val="20"/>
        </w:rPr>
        <w:t>zostanie zapewniony mechanizm pauzy, zatrzymania, ukrycia dla informacji, które są automatycznie przesuwane, przewijane lub mrugające;</w:t>
      </w:r>
    </w:p>
    <w:p w14:paraId="2A403BED" w14:textId="77777777" w:rsidR="000946CB" w:rsidRPr="003F0D10" w:rsidRDefault="000946CB" w:rsidP="00816E20">
      <w:pPr>
        <w:pStyle w:val="Akapitzlist"/>
        <w:numPr>
          <w:ilvl w:val="0"/>
          <w:numId w:val="8"/>
        </w:numPr>
        <w:spacing w:after="160" w:line="276" w:lineRule="auto"/>
        <w:rPr>
          <w:rFonts w:cstheme="minorHAnsi"/>
          <w:sz w:val="20"/>
        </w:rPr>
      </w:pPr>
      <w:r w:rsidRPr="003F0D10">
        <w:rPr>
          <w:rFonts w:cstheme="minorHAnsi"/>
          <w:sz w:val="20"/>
        </w:rPr>
        <w:t>nie zostaną utworzone treści, które migają więcej niż 3 razy na sekundę;</w:t>
      </w:r>
    </w:p>
    <w:p w14:paraId="7D47C1C5" w14:textId="77777777" w:rsidR="000946CB" w:rsidRPr="003F0D10" w:rsidRDefault="000946CB" w:rsidP="00816E20">
      <w:pPr>
        <w:pStyle w:val="Akapitzlist"/>
        <w:numPr>
          <w:ilvl w:val="0"/>
          <w:numId w:val="8"/>
        </w:numPr>
        <w:spacing w:after="160" w:line="276" w:lineRule="auto"/>
        <w:rPr>
          <w:rFonts w:cstheme="minorHAnsi"/>
          <w:sz w:val="20"/>
        </w:rPr>
      </w:pPr>
      <w:r w:rsidRPr="003F0D10">
        <w:rPr>
          <w:rFonts w:cstheme="minorHAnsi"/>
          <w:sz w:val="20"/>
        </w:rPr>
        <w:t>zapewnienie, że pierwszą informacją „wyświetloną” przez przeglądarkę będzie menu służące do przechodzenia, bez przeładownia strony, do istotnych treści serwisu za pomocą kotwic;</w:t>
      </w:r>
    </w:p>
    <w:p w14:paraId="44E19821" w14:textId="77777777" w:rsidR="000946CB" w:rsidRPr="003F0D10" w:rsidRDefault="000946CB" w:rsidP="00816E20">
      <w:pPr>
        <w:pStyle w:val="Akapitzlist"/>
        <w:numPr>
          <w:ilvl w:val="0"/>
          <w:numId w:val="8"/>
        </w:numPr>
        <w:spacing w:after="160" w:line="276" w:lineRule="auto"/>
        <w:rPr>
          <w:rFonts w:cstheme="minorHAnsi"/>
          <w:sz w:val="20"/>
        </w:rPr>
      </w:pPr>
      <w:r w:rsidRPr="003F0D10">
        <w:rPr>
          <w:rFonts w:cstheme="minorHAnsi"/>
          <w:sz w:val="20"/>
        </w:rPr>
        <w:t>określenie każdej podstrony serwisu internetowego przez unikalny i sensowny tytuł;</w:t>
      </w:r>
    </w:p>
    <w:p w14:paraId="1D9603AE" w14:textId="77777777" w:rsidR="000946CB" w:rsidRPr="003F0D10" w:rsidRDefault="000946CB" w:rsidP="00816E20">
      <w:pPr>
        <w:pStyle w:val="Akapitzlist"/>
        <w:numPr>
          <w:ilvl w:val="0"/>
          <w:numId w:val="8"/>
        </w:numPr>
        <w:spacing w:after="160" w:line="276" w:lineRule="auto"/>
        <w:rPr>
          <w:rFonts w:cstheme="minorHAnsi"/>
          <w:sz w:val="20"/>
        </w:rPr>
      </w:pPr>
      <w:r w:rsidRPr="003F0D10">
        <w:rPr>
          <w:rFonts w:cstheme="minorHAnsi"/>
          <w:sz w:val="20"/>
        </w:rPr>
        <w:t>zapewnienie logicznej i intuicyjnej kolejności nawigacji po linkach, elementach formularzy, itp.;</w:t>
      </w:r>
    </w:p>
    <w:p w14:paraId="1F17EDF3" w14:textId="77777777" w:rsidR="000946CB" w:rsidRPr="003F0D10" w:rsidRDefault="000946CB" w:rsidP="00816E20">
      <w:pPr>
        <w:pStyle w:val="Akapitzlist"/>
        <w:numPr>
          <w:ilvl w:val="0"/>
          <w:numId w:val="8"/>
        </w:numPr>
        <w:spacing w:after="160" w:line="276" w:lineRule="auto"/>
        <w:rPr>
          <w:rFonts w:cstheme="minorHAnsi"/>
          <w:sz w:val="20"/>
        </w:rPr>
      </w:pPr>
      <w:r w:rsidRPr="003F0D10">
        <w:rPr>
          <w:rFonts w:cstheme="minorHAnsi"/>
          <w:sz w:val="20"/>
        </w:rPr>
        <w:t>określenie wszystkich elementów aktywnych, takich jak linki, przyciski formularza, czy obszary aktywne map odnośników z perspektywy swojego celu, bezpośrednio z linkowanego tekstu lub w pewnych przypadkach - z linku w swoim kontekście;</w:t>
      </w:r>
    </w:p>
    <w:p w14:paraId="74103E8B" w14:textId="77777777" w:rsidR="000946CB" w:rsidRPr="003F0D10" w:rsidRDefault="000946CB" w:rsidP="00816E20">
      <w:pPr>
        <w:pStyle w:val="Akapitzlist"/>
        <w:numPr>
          <w:ilvl w:val="0"/>
          <w:numId w:val="8"/>
        </w:numPr>
        <w:spacing w:after="160" w:line="276" w:lineRule="auto"/>
        <w:rPr>
          <w:rFonts w:cstheme="minorHAnsi"/>
          <w:sz w:val="20"/>
        </w:rPr>
      </w:pPr>
      <w:r w:rsidRPr="003F0D10">
        <w:rPr>
          <w:rFonts w:cstheme="minorHAnsi"/>
          <w:sz w:val="20"/>
        </w:rPr>
        <w:t>zapewnienie znalezienia innych stron w serwisie na wiele sposobów, tj. spis treści, mapa serwisu, wyszukiwarka;</w:t>
      </w:r>
    </w:p>
    <w:p w14:paraId="2E3C4E56" w14:textId="77777777" w:rsidR="000946CB" w:rsidRPr="003F0D10" w:rsidRDefault="000946CB" w:rsidP="00816E20">
      <w:pPr>
        <w:pStyle w:val="Akapitzlist"/>
        <w:numPr>
          <w:ilvl w:val="0"/>
          <w:numId w:val="8"/>
        </w:numPr>
        <w:spacing w:after="160" w:line="276" w:lineRule="auto"/>
        <w:rPr>
          <w:rFonts w:cstheme="minorHAnsi"/>
          <w:sz w:val="20"/>
        </w:rPr>
      </w:pPr>
      <w:r w:rsidRPr="003F0D10">
        <w:rPr>
          <w:rFonts w:cstheme="minorHAnsi"/>
          <w:sz w:val="20"/>
        </w:rPr>
        <w:t>zapewnienie jednoznacznego opisu nagłówków i etykiet;</w:t>
      </w:r>
    </w:p>
    <w:p w14:paraId="5A960C30" w14:textId="77777777" w:rsidR="000946CB" w:rsidRPr="003F0D10" w:rsidRDefault="000946CB" w:rsidP="00816E20">
      <w:pPr>
        <w:pStyle w:val="Akapitzlist"/>
        <w:numPr>
          <w:ilvl w:val="0"/>
          <w:numId w:val="8"/>
        </w:numPr>
        <w:spacing w:after="160" w:line="276" w:lineRule="auto"/>
        <w:rPr>
          <w:rFonts w:cstheme="minorHAnsi"/>
          <w:sz w:val="20"/>
        </w:rPr>
      </w:pPr>
      <w:r w:rsidRPr="003F0D10">
        <w:rPr>
          <w:rFonts w:cstheme="minorHAnsi"/>
          <w:sz w:val="20"/>
        </w:rPr>
        <w:t>zapewnienie, że nie będą dublowane nagłówki i etykiety;</w:t>
      </w:r>
    </w:p>
    <w:p w14:paraId="495E6A33" w14:textId="77777777" w:rsidR="000946CB" w:rsidRPr="003F0D10" w:rsidRDefault="000946CB" w:rsidP="00816E20">
      <w:pPr>
        <w:pStyle w:val="Akapitzlist"/>
        <w:numPr>
          <w:ilvl w:val="0"/>
          <w:numId w:val="8"/>
        </w:numPr>
        <w:spacing w:after="160" w:line="276" w:lineRule="auto"/>
        <w:rPr>
          <w:rFonts w:cstheme="minorHAnsi"/>
          <w:sz w:val="20"/>
        </w:rPr>
      </w:pPr>
      <w:r w:rsidRPr="003F0D10">
        <w:rPr>
          <w:rFonts w:cstheme="minorHAnsi"/>
          <w:sz w:val="20"/>
        </w:rPr>
        <w:lastRenderedPageBreak/>
        <w:t>zapewnienie widoczności zaznaczenia przy obsłudze strony internetowej z klawiatury.</w:t>
      </w:r>
    </w:p>
    <w:p w14:paraId="461CFB6C" w14:textId="77777777" w:rsidR="000946CB" w:rsidRPr="003F0D10" w:rsidRDefault="000946CB" w:rsidP="00816E20">
      <w:pPr>
        <w:pStyle w:val="Akapitzlist"/>
        <w:numPr>
          <w:ilvl w:val="0"/>
          <w:numId w:val="7"/>
        </w:numPr>
        <w:spacing w:after="160" w:line="276" w:lineRule="auto"/>
        <w:rPr>
          <w:rFonts w:cstheme="minorHAnsi"/>
          <w:sz w:val="20"/>
        </w:rPr>
      </w:pPr>
      <w:r w:rsidRPr="003F0D10">
        <w:rPr>
          <w:rFonts w:cstheme="minorHAnsi"/>
          <w:sz w:val="20"/>
        </w:rPr>
        <w:t>W zakresie zasady zrozumiałości:</w:t>
      </w:r>
    </w:p>
    <w:p w14:paraId="60E6305B" w14:textId="5222F421" w:rsidR="000946CB" w:rsidRPr="003F0D10" w:rsidRDefault="000946CB" w:rsidP="00816E20">
      <w:pPr>
        <w:pStyle w:val="Akapitzlist"/>
        <w:numPr>
          <w:ilvl w:val="0"/>
          <w:numId w:val="9"/>
        </w:numPr>
        <w:spacing w:after="160" w:line="276" w:lineRule="auto"/>
        <w:rPr>
          <w:rFonts w:cstheme="minorHAnsi"/>
          <w:sz w:val="20"/>
        </w:rPr>
      </w:pPr>
      <w:r w:rsidRPr="003F0D10">
        <w:rPr>
          <w:rFonts w:cstheme="minorHAnsi"/>
          <w:sz w:val="20"/>
        </w:rPr>
        <w:t xml:space="preserve">główny język strony oraz zmiana języka będzie określona za pomocą atrybutu </w:t>
      </w:r>
      <w:proofErr w:type="spellStart"/>
      <w:r w:rsidRPr="003F0D10">
        <w:rPr>
          <w:rFonts w:cstheme="minorHAnsi"/>
          <w:sz w:val="20"/>
        </w:rPr>
        <w:t>lang</w:t>
      </w:r>
      <w:proofErr w:type="spellEnd"/>
      <w:r w:rsidRPr="003F0D10">
        <w:rPr>
          <w:rFonts w:cstheme="minorHAnsi"/>
          <w:sz w:val="20"/>
        </w:rPr>
        <w:t xml:space="preserve"> i/lub </w:t>
      </w:r>
      <w:proofErr w:type="spellStart"/>
      <w:r w:rsidRPr="003F0D10">
        <w:rPr>
          <w:rFonts w:cstheme="minorHAnsi"/>
          <w:sz w:val="20"/>
        </w:rPr>
        <w:t>xml:lang</w:t>
      </w:r>
      <w:proofErr w:type="spellEnd"/>
      <w:r w:rsidRPr="003F0D10">
        <w:rPr>
          <w:rFonts w:cstheme="minorHAnsi"/>
          <w:sz w:val="20"/>
        </w:rPr>
        <w:t>  w</w:t>
      </w:r>
      <w:r w:rsidR="00091A06">
        <w:rPr>
          <w:rFonts w:cstheme="minorHAnsi"/>
          <w:sz w:val="20"/>
        </w:rPr>
        <w:t> </w:t>
      </w:r>
      <w:r w:rsidRPr="003F0D10">
        <w:rPr>
          <w:rFonts w:cstheme="minorHAnsi"/>
          <w:sz w:val="20"/>
        </w:rPr>
        <w:t>znaczniku HTML;</w:t>
      </w:r>
    </w:p>
    <w:p w14:paraId="79D9EFE4" w14:textId="77777777" w:rsidR="000946CB" w:rsidRPr="003F0D10" w:rsidRDefault="000946CB" w:rsidP="00816E20">
      <w:pPr>
        <w:pStyle w:val="Akapitzlist"/>
        <w:numPr>
          <w:ilvl w:val="0"/>
          <w:numId w:val="9"/>
        </w:numPr>
        <w:spacing w:after="160" w:line="276" w:lineRule="auto"/>
        <w:rPr>
          <w:rFonts w:cstheme="minorHAnsi"/>
          <w:sz w:val="20"/>
        </w:rPr>
      </w:pPr>
      <w:r w:rsidRPr="003F0D10">
        <w:rPr>
          <w:rFonts w:cstheme="minorHAnsi"/>
          <w:sz w:val="20"/>
        </w:rPr>
        <w:t>zapewnienie, że elementy zaznaczenia (</w:t>
      </w:r>
      <w:proofErr w:type="spellStart"/>
      <w:r w:rsidRPr="003F0D10">
        <w:rPr>
          <w:rFonts w:cstheme="minorHAnsi"/>
          <w:sz w:val="20"/>
        </w:rPr>
        <w:t>focus</w:t>
      </w:r>
      <w:proofErr w:type="spellEnd"/>
      <w:r w:rsidRPr="003F0D10">
        <w:rPr>
          <w:rFonts w:cstheme="minorHAnsi"/>
          <w:sz w:val="20"/>
        </w:rPr>
        <w:t>) nie spowodują zmiany kontekstu na stronie;</w:t>
      </w:r>
    </w:p>
    <w:p w14:paraId="38D5000E" w14:textId="77777777" w:rsidR="000946CB" w:rsidRPr="003F0D10" w:rsidRDefault="000946CB" w:rsidP="00816E20">
      <w:pPr>
        <w:pStyle w:val="Akapitzlist"/>
        <w:numPr>
          <w:ilvl w:val="0"/>
          <w:numId w:val="9"/>
        </w:numPr>
        <w:spacing w:after="160" w:line="276" w:lineRule="auto"/>
        <w:rPr>
          <w:rFonts w:cstheme="minorHAnsi"/>
          <w:sz w:val="20"/>
        </w:rPr>
      </w:pPr>
      <w:r w:rsidRPr="003F0D10">
        <w:rPr>
          <w:rFonts w:cstheme="minorHAnsi"/>
          <w:sz w:val="20"/>
        </w:rPr>
        <w:t>zakaz automatycznego wysyłania formularzy, przeładowania strony, itp.;</w:t>
      </w:r>
    </w:p>
    <w:p w14:paraId="5E6FE73C" w14:textId="77777777" w:rsidR="000946CB" w:rsidRPr="003F0D10" w:rsidRDefault="000946CB" w:rsidP="00816E20">
      <w:pPr>
        <w:pStyle w:val="Akapitzlist"/>
        <w:numPr>
          <w:ilvl w:val="0"/>
          <w:numId w:val="9"/>
        </w:numPr>
        <w:spacing w:after="160" w:line="276" w:lineRule="auto"/>
        <w:rPr>
          <w:rFonts w:cstheme="minorHAnsi"/>
          <w:sz w:val="20"/>
        </w:rPr>
      </w:pPr>
      <w:r w:rsidRPr="003F0D10">
        <w:rPr>
          <w:rFonts w:cstheme="minorHAnsi"/>
          <w:sz w:val="20"/>
        </w:rPr>
        <w:t>zakaz stosowania mechanizmów, które powodują przy zmianie ustawień jakiegokolwiek komponentu interfejsu użytkownika automatyczną zmianę kontekstu;</w:t>
      </w:r>
    </w:p>
    <w:p w14:paraId="0606D3F3" w14:textId="6AF0B9FB" w:rsidR="000946CB" w:rsidRPr="003F0D10" w:rsidRDefault="000946CB" w:rsidP="00816E20">
      <w:pPr>
        <w:pStyle w:val="Akapitzlist"/>
        <w:numPr>
          <w:ilvl w:val="0"/>
          <w:numId w:val="9"/>
        </w:numPr>
        <w:spacing w:after="160" w:line="276" w:lineRule="auto"/>
        <w:rPr>
          <w:rFonts w:cstheme="minorHAnsi"/>
          <w:sz w:val="20"/>
        </w:rPr>
      </w:pPr>
      <w:r w:rsidRPr="003F0D10">
        <w:rPr>
          <w:rFonts w:cstheme="minorHAnsi"/>
          <w:sz w:val="20"/>
        </w:rPr>
        <w:t>zapewnienie, że wszystkie mechanizmy nawigacji, które powtarzają się na podstronach, będą pojawiały się w tym samym względnym porządku za każdym razem, gdy będą ponownie prezentowane i będą w</w:t>
      </w:r>
      <w:r w:rsidR="00091A06">
        <w:rPr>
          <w:rFonts w:cstheme="minorHAnsi"/>
          <w:sz w:val="20"/>
        </w:rPr>
        <w:t> </w:t>
      </w:r>
      <w:r w:rsidRPr="003F0D10">
        <w:rPr>
          <w:rFonts w:cstheme="minorHAnsi"/>
          <w:sz w:val="20"/>
        </w:rPr>
        <w:t>spójny sposób identyfikowane;</w:t>
      </w:r>
    </w:p>
    <w:p w14:paraId="4EFDBB03" w14:textId="77777777" w:rsidR="000946CB" w:rsidRPr="003F0D10" w:rsidRDefault="000946CB" w:rsidP="00816E20">
      <w:pPr>
        <w:pStyle w:val="Akapitzlist"/>
        <w:numPr>
          <w:ilvl w:val="0"/>
          <w:numId w:val="9"/>
        </w:numPr>
        <w:spacing w:after="160" w:line="276" w:lineRule="auto"/>
        <w:rPr>
          <w:rFonts w:cstheme="minorHAnsi"/>
          <w:sz w:val="20"/>
        </w:rPr>
      </w:pPr>
      <w:r w:rsidRPr="003F0D10">
        <w:rPr>
          <w:rFonts w:cstheme="minorHAnsi"/>
          <w:sz w:val="20"/>
        </w:rPr>
        <w:t>zapewnienie, że informacja o błędzie będzie skuteczna, intuicyjna i przede wszystkim dostępna dla wszystkich użytkowników, bez względu na to, czy posiadają dysfunkcje czy nie oraz pozwoli użytkownikowi jednoznacznie na zidentyfikowanie błędu oraz na łatwe rozwiązanie problemu i powtórne przesłanie danych z formularza;</w:t>
      </w:r>
    </w:p>
    <w:p w14:paraId="76FC4298" w14:textId="77777777" w:rsidR="000946CB" w:rsidRPr="003F0D10" w:rsidRDefault="000946CB" w:rsidP="00816E20">
      <w:pPr>
        <w:pStyle w:val="Akapitzlist"/>
        <w:numPr>
          <w:ilvl w:val="0"/>
          <w:numId w:val="9"/>
        </w:numPr>
        <w:spacing w:after="160" w:line="276" w:lineRule="auto"/>
        <w:rPr>
          <w:rFonts w:cstheme="minorHAnsi"/>
          <w:sz w:val="20"/>
        </w:rPr>
      </w:pPr>
      <w:r w:rsidRPr="003F0D10">
        <w:rPr>
          <w:rFonts w:cstheme="minorHAnsi"/>
          <w:sz w:val="20"/>
        </w:rPr>
        <w:t>zapewnienie, by w miejscach, w których konieczne będzie wprowadzanie informacji przez użytkownika zawierano czytelne etykiety oraz instrukcje;</w:t>
      </w:r>
    </w:p>
    <w:p w14:paraId="4693BF9F" w14:textId="77777777" w:rsidR="000946CB" w:rsidRPr="003F0D10" w:rsidRDefault="000946CB" w:rsidP="00816E20">
      <w:pPr>
        <w:pStyle w:val="Akapitzlist"/>
        <w:numPr>
          <w:ilvl w:val="0"/>
          <w:numId w:val="9"/>
        </w:numPr>
        <w:spacing w:after="160" w:line="276" w:lineRule="auto"/>
        <w:rPr>
          <w:rFonts w:cstheme="minorHAnsi"/>
          <w:sz w:val="20"/>
        </w:rPr>
      </w:pPr>
      <w:r w:rsidRPr="003F0D10">
        <w:rPr>
          <w:rFonts w:cstheme="minorHAnsi"/>
          <w:sz w:val="20"/>
        </w:rPr>
        <w:t>zapewnienie, że po błędzie użytkownika przy wprowadzaniu danych, przedstawione zostaną użytkownikowi sugestie, które mogą rozwiązać problem;</w:t>
      </w:r>
    </w:p>
    <w:p w14:paraId="2D2B2116" w14:textId="77777777" w:rsidR="000946CB" w:rsidRPr="003F0D10" w:rsidRDefault="000946CB" w:rsidP="00816E20">
      <w:pPr>
        <w:pStyle w:val="Akapitzlist"/>
        <w:numPr>
          <w:ilvl w:val="0"/>
          <w:numId w:val="9"/>
        </w:numPr>
        <w:spacing w:after="160" w:line="276" w:lineRule="auto"/>
        <w:rPr>
          <w:rFonts w:cstheme="minorHAnsi"/>
          <w:sz w:val="20"/>
        </w:rPr>
      </w:pPr>
      <w:r w:rsidRPr="003F0D10">
        <w:rPr>
          <w:rFonts w:cstheme="minorHAnsi"/>
          <w:sz w:val="20"/>
        </w:rPr>
        <w:t>zostaną zapewnione mechanizmy pozwalające na przywrócenie poprzednich danych, weryfikacje lub potwierdzenie.</w:t>
      </w:r>
    </w:p>
    <w:p w14:paraId="6AA1192A" w14:textId="77777777" w:rsidR="000946CB" w:rsidRPr="003F0D10" w:rsidRDefault="000946CB" w:rsidP="00816E20">
      <w:pPr>
        <w:pStyle w:val="Akapitzlist"/>
        <w:numPr>
          <w:ilvl w:val="0"/>
          <w:numId w:val="7"/>
        </w:numPr>
        <w:spacing w:after="160" w:line="276" w:lineRule="auto"/>
        <w:rPr>
          <w:rFonts w:cstheme="minorHAnsi"/>
          <w:sz w:val="20"/>
        </w:rPr>
      </w:pPr>
      <w:r w:rsidRPr="003F0D10">
        <w:rPr>
          <w:rFonts w:cstheme="minorHAnsi"/>
          <w:sz w:val="20"/>
        </w:rPr>
        <w:t>W zakresie zasady kompatybilności:</w:t>
      </w:r>
    </w:p>
    <w:p w14:paraId="414F47BC" w14:textId="77777777" w:rsidR="000946CB" w:rsidRPr="003F0D10" w:rsidRDefault="000946CB" w:rsidP="00816E20">
      <w:pPr>
        <w:pStyle w:val="Akapitzlist"/>
        <w:numPr>
          <w:ilvl w:val="0"/>
          <w:numId w:val="10"/>
        </w:numPr>
        <w:spacing w:after="160" w:line="276" w:lineRule="auto"/>
        <w:rPr>
          <w:rFonts w:cstheme="minorHAnsi"/>
          <w:sz w:val="20"/>
        </w:rPr>
      </w:pPr>
      <w:r w:rsidRPr="003F0D10">
        <w:rPr>
          <w:rFonts w:cstheme="minorHAnsi"/>
          <w:sz w:val="20"/>
        </w:rPr>
        <w:t xml:space="preserve">zostanie przeprowadzona weryfikacja kodu HTML i CSS pod kątem błędu przy wykorzystaniu </w:t>
      </w:r>
      <w:proofErr w:type="spellStart"/>
      <w:r w:rsidRPr="003F0D10">
        <w:rPr>
          <w:rFonts w:cstheme="minorHAnsi"/>
          <w:sz w:val="20"/>
        </w:rPr>
        <w:t>walidatorów</w:t>
      </w:r>
      <w:proofErr w:type="spellEnd"/>
      <w:r w:rsidRPr="003F0D10">
        <w:rPr>
          <w:rFonts w:cstheme="minorHAnsi"/>
          <w:sz w:val="20"/>
        </w:rPr>
        <w:t xml:space="preserve"> oraz poprawa strony internetowej tak by była wolna od błędów i poprawna semantycznie.</w:t>
      </w:r>
    </w:p>
    <w:p w14:paraId="197FCB38" w14:textId="77777777" w:rsidR="000946CB" w:rsidRPr="003F0D10" w:rsidRDefault="000946CB" w:rsidP="00816E20">
      <w:pPr>
        <w:pStyle w:val="Akapitzlist"/>
        <w:numPr>
          <w:ilvl w:val="0"/>
          <w:numId w:val="10"/>
        </w:numPr>
        <w:spacing w:after="160" w:line="276" w:lineRule="auto"/>
        <w:rPr>
          <w:rFonts w:cstheme="minorHAnsi"/>
          <w:sz w:val="20"/>
        </w:rPr>
      </w:pPr>
      <w:r w:rsidRPr="003F0D10">
        <w:rPr>
          <w:rFonts w:cstheme="minorHAnsi"/>
          <w:sz w:val="20"/>
        </w:rPr>
        <w:t xml:space="preserve">zapewnienie, że wszystkie komponenty interfejsu użytkownika, stworzone w takich technologiach, jak np. </w:t>
      </w:r>
      <w:proofErr w:type="spellStart"/>
      <w:r w:rsidRPr="003F0D10">
        <w:rPr>
          <w:rFonts w:cstheme="minorHAnsi"/>
          <w:sz w:val="20"/>
        </w:rPr>
        <w:t>flash</w:t>
      </w:r>
      <w:proofErr w:type="spellEnd"/>
      <w:r w:rsidRPr="003F0D10">
        <w:rPr>
          <w:rFonts w:cstheme="minorHAnsi"/>
          <w:sz w:val="20"/>
        </w:rPr>
        <w:t xml:space="preserve">, </w:t>
      </w:r>
      <w:proofErr w:type="spellStart"/>
      <w:r w:rsidRPr="003F0D10">
        <w:rPr>
          <w:rFonts w:cstheme="minorHAnsi"/>
          <w:sz w:val="20"/>
        </w:rPr>
        <w:t>java</w:t>
      </w:r>
      <w:proofErr w:type="spellEnd"/>
      <w:r w:rsidRPr="003F0D10">
        <w:rPr>
          <w:rFonts w:cstheme="minorHAnsi"/>
          <w:sz w:val="20"/>
        </w:rPr>
        <w:t xml:space="preserve">, </w:t>
      </w:r>
      <w:proofErr w:type="spellStart"/>
      <w:r w:rsidRPr="003F0D10">
        <w:rPr>
          <w:rFonts w:cstheme="minorHAnsi"/>
          <w:sz w:val="20"/>
        </w:rPr>
        <w:t>silverlight</w:t>
      </w:r>
      <w:proofErr w:type="spellEnd"/>
      <w:r w:rsidRPr="003F0D10">
        <w:rPr>
          <w:rFonts w:cstheme="minorHAnsi"/>
          <w:sz w:val="20"/>
        </w:rPr>
        <w:t>, pdf, które mają wbudowane mechanizmy wspierania dostępności, będą jednoznacznie identyfikowane poprzez nadanie im nazw, etykiet, przeznaczenia.</w:t>
      </w:r>
    </w:p>
    <w:p w14:paraId="56A3E79A" w14:textId="77777777" w:rsidR="000946CB" w:rsidRPr="003F0D10" w:rsidRDefault="000946CB" w:rsidP="00816E20">
      <w:pPr>
        <w:pStyle w:val="Akapitzlist"/>
        <w:numPr>
          <w:ilvl w:val="0"/>
          <w:numId w:val="7"/>
        </w:numPr>
        <w:spacing w:after="160" w:line="276" w:lineRule="auto"/>
        <w:rPr>
          <w:rFonts w:cstheme="minorHAnsi"/>
          <w:sz w:val="20"/>
        </w:rPr>
      </w:pPr>
      <w:r w:rsidRPr="003F0D10">
        <w:rPr>
          <w:rFonts w:cstheme="minorHAnsi"/>
          <w:sz w:val="20"/>
        </w:rPr>
        <w:t>W projekcie przewiduje się zwiększenie zakresu minimalnych wymagań dotyczących standardu WCAG 2.0 w zakresie punktów:</w:t>
      </w:r>
    </w:p>
    <w:p w14:paraId="68F8EAFD" w14:textId="77777777" w:rsidR="000946CB" w:rsidRPr="003F0D10" w:rsidRDefault="000946CB" w:rsidP="00816E20">
      <w:pPr>
        <w:pStyle w:val="Akapitzlist"/>
        <w:numPr>
          <w:ilvl w:val="0"/>
          <w:numId w:val="11"/>
        </w:numPr>
        <w:spacing w:after="160" w:line="276" w:lineRule="auto"/>
        <w:rPr>
          <w:rFonts w:cstheme="minorHAnsi"/>
          <w:sz w:val="20"/>
        </w:rPr>
      </w:pPr>
      <w:r w:rsidRPr="003F0D10">
        <w:rPr>
          <w:rFonts w:cstheme="minorHAnsi"/>
          <w:sz w:val="20"/>
        </w:rPr>
        <w:t>1.4.6 - Wzmocniony kontrast: Wizualne przedstawienie tekstu, lub obrazu tekstu, posiada kontrast wynoszący przynajmniej 7:1 (Poziom AAA),</w:t>
      </w:r>
    </w:p>
    <w:p w14:paraId="305BE944" w14:textId="77777777" w:rsidR="000946CB" w:rsidRPr="003F0D10" w:rsidRDefault="000946CB" w:rsidP="00816E20">
      <w:pPr>
        <w:pStyle w:val="Akapitzlist"/>
        <w:numPr>
          <w:ilvl w:val="0"/>
          <w:numId w:val="11"/>
        </w:numPr>
        <w:spacing w:after="160" w:line="276" w:lineRule="auto"/>
        <w:rPr>
          <w:rFonts w:cstheme="minorHAnsi"/>
          <w:sz w:val="20"/>
        </w:rPr>
      </w:pPr>
      <w:r w:rsidRPr="003F0D10">
        <w:rPr>
          <w:rFonts w:cstheme="minorHAnsi"/>
          <w:sz w:val="20"/>
        </w:rPr>
        <w:t>2.4.9 - Cel linku (z samego linku): Dostępny jest mechanizm umożliwiający zidentyfikowanie celu każdego linku z samej jego treści, poza tymi przypadkami, kiedy cel łącza i tak byłby niejasny dla użytkowników (Poziom AAA),</w:t>
      </w:r>
    </w:p>
    <w:p w14:paraId="5110AB1F" w14:textId="77777777" w:rsidR="000946CB" w:rsidRPr="003F0D10" w:rsidRDefault="000946CB" w:rsidP="00816E20">
      <w:pPr>
        <w:pStyle w:val="Akapitzlist"/>
        <w:numPr>
          <w:ilvl w:val="0"/>
          <w:numId w:val="11"/>
        </w:numPr>
        <w:spacing w:after="160" w:line="276" w:lineRule="auto"/>
        <w:rPr>
          <w:rFonts w:cstheme="minorHAnsi"/>
          <w:sz w:val="20"/>
        </w:rPr>
      </w:pPr>
      <w:r w:rsidRPr="003F0D10">
        <w:rPr>
          <w:rFonts w:cstheme="minorHAnsi"/>
          <w:sz w:val="20"/>
        </w:rPr>
        <w:t>3.2.5 - Zmiana na żądanie: Zmiany kontekstu inicjowane są tylko na żądanie użytkownika, lub też istnieje mechanizm pozwalający na wyłączenie takich zmian. (Poziom AAA),</w:t>
      </w:r>
    </w:p>
    <w:p w14:paraId="0781A0CD" w14:textId="77777777" w:rsidR="000946CB" w:rsidRDefault="000946CB" w:rsidP="00816E20">
      <w:pPr>
        <w:pStyle w:val="Akapitzlist"/>
        <w:numPr>
          <w:ilvl w:val="0"/>
          <w:numId w:val="11"/>
        </w:numPr>
        <w:spacing w:after="160" w:line="276" w:lineRule="auto"/>
        <w:rPr>
          <w:rFonts w:cstheme="minorHAnsi"/>
          <w:sz w:val="20"/>
        </w:rPr>
      </w:pPr>
      <w:r w:rsidRPr="003F0D10">
        <w:rPr>
          <w:rFonts w:cstheme="minorHAnsi"/>
          <w:sz w:val="20"/>
        </w:rPr>
        <w:t>3.3.5 - Pomoc: Dostępna jest pomoc kontekstowa. (Poziom AAA).</w:t>
      </w:r>
    </w:p>
    <w:p w14:paraId="4D8FBC3F" w14:textId="77777777" w:rsidR="00F469A9" w:rsidRPr="003F0D10" w:rsidRDefault="00F469A9" w:rsidP="00F469A9">
      <w:pPr>
        <w:pStyle w:val="Akapitzlist"/>
        <w:spacing w:after="160" w:line="276" w:lineRule="auto"/>
        <w:rPr>
          <w:rFonts w:cstheme="minorHAnsi"/>
          <w:sz w:val="20"/>
        </w:rPr>
      </w:pPr>
    </w:p>
    <w:p w14:paraId="13029877" w14:textId="00541B23" w:rsidR="000946CB" w:rsidRPr="003F0D10" w:rsidRDefault="000946CB" w:rsidP="00865A53">
      <w:pPr>
        <w:pStyle w:val="Nagwek2"/>
        <w:numPr>
          <w:ilvl w:val="0"/>
          <w:numId w:val="22"/>
        </w:numPr>
        <w:spacing w:line="276" w:lineRule="auto"/>
        <w:rPr>
          <w:sz w:val="20"/>
        </w:rPr>
      </w:pPr>
      <w:bookmarkStart w:id="10" w:name="_Toc488182151"/>
      <w:r w:rsidRPr="003F0D10">
        <w:rPr>
          <w:sz w:val="20"/>
        </w:rPr>
        <w:t>Ogólne warunki gwarancji dostarczanych systemów informatycznych</w:t>
      </w:r>
      <w:r w:rsidR="00CB1DB1">
        <w:rPr>
          <w:sz w:val="20"/>
        </w:rPr>
        <w:t>.</w:t>
      </w:r>
      <w:bookmarkEnd w:id="10"/>
    </w:p>
    <w:p w14:paraId="301BC01B" w14:textId="77777777" w:rsidR="00091A06" w:rsidRDefault="00091A06" w:rsidP="003F0D10">
      <w:pPr>
        <w:spacing w:line="276" w:lineRule="auto"/>
        <w:rPr>
          <w:rFonts w:cstheme="minorHAnsi"/>
          <w:sz w:val="20"/>
          <w:lang w:eastAsia="pl-PL"/>
        </w:rPr>
      </w:pPr>
    </w:p>
    <w:p w14:paraId="659FC55A" w14:textId="62914600" w:rsidR="000946CB" w:rsidRPr="005F2F02" w:rsidRDefault="005F2F02" w:rsidP="005F2F02">
      <w:pPr>
        <w:suppressAutoHyphens/>
        <w:autoSpaceDN w:val="0"/>
        <w:spacing w:line="276" w:lineRule="auto"/>
        <w:textAlignment w:val="baseline"/>
        <w:rPr>
          <w:sz w:val="20"/>
        </w:rPr>
      </w:pPr>
      <w:r w:rsidRPr="005F2F02">
        <w:rPr>
          <w:sz w:val="20"/>
        </w:rPr>
        <w:t xml:space="preserve">Dostarczane oprogramowanie musi być objęte minimum </w:t>
      </w:r>
      <w:r w:rsidR="003142E5">
        <w:rPr>
          <w:sz w:val="20"/>
        </w:rPr>
        <w:t>36</w:t>
      </w:r>
      <w:r w:rsidR="003142E5" w:rsidRPr="005F2F02">
        <w:rPr>
          <w:sz w:val="20"/>
        </w:rPr>
        <w:t xml:space="preserve"> </w:t>
      </w:r>
      <w:r w:rsidRPr="005F2F02">
        <w:rPr>
          <w:sz w:val="20"/>
        </w:rPr>
        <w:t>miesięczną gwarancją producenta.</w:t>
      </w:r>
      <w:r>
        <w:rPr>
          <w:sz w:val="20"/>
        </w:rPr>
        <w:t xml:space="preserve"> </w:t>
      </w:r>
      <w:r w:rsidR="006B1D93">
        <w:rPr>
          <w:sz w:val="20"/>
        </w:rPr>
        <w:t xml:space="preserve">Gwarancja rozpoczyna swój bieg po zakończeniu asysty technicznej, tj.  </w:t>
      </w:r>
      <w:r w:rsidR="006B1D93" w:rsidRPr="00FA2576">
        <w:rPr>
          <w:sz w:val="20"/>
        </w:rPr>
        <w:t xml:space="preserve">od </w:t>
      </w:r>
      <w:r w:rsidR="00FA2576" w:rsidRPr="00FA2576">
        <w:rPr>
          <w:sz w:val="20"/>
        </w:rPr>
        <w:t>dnia 1.07</w:t>
      </w:r>
      <w:r w:rsidR="006B1D93" w:rsidRPr="00FA2576">
        <w:rPr>
          <w:sz w:val="20"/>
        </w:rPr>
        <w:t>.2018 r.</w:t>
      </w:r>
      <w:r w:rsidR="006B1D93">
        <w:rPr>
          <w:sz w:val="20"/>
        </w:rPr>
        <w:t xml:space="preserve"> </w:t>
      </w:r>
      <w:r w:rsidR="000946CB" w:rsidRPr="003F0D10">
        <w:rPr>
          <w:rFonts w:cstheme="minorHAnsi"/>
          <w:sz w:val="20"/>
          <w:lang w:eastAsia="pl-PL"/>
        </w:rPr>
        <w:t>Świadczenie usługi gwarancji ma na celu zapewnienie ciągł</w:t>
      </w:r>
      <w:r>
        <w:rPr>
          <w:rFonts w:cstheme="minorHAnsi"/>
          <w:sz w:val="20"/>
          <w:lang w:eastAsia="pl-PL"/>
        </w:rPr>
        <w:t>ości sprawnego działania systemów informatycznych</w:t>
      </w:r>
      <w:r w:rsidR="000946CB" w:rsidRPr="003F0D10">
        <w:rPr>
          <w:rFonts w:cstheme="minorHAnsi"/>
          <w:sz w:val="20"/>
          <w:lang w:eastAsia="pl-PL"/>
        </w:rPr>
        <w:t xml:space="preserve"> poprzez realizację działań naprawczych wynikających z analizy ujawnionych problemów, wykrytych błędów i wad systemów, niewłaściwego działania systemu, spadku wydajności. W szczególności:</w:t>
      </w:r>
    </w:p>
    <w:p w14:paraId="3D62E968" w14:textId="29FF3CD7" w:rsidR="000946CB" w:rsidRPr="003F0D10" w:rsidRDefault="000946CB" w:rsidP="00816E20">
      <w:pPr>
        <w:pStyle w:val="Akapitzlist"/>
        <w:numPr>
          <w:ilvl w:val="0"/>
          <w:numId w:val="12"/>
        </w:numPr>
        <w:spacing w:line="276" w:lineRule="auto"/>
        <w:rPr>
          <w:rFonts w:cstheme="minorHAnsi"/>
          <w:sz w:val="20"/>
        </w:rPr>
      </w:pPr>
      <w:r w:rsidRPr="003F0D10">
        <w:rPr>
          <w:rFonts w:cstheme="minorHAnsi"/>
          <w:sz w:val="20"/>
        </w:rPr>
        <w:t xml:space="preserve">Wykonawca zobowiązuje się do dostarczania wolnych od wad i zgodnych z aktualnie obowiązującym prawem kolejnych wersji </w:t>
      </w:r>
      <w:r w:rsidR="005F2F02">
        <w:rPr>
          <w:rFonts w:cstheme="minorHAnsi"/>
          <w:sz w:val="20"/>
        </w:rPr>
        <w:t>systemów informatycznych</w:t>
      </w:r>
      <w:r w:rsidRPr="003F0D10">
        <w:rPr>
          <w:rFonts w:cstheme="minorHAnsi"/>
          <w:sz w:val="20"/>
        </w:rPr>
        <w:t>.</w:t>
      </w:r>
    </w:p>
    <w:p w14:paraId="16A12136" w14:textId="77777777" w:rsidR="000946CB" w:rsidRPr="003F0D10" w:rsidRDefault="000946CB" w:rsidP="00816E20">
      <w:pPr>
        <w:pStyle w:val="Akapitzlist"/>
        <w:numPr>
          <w:ilvl w:val="0"/>
          <w:numId w:val="12"/>
        </w:numPr>
        <w:spacing w:line="276" w:lineRule="auto"/>
        <w:rPr>
          <w:rFonts w:cstheme="minorHAnsi"/>
          <w:sz w:val="20"/>
        </w:rPr>
      </w:pPr>
      <w:r w:rsidRPr="003F0D10">
        <w:rPr>
          <w:rFonts w:cstheme="minorHAnsi"/>
          <w:sz w:val="20"/>
        </w:rPr>
        <w:t>Wykonawca zobowiązuje się do aktualizacji dokumentacji Użytkownika i/lub Administratora.</w:t>
      </w:r>
    </w:p>
    <w:p w14:paraId="3E83D3B5" w14:textId="5444A710" w:rsidR="000946CB" w:rsidRPr="003F0D10" w:rsidRDefault="000946CB" w:rsidP="00816E20">
      <w:pPr>
        <w:pStyle w:val="Akapitzlist"/>
        <w:numPr>
          <w:ilvl w:val="0"/>
          <w:numId w:val="12"/>
        </w:numPr>
        <w:spacing w:line="276" w:lineRule="auto"/>
        <w:rPr>
          <w:rFonts w:cstheme="minorHAnsi"/>
          <w:sz w:val="20"/>
        </w:rPr>
      </w:pPr>
      <w:r w:rsidRPr="003F0D10">
        <w:rPr>
          <w:rFonts w:cstheme="minorHAnsi"/>
          <w:sz w:val="20"/>
        </w:rPr>
        <w:t>Wykonawca zobowiązuje się do świadczenia konsultacji dla Administratorów w zakresie niezbędn</w:t>
      </w:r>
      <w:r w:rsidR="005F2F02">
        <w:rPr>
          <w:rFonts w:cstheme="minorHAnsi"/>
          <w:sz w:val="20"/>
        </w:rPr>
        <w:t>ych zmian w konfiguracji systemów informatycznych</w:t>
      </w:r>
      <w:r w:rsidRPr="003F0D10">
        <w:rPr>
          <w:rFonts w:cstheme="minorHAnsi"/>
          <w:sz w:val="20"/>
        </w:rPr>
        <w:t>.</w:t>
      </w:r>
    </w:p>
    <w:p w14:paraId="625D9E58" w14:textId="28BF91DD" w:rsidR="000946CB" w:rsidRPr="003F0D10" w:rsidRDefault="000946CB" w:rsidP="00816E20">
      <w:pPr>
        <w:pStyle w:val="Akapitzlist"/>
        <w:numPr>
          <w:ilvl w:val="0"/>
          <w:numId w:val="12"/>
        </w:numPr>
        <w:spacing w:line="276" w:lineRule="auto"/>
        <w:rPr>
          <w:rFonts w:cstheme="minorHAnsi"/>
          <w:sz w:val="20"/>
        </w:rPr>
      </w:pPr>
      <w:r w:rsidRPr="003F0D10">
        <w:rPr>
          <w:rFonts w:cstheme="minorHAnsi"/>
          <w:sz w:val="20"/>
        </w:rPr>
        <w:t xml:space="preserve">Wsparcie użytkowników obejmuje świadczenie usługi wsparcia technicznego, merytorycznego oraz konsultacji w celu utrzymania poprawnej pracy systemu zgodnego z wymaganiami zamówienia. W ramach usługi Wykonawca zobowiązany jest do udzielania odpowiedzi na pytania Użytkowników i Administratorów związane z bieżącą eksploatacją </w:t>
      </w:r>
      <w:r w:rsidR="005F2F02">
        <w:rPr>
          <w:rFonts w:cstheme="minorHAnsi"/>
          <w:sz w:val="20"/>
        </w:rPr>
        <w:t>systemów informatycznych</w:t>
      </w:r>
      <w:r w:rsidRPr="003F0D10">
        <w:rPr>
          <w:rFonts w:cstheme="minorHAnsi"/>
          <w:sz w:val="20"/>
        </w:rPr>
        <w:t>.</w:t>
      </w:r>
    </w:p>
    <w:p w14:paraId="3C907CC5" w14:textId="65645853" w:rsidR="000946CB" w:rsidRPr="003F0D10" w:rsidRDefault="000946CB" w:rsidP="00816E20">
      <w:pPr>
        <w:pStyle w:val="Akapitzlist"/>
        <w:numPr>
          <w:ilvl w:val="0"/>
          <w:numId w:val="12"/>
        </w:numPr>
        <w:spacing w:line="276" w:lineRule="auto"/>
        <w:rPr>
          <w:rFonts w:cstheme="minorHAnsi"/>
          <w:sz w:val="20"/>
        </w:rPr>
      </w:pPr>
      <w:r w:rsidRPr="003F0D10">
        <w:rPr>
          <w:rFonts w:cstheme="minorHAnsi"/>
          <w:sz w:val="20"/>
        </w:rPr>
        <w:lastRenderedPageBreak/>
        <w:t xml:space="preserve">Wykonawca zapewni w godzinach 7:30 – 15:30 w dni robocze obecność specjalistów mających niezbędną wiedzę i doświadczenie z zakresu eksploatacji </w:t>
      </w:r>
      <w:r w:rsidR="005F2F02">
        <w:rPr>
          <w:rFonts w:cstheme="minorHAnsi"/>
          <w:sz w:val="20"/>
        </w:rPr>
        <w:t>systemów informatycznych</w:t>
      </w:r>
      <w:r w:rsidRPr="003F0D10">
        <w:rPr>
          <w:rFonts w:cstheme="minorHAnsi"/>
          <w:sz w:val="20"/>
        </w:rPr>
        <w:t>.</w:t>
      </w:r>
    </w:p>
    <w:p w14:paraId="0E0F7380" w14:textId="77777777" w:rsidR="000946CB" w:rsidRPr="003F0D10" w:rsidRDefault="000946CB" w:rsidP="00816E20">
      <w:pPr>
        <w:pStyle w:val="Akapitzlist"/>
        <w:numPr>
          <w:ilvl w:val="0"/>
          <w:numId w:val="12"/>
        </w:numPr>
        <w:spacing w:line="276" w:lineRule="auto"/>
        <w:rPr>
          <w:rFonts w:cstheme="minorHAnsi"/>
          <w:sz w:val="20"/>
        </w:rPr>
      </w:pPr>
      <w:r w:rsidRPr="003F0D10">
        <w:rPr>
          <w:rFonts w:cstheme="minorHAnsi"/>
          <w:sz w:val="20"/>
        </w:rPr>
        <w:t>Wykonawca zapewni wystarczającą ilość konsultantów do zapewnienia ciągłości usługi gwarancji.</w:t>
      </w:r>
    </w:p>
    <w:p w14:paraId="01CEB87D" w14:textId="77777777" w:rsidR="000946CB" w:rsidRPr="003F0D10" w:rsidRDefault="000946CB" w:rsidP="00816E20">
      <w:pPr>
        <w:pStyle w:val="Akapitzlist"/>
        <w:numPr>
          <w:ilvl w:val="0"/>
          <w:numId w:val="12"/>
        </w:numPr>
        <w:spacing w:line="276" w:lineRule="auto"/>
        <w:rPr>
          <w:rFonts w:cstheme="minorHAnsi"/>
          <w:sz w:val="20"/>
        </w:rPr>
      </w:pPr>
      <w:r w:rsidRPr="003F0D10">
        <w:rPr>
          <w:rFonts w:cstheme="minorHAnsi"/>
          <w:sz w:val="20"/>
        </w:rPr>
        <w:t>Wykonawca udzieli Zamawiającemu gwarancji na przedmiot zamówienia zgodnie z zapisami niniejszego dokumentu (licząc od daty podpisania protokołu odbioru końcowego) zapewniając jednocześnie odpowiedni serwis.</w:t>
      </w:r>
    </w:p>
    <w:p w14:paraId="728855B8" w14:textId="77777777" w:rsidR="000946CB" w:rsidRPr="003F0D10" w:rsidRDefault="000946CB" w:rsidP="00816E20">
      <w:pPr>
        <w:pStyle w:val="Akapitzlist"/>
        <w:numPr>
          <w:ilvl w:val="0"/>
          <w:numId w:val="12"/>
        </w:numPr>
        <w:spacing w:line="276" w:lineRule="auto"/>
        <w:rPr>
          <w:rFonts w:cstheme="minorHAnsi"/>
          <w:sz w:val="20"/>
        </w:rPr>
      </w:pPr>
      <w:r w:rsidRPr="003F0D10">
        <w:rPr>
          <w:rFonts w:cstheme="minorHAnsi"/>
          <w:sz w:val="20"/>
        </w:rPr>
        <w:t>W ramach gwarancji Wykonawca zobowiązany jest do nieodpłatnej:</w:t>
      </w:r>
    </w:p>
    <w:p w14:paraId="734D6A88" w14:textId="77777777" w:rsidR="000946CB" w:rsidRPr="003F0D10" w:rsidRDefault="000946CB" w:rsidP="00816E20">
      <w:pPr>
        <w:pStyle w:val="Akapitzlist"/>
        <w:numPr>
          <w:ilvl w:val="1"/>
          <w:numId w:val="12"/>
        </w:numPr>
        <w:spacing w:line="276" w:lineRule="auto"/>
        <w:rPr>
          <w:rFonts w:cstheme="minorHAnsi"/>
          <w:sz w:val="20"/>
        </w:rPr>
      </w:pPr>
      <w:r w:rsidRPr="003F0D10">
        <w:rPr>
          <w:rFonts w:cstheme="minorHAnsi"/>
          <w:sz w:val="20"/>
        </w:rPr>
        <w:t>usuwania Usterki, Wady, Błędu lub Awarii z przyczyn zawinionych przez Wykonawcę będących konsekwencją wystąpienia: błędu w Systemie, błędu lub wady fizycznej pakietu aktualizacyjnego lub instalacyjnego, błędu w dokumentacji administratora lub w dokumentacji użytkownika, błędu w wykonaniu usług przez Wykonawcę;</w:t>
      </w:r>
    </w:p>
    <w:p w14:paraId="7BFCC988" w14:textId="77777777" w:rsidR="000946CB" w:rsidRPr="003F0D10" w:rsidRDefault="000946CB" w:rsidP="00816E20">
      <w:pPr>
        <w:pStyle w:val="Akapitzlist"/>
        <w:numPr>
          <w:ilvl w:val="1"/>
          <w:numId w:val="12"/>
        </w:numPr>
        <w:spacing w:line="276" w:lineRule="auto"/>
        <w:rPr>
          <w:rFonts w:cstheme="minorHAnsi"/>
          <w:sz w:val="20"/>
        </w:rPr>
      </w:pPr>
      <w:r w:rsidRPr="003F0D10">
        <w:rPr>
          <w:rFonts w:cstheme="minorHAnsi"/>
          <w:sz w:val="20"/>
        </w:rPr>
        <w:t>usuwania Błędu, Awarii, Wady związanych z realizacją usługi wdrożenia Systemu;</w:t>
      </w:r>
    </w:p>
    <w:p w14:paraId="2BCC566D" w14:textId="77777777" w:rsidR="000946CB" w:rsidRPr="003F0D10" w:rsidRDefault="000946CB" w:rsidP="00816E20">
      <w:pPr>
        <w:pStyle w:val="Akapitzlist"/>
        <w:numPr>
          <w:ilvl w:val="1"/>
          <w:numId w:val="12"/>
        </w:numPr>
        <w:spacing w:line="276" w:lineRule="auto"/>
        <w:rPr>
          <w:rFonts w:cstheme="minorHAnsi"/>
          <w:sz w:val="20"/>
        </w:rPr>
      </w:pPr>
      <w:r w:rsidRPr="003F0D10">
        <w:rPr>
          <w:rFonts w:cstheme="minorHAnsi"/>
          <w:sz w:val="20"/>
        </w:rPr>
        <w:t>usuwania Błędów lub Awarii spowodowanych aktualizacjami Systemu.</w:t>
      </w:r>
    </w:p>
    <w:p w14:paraId="591C5C5A" w14:textId="39FEBE39" w:rsidR="000946CB" w:rsidRPr="003F0D10" w:rsidRDefault="000946CB" w:rsidP="00816E20">
      <w:pPr>
        <w:pStyle w:val="Akapitzlist"/>
        <w:numPr>
          <w:ilvl w:val="0"/>
          <w:numId w:val="12"/>
        </w:numPr>
        <w:spacing w:line="276" w:lineRule="auto"/>
        <w:rPr>
          <w:rFonts w:cstheme="minorHAnsi"/>
          <w:sz w:val="20"/>
        </w:rPr>
      </w:pPr>
      <w:r w:rsidRPr="003F0D10">
        <w:rPr>
          <w:rFonts w:cstheme="minorHAnsi"/>
          <w:sz w:val="20"/>
        </w:rPr>
        <w:t xml:space="preserve">Wykonawca musi informować Zamawiającego o dostępnych aktualizacjach </w:t>
      </w:r>
      <w:r w:rsidR="005F2F02">
        <w:rPr>
          <w:rFonts w:cstheme="minorHAnsi"/>
          <w:sz w:val="20"/>
        </w:rPr>
        <w:t>i poprawkach systemów informatycznych</w:t>
      </w:r>
      <w:r w:rsidR="00AA63E5">
        <w:rPr>
          <w:rFonts w:cstheme="minorHAnsi"/>
          <w:sz w:val="20"/>
        </w:rPr>
        <w:t xml:space="preserve"> drogą pisemną w formie elektronicznej</w:t>
      </w:r>
      <w:r w:rsidR="005F2F02">
        <w:rPr>
          <w:rFonts w:cstheme="minorHAnsi"/>
          <w:sz w:val="20"/>
        </w:rPr>
        <w:t>.</w:t>
      </w:r>
    </w:p>
    <w:p w14:paraId="300FD0D9" w14:textId="00F590C1" w:rsidR="000946CB" w:rsidRPr="003F0D10" w:rsidRDefault="000946CB" w:rsidP="00816E20">
      <w:pPr>
        <w:pStyle w:val="Akapitzlist"/>
        <w:numPr>
          <w:ilvl w:val="0"/>
          <w:numId w:val="12"/>
        </w:numPr>
        <w:spacing w:line="276" w:lineRule="auto"/>
        <w:rPr>
          <w:rFonts w:cstheme="minorHAnsi"/>
          <w:sz w:val="20"/>
        </w:rPr>
      </w:pPr>
      <w:r w:rsidRPr="003F0D10">
        <w:rPr>
          <w:rFonts w:cstheme="minorHAnsi"/>
          <w:sz w:val="20"/>
        </w:rPr>
        <w:t xml:space="preserve">Zgłaszający, w przypadku wystąpienia błędu, awarii, usterki przesyła do Wykonawcy </w:t>
      </w:r>
      <w:r w:rsidR="004D5342">
        <w:rPr>
          <w:rFonts w:cstheme="minorHAnsi"/>
          <w:sz w:val="20"/>
        </w:rPr>
        <w:t>informację o</w:t>
      </w:r>
      <w:r w:rsidR="00FC19B4">
        <w:rPr>
          <w:rFonts w:cstheme="minorHAnsi"/>
          <w:sz w:val="20"/>
        </w:rPr>
        <w:t> </w:t>
      </w:r>
      <w:r w:rsidRPr="003F0D10">
        <w:rPr>
          <w:rFonts w:cstheme="minorHAnsi"/>
          <w:sz w:val="20"/>
        </w:rPr>
        <w:t>wystąpieni</w:t>
      </w:r>
      <w:r w:rsidR="004D5342">
        <w:rPr>
          <w:rFonts w:cstheme="minorHAnsi"/>
          <w:sz w:val="20"/>
        </w:rPr>
        <w:t>u</w:t>
      </w:r>
      <w:r w:rsidRPr="003F0D10">
        <w:rPr>
          <w:rFonts w:cstheme="minorHAnsi"/>
          <w:sz w:val="20"/>
        </w:rPr>
        <w:t xml:space="preserve"> błędu/awarii. W Zgłoszeniu powinny być wypełnione wszystkie obligatoryjne pola formularza, a opis sytuacji prowadzącej do wystąpienia błędu lub awarii powinien umożliwiać jej odtworzenie przez zespół serwisowy Wykonawcy. Jeżeli odtworzenie błędu nie będzie możliwe w środowisku Wykonawcy, wówczas zdiagnozuje on błąd w środowisku Zamawiającego, ale terminy świadczenia usług gwarancyjnych ulegają wydłużeniu o czas oczekiwania na dostęp do środowiska Zamawiającego.</w:t>
      </w:r>
    </w:p>
    <w:p w14:paraId="69CBDABD" w14:textId="77777777" w:rsidR="000946CB" w:rsidRPr="003F0D10" w:rsidRDefault="000946CB" w:rsidP="00816E20">
      <w:pPr>
        <w:pStyle w:val="Akapitzlist"/>
        <w:numPr>
          <w:ilvl w:val="0"/>
          <w:numId w:val="12"/>
        </w:numPr>
        <w:spacing w:line="276" w:lineRule="auto"/>
        <w:rPr>
          <w:rFonts w:cstheme="minorHAnsi"/>
          <w:sz w:val="20"/>
        </w:rPr>
      </w:pPr>
      <w:r w:rsidRPr="003F0D10">
        <w:rPr>
          <w:rFonts w:cstheme="minorHAnsi"/>
          <w:sz w:val="20"/>
        </w:rPr>
        <w:t>Wykonawca zobowiązany jest do potwierdzenia w ciągu 2 godzin w czasie okna dostępności usługi gwarancyjnej przyjęcie Zgłoszenia reklamacyjnego oraz jego klasyfikację. Potwierdzenie zostanie wysłane przez Wykonawcę do zgłaszającego.</w:t>
      </w:r>
    </w:p>
    <w:p w14:paraId="4C93708E" w14:textId="77777777" w:rsidR="000946CB" w:rsidRPr="003F0D10" w:rsidRDefault="000946CB" w:rsidP="00816E20">
      <w:pPr>
        <w:pStyle w:val="Akapitzlist"/>
        <w:numPr>
          <w:ilvl w:val="0"/>
          <w:numId w:val="12"/>
        </w:numPr>
        <w:spacing w:line="276" w:lineRule="auto"/>
        <w:rPr>
          <w:rFonts w:cstheme="minorHAnsi"/>
          <w:sz w:val="20"/>
        </w:rPr>
      </w:pPr>
      <w:r w:rsidRPr="003F0D10">
        <w:rPr>
          <w:rFonts w:cstheme="minorHAnsi"/>
          <w:sz w:val="20"/>
        </w:rPr>
        <w:t>Wykonawca zapewnia dostosowanie do obowiązujących przepisów nie później niż w dniu ich wejścia w życie, chyba że, zmiany prawne nie zostały ogłoszone z minimum 30-dniowym terminem poprzedzającym ich wprowadzenie w życie. W przypadku jeżeli zmiany nie zostały ogłoszone z minimum 30-dniowym terminem poprzedzającym ich wprowadzenie w życie Wykonawca zobligowany jest do ich wprowadzenia w ciągu 30 dni roboczych od dnia wprowadzenia przepisu w życie.</w:t>
      </w:r>
    </w:p>
    <w:p w14:paraId="4F51E701" w14:textId="77777777" w:rsidR="000946CB" w:rsidRPr="003F0D10" w:rsidRDefault="000946CB" w:rsidP="00816E20">
      <w:pPr>
        <w:pStyle w:val="Akapitzlist"/>
        <w:numPr>
          <w:ilvl w:val="0"/>
          <w:numId w:val="12"/>
        </w:numPr>
        <w:spacing w:line="276" w:lineRule="auto"/>
        <w:rPr>
          <w:rFonts w:cstheme="minorHAnsi"/>
          <w:sz w:val="20"/>
        </w:rPr>
      </w:pPr>
      <w:r w:rsidRPr="003F0D10">
        <w:rPr>
          <w:rFonts w:cstheme="minorHAnsi"/>
          <w:sz w:val="20"/>
        </w:rPr>
        <w:t>Zgłoszenia będą klasyfikowane na Awarie, Błędy i Wady:</w:t>
      </w:r>
    </w:p>
    <w:p w14:paraId="1417EF07" w14:textId="71C2C627" w:rsidR="000946CB" w:rsidRPr="003F0D10" w:rsidRDefault="000946CB" w:rsidP="00816E20">
      <w:pPr>
        <w:pStyle w:val="Akapitzlist"/>
        <w:numPr>
          <w:ilvl w:val="1"/>
          <w:numId w:val="12"/>
        </w:numPr>
        <w:spacing w:line="276" w:lineRule="auto"/>
        <w:rPr>
          <w:rFonts w:cstheme="minorHAnsi"/>
          <w:sz w:val="20"/>
        </w:rPr>
      </w:pPr>
      <w:r w:rsidRPr="003F0D10">
        <w:rPr>
          <w:rFonts w:cstheme="minorHAnsi"/>
          <w:b/>
          <w:sz w:val="20"/>
        </w:rPr>
        <w:t>Awaria</w:t>
      </w:r>
      <w:r w:rsidRPr="003F0D10">
        <w:rPr>
          <w:rFonts w:cstheme="minorHAnsi"/>
          <w:sz w:val="20"/>
        </w:rPr>
        <w:t xml:space="preserve"> - Oznacza sytuację, w której nie jest możliwe prawidłowe użytkowanie Systemu z</w:t>
      </w:r>
      <w:r w:rsidR="00091A06">
        <w:rPr>
          <w:rFonts w:cstheme="minorHAnsi"/>
          <w:sz w:val="20"/>
        </w:rPr>
        <w:t> </w:t>
      </w:r>
      <w:r w:rsidRPr="003F0D10">
        <w:rPr>
          <w:rFonts w:cstheme="minorHAnsi"/>
          <w:sz w:val="20"/>
        </w:rPr>
        <w:t>powodu uszkodzenia lub utraty spójności danych, struktur danych, błędnego funkcjonowania platformy systemowo-sprzętowej lub innej przyczyny powodującej, że system nie działa zgodnie z wymaganiem zamówienia. Jednocześnie nie jest znane obejście umożliwiające realizację celu zadania.</w:t>
      </w:r>
    </w:p>
    <w:p w14:paraId="753994F7" w14:textId="108FF0C5" w:rsidR="000946CB" w:rsidRPr="003F0D10" w:rsidRDefault="000946CB" w:rsidP="00816E20">
      <w:pPr>
        <w:pStyle w:val="Akapitzlist"/>
        <w:numPr>
          <w:ilvl w:val="1"/>
          <w:numId w:val="12"/>
        </w:numPr>
        <w:spacing w:line="276" w:lineRule="auto"/>
        <w:rPr>
          <w:rFonts w:cstheme="minorHAnsi"/>
          <w:sz w:val="20"/>
        </w:rPr>
      </w:pPr>
      <w:r w:rsidRPr="003F0D10">
        <w:rPr>
          <w:rFonts w:cstheme="minorHAnsi"/>
          <w:b/>
          <w:sz w:val="20"/>
        </w:rPr>
        <w:t>Błąd</w:t>
      </w:r>
      <w:r w:rsidRPr="003F0D10">
        <w:rPr>
          <w:rFonts w:cstheme="minorHAnsi"/>
          <w:sz w:val="20"/>
        </w:rPr>
        <w:t xml:space="preserve"> - Niezgodne z dokumentacją użytkową lub wymaganiami Zamawiającego określonymi w</w:t>
      </w:r>
      <w:r w:rsidR="00091A06">
        <w:rPr>
          <w:rFonts w:cstheme="minorHAnsi"/>
          <w:sz w:val="20"/>
        </w:rPr>
        <w:t> </w:t>
      </w:r>
      <w:r w:rsidRPr="003F0D10">
        <w:rPr>
          <w:rFonts w:cstheme="minorHAnsi"/>
          <w:sz w:val="20"/>
        </w:rPr>
        <w:t>SIWZ, instrukcjami lub innych dokumentach wytworzonych w czasie wdrożenia działanie Systemu.</w:t>
      </w:r>
    </w:p>
    <w:p w14:paraId="3D14B520" w14:textId="77777777" w:rsidR="000946CB" w:rsidRPr="003F0D10" w:rsidRDefault="000946CB" w:rsidP="00816E20">
      <w:pPr>
        <w:pStyle w:val="Akapitzlist"/>
        <w:numPr>
          <w:ilvl w:val="1"/>
          <w:numId w:val="12"/>
        </w:numPr>
        <w:spacing w:line="276" w:lineRule="auto"/>
        <w:rPr>
          <w:rFonts w:cstheme="minorHAnsi"/>
          <w:sz w:val="20"/>
        </w:rPr>
      </w:pPr>
      <w:r w:rsidRPr="003F0D10">
        <w:rPr>
          <w:rFonts w:cstheme="minorHAnsi"/>
          <w:b/>
          <w:sz w:val="20"/>
        </w:rPr>
        <w:t>Wada</w:t>
      </w:r>
      <w:r w:rsidRPr="003F0D10">
        <w:rPr>
          <w:rFonts w:cstheme="minorHAnsi"/>
          <w:sz w:val="20"/>
        </w:rPr>
        <w:t xml:space="preserve"> - Zakłócenie działania oprogramowania, sprzętu polegające na nienależytym działaniu jego części, nie ograniczające działania całego Systemu; nie mające istotnego wpływu na zastosowanie Systemu i nie będące Awarią lub Błędem.</w:t>
      </w:r>
    </w:p>
    <w:p w14:paraId="5E756DF5" w14:textId="77777777" w:rsidR="000946CB" w:rsidRPr="003F0D10" w:rsidRDefault="000946CB" w:rsidP="00816E20">
      <w:pPr>
        <w:pStyle w:val="Akapitzlist"/>
        <w:numPr>
          <w:ilvl w:val="0"/>
          <w:numId w:val="12"/>
        </w:numPr>
        <w:spacing w:line="276" w:lineRule="auto"/>
        <w:rPr>
          <w:rFonts w:cstheme="minorHAnsi"/>
          <w:sz w:val="20"/>
        </w:rPr>
      </w:pPr>
      <w:r w:rsidRPr="003F0D10">
        <w:rPr>
          <w:rFonts w:cstheme="minorHAnsi"/>
          <w:sz w:val="20"/>
        </w:rPr>
        <w:t>Wykonawca zobowiązany jest do usunięcia Awarii, Błędów i Wad w następujących terminach:</w:t>
      </w:r>
    </w:p>
    <w:p w14:paraId="5A0827F8" w14:textId="77777777" w:rsidR="000946CB" w:rsidRPr="003F0D10" w:rsidRDefault="000946CB" w:rsidP="00816E20">
      <w:pPr>
        <w:pStyle w:val="Akapitzlist"/>
        <w:numPr>
          <w:ilvl w:val="1"/>
          <w:numId w:val="12"/>
        </w:numPr>
        <w:spacing w:line="276" w:lineRule="auto"/>
        <w:rPr>
          <w:rFonts w:cstheme="minorHAnsi"/>
          <w:sz w:val="20"/>
        </w:rPr>
      </w:pPr>
      <w:r w:rsidRPr="003F0D10">
        <w:rPr>
          <w:rFonts w:cstheme="minorHAnsi"/>
          <w:sz w:val="20"/>
        </w:rPr>
        <w:t>Awaria w terminie 1 dni roboczych od przyjęcia zgłoszenia przez Wykonawcę.</w:t>
      </w:r>
    </w:p>
    <w:p w14:paraId="05F23861" w14:textId="77777777" w:rsidR="000946CB" w:rsidRPr="003F0D10" w:rsidRDefault="000946CB" w:rsidP="00816E20">
      <w:pPr>
        <w:pStyle w:val="Akapitzlist"/>
        <w:numPr>
          <w:ilvl w:val="1"/>
          <w:numId w:val="12"/>
        </w:numPr>
        <w:spacing w:line="276" w:lineRule="auto"/>
        <w:rPr>
          <w:rFonts w:cstheme="minorHAnsi"/>
          <w:sz w:val="20"/>
        </w:rPr>
      </w:pPr>
      <w:r w:rsidRPr="003F0D10">
        <w:rPr>
          <w:rFonts w:cstheme="minorHAnsi"/>
          <w:sz w:val="20"/>
        </w:rPr>
        <w:t>Błędy w terminie 5 dni roboczych od przyjęcia zgłoszenia przez Wykonawcę,</w:t>
      </w:r>
    </w:p>
    <w:p w14:paraId="38698834" w14:textId="77777777" w:rsidR="000946CB" w:rsidRPr="003F0D10" w:rsidRDefault="000946CB" w:rsidP="00816E20">
      <w:pPr>
        <w:pStyle w:val="Akapitzlist"/>
        <w:numPr>
          <w:ilvl w:val="1"/>
          <w:numId w:val="12"/>
        </w:numPr>
        <w:spacing w:line="276" w:lineRule="auto"/>
        <w:rPr>
          <w:rFonts w:cstheme="minorHAnsi"/>
          <w:sz w:val="20"/>
        </w:rPr>
      </w:pPr>
      <w:r w:rsidRPr="003F0D10">
        <w:rPr>
          <w:rFonts w:cstheme="minorHAnsi"/>
          <w:sz w:val="20"/>
        </w:rPr>
        <w:t>Pozostałe Wady w terminie 7 dni roboczych od przyjęcia zgłoszenia przez Wykonawcę.</w:t>
      </w:r>
    </w:p>
    <w:p w14:paraId="439AF7C0" w14:textId="77777777" w:rsidR="000946CB" w:rsidRPr="003F0D10" w:rsidRDefault="000946CB" w:rsidP="003F0D10">
      <w:pPr>
        <w:spacing w:line="276" w:lineRule="auto"/>
        <w:rPr>
          <w:sz w:val="20"/>
        </w:rPr>
      </w:pPr>
    </w:p>
    <w:p w14:paraId="2B1F57D1" w14:textId="1A467D6D" w:rsidR="000946CB" w:rsidRPr="003F0D10" w:rsidRDefault="000946CB" w:rsidP="00865A53">
      <w:pPr>
        <w:pStyle w:val="Nagwek2"/>
        <w:numPr>
          <w:ilvl w:val="0"/>
          <w:numId w:val="22"/>
        </w:numPr>
        <w:spacing w:line="276" w:lineRule="auto"/>
        <w:rPr>
          <w:rFonts w:cstheme="minorHAnsi"/>
          <w:b w:val="0"/>
          <w:sz w:val="20"/>
        </w:rPr>
      </w:pPr>
      <w:bookmarkStart w:id="11" w:name="_Toc488182152"/>
      <w:r w:rsidRPr="003F0D10">
        <w:rPr>
          <w:sz w:val="20"/>
        </w:rPr>
        <w:t>Ogólne wymogi w zakresie licencjonowania systemów informatycznych</w:t>
      </w:r>
      <w:r w:rsidR="00CB1DB1">
        <w:rPr>
          <w:sz w:val="20"/>
        </w:rPr>
        <w:t>.</w:t>
      </w:r>
      <w:bookmarkEnd w:id="11"/>
    </w:p>
    <w:p w14:paraId="6C78C94F" w14:textId="77777777" w:rsidR="000946CB" w:rsidRPr="003F0D10" w:rsidRDefault="000946CB" w:rsidP="003F0D10">
      <w:pPr>
        <w:spacing w:line="276" w:lineRule="auto"/>
        <w:rPr>
          <w:rFonts w:cstheme="minorHAnsi"/>
          <w:b/>
          <w:sz w:val="20"/>
        </w:rPr>
      </w:pPr>
    </w:p>
    <w:p w14:paraId="4E8ED7E8" w14:textId="77777777" w:rsidR="0081502C" w:rsidRPr="0081502C" w:rsidRDefault="0081502C" w:rsidP="0081502C">
      <w:pPr>
        <w:pStyle w:val="Akapitzlist"/>
        <w:numPr>
          <w:ilvl w:val="0"/>
          <w:numId w:val="13"/>
        </w:numPr>
        <w:suppressAutoHyphens/>
        <w:autoSpaceDN w:val="0"/>
        <w:spacing w:line="276" w:lineRule="auto"/>
        <w:textAlignment w:val="baseline"/>
        <w:rPr>
          <w:ins w:id="12" w:author="Autor"/>
          <w:rFonts w:cstheme="minorHAnsi"/>
          <w:sz w:val="20"/>
          <w:rPrChange w:id="13" w:author="Autor">
            <w:rPr>
              <w:ins w:id="14" w:author="Autor"/>
              <w:rFonts w:asciiTheme="minorHAnsi" w:hAnsiTheme="minorHAnsi" w:cstheme="minorHAnsi"/>
              <w:sz w:val="22"/>
              <w:szCs w:val="22"/>
            </w:rPr>
          </w:rPrChange>
        </w:rPr>
      </w:pPr>
      <w:ins w:id="15" w:author="Autor">
        <w:r w:rsidRPr="0081502C">
          <w:rPr>
            <w:rFonts w:cstheme="minorHAnsi"/>
            <w:sz w:val="20"/>
            <w:rPrChange w:id="16" w:author="Autor">
              <w:rPr>
                <w:rFonts w:asciiTheme="minorHAnsi" w:hAnsiTheme="minorHAnsi" w:cstheme="minorHAnsi"/>
                <w:sz w:val="22"/>
                <w:szCs w:val="22"/>
              </w:rPr>
            </w:rPrChange>
          </w:rPr>
          <w:t>Licencjobiorcą wszystkich licencji będzie Gmina Miejska Bartoszyce.</w:t>
        </w:r>
      </w:ins>
    </w:p>
    <w:p w14:paraId="58FDB094" w14:textId="77777777" w:rsidR="0081502C" w:rsidRPr="0081502C" w:rsidRDefault="0081502C" w:rsidP="0081502C">
      <w:pPr>
        <w:pStyle w:val="Akapitzlist"/>
        <w:numPr>
          <w:ilvl w:val="0"/>
          <w:numId w:val="13"/>
        </w:numPr>
        <w:suppressAutoHyphens/>
        <w:autoSpaceDN w:val="0"/>
        <w:spacing w:line="276" w:lineRule="auto"/>
        <w:textAlignment w:val="baseline"/>
        <w:rPr>
          <w:ins w:id="17" w:author="Autor"/>
          <w:rFonts w:cstheme="minorHAnsi"/>
          <w:sz w:val="20"/>
          <w:rPrChange w:id="18" w:author="Autor">
            <w:rPr>
              <w:ins w:id="19" w:author="Autor"/>
              <w:rFonts w:asciiTheme="minorHAnsi" w:hAnsiTheme="minorHAnsi" w:cstheme="minorHAnsi"/>
              <w:sz w:val="22"/>
              <w:szCs w:val="22"/>
            </w:rPr>
          </w:rPrChange>
        </w:rPr>
      </w:pPr>
      <w:ins w:id="20" w:author="Autor">
        <w:r w:rsidRPr="0081502C">
          <w:rPr>
            <w:rFonts w:cstheme="minorHAnsi"/>
            <w:sz w:val="20"/>
            <w:rPrChange w:id="21" w:author="Autor">
              <w:rPr>
                <w:rFonts w:asciiTheme="minorHAnsi" w:hAnsiTheme="minorHAnsi" w:cstheme="minorHAnsi"/>
                <w:sz w:val="22"/>
                <w:szCs w:val="22"/>
              </w:rPr>
            </w:rPrChange>
          </w:rPr>
          <w:t>Udzielona licencja nie może w żaden sposób ograniczać liczby użytkowników dostarczanych systemów informatycznych (nie dotyczy oprogramowania udostępnionego w modelu SaaS).</w:t>
        </w:r>
      </w:ins>
    </w:p>
    <w:p w14:paraId="176BFAAE" w14:textId="77777777" w:rsidR="0081502C" w:rsidRPr="0081502C" w:rsidRDefault="0081502C" w:rsidP="0081502C">
      <w:pPr>
        <w:pStyle w:val="Akapitzlist"/>
        <w:numPr>
          <w:ilvl w:val="0"/>
          <w:numId w:val="13"/>
        </w:numPr>
        <w:suppressAutoHyphens/>
        <w:autoSpaceDN w:val="0"/>
        <w:spacing w:line="276" w:lineRule="auto"/>
        <w:textAlignment w:val="baseline"/>
        <w:rPr>
          <w:ins w:id="22" w:author="Autor"/>
          <w:rFonts w:cstheme="minorHAnsi"/>
          <w:sz w:val="20"/>
          <w:rPrChange w:id="23" w:author="Autor">
            <w:rPr>
              <w:ins w:id="24" w:author="Autor"/>
              <w:rFonts w:asciiTheme="minorHAnsi" w:hAnsiTheme="minorHAnsi" w:cstheme="minorHAnsi"/>
              <w:sz w:val="22"/>
              <w:szCs w:val="22"/>
            </w:rPr>
          </w:rPrChange>
        </w:rPr>
      </w:pPr>
      <w:ins w:id="25" w:author="Autor">
        <w:r w:rsidRPr="0081502C">
          <w:rPr>
            <w:rFonts w:cstheme="minorHAnsi"/>
            <w:sz w:val="20"/>
            <w:rPrChange w:id="26" w:author="Autor">
              <w:rPr>
                <w:rFonts w:asciiTheme="minorHAnsi" w:hAnsiTheme="minorHAnsi" w:cstheme="minorHAnsi"/>
                <w:sz w:val="22"/>
                <w:szCs w:val="22"/>
              </w:rPr>
            </w:rPrChange>
          </w:rPr>
          <w:t>Licencje muszą zostać wystawione na czas nieoznaczony (bezterminowy).</w:t>
        </w:r>
      </w:ins>
    </w:p>
    <w:p w14:paraId="247CA1AE" w14:textId="77777777" w:rsidR="0081502C" w:rsidRPr="0081502C" w:rsidRDefault="0081502C" w:rsidP="0081502C">
      <w:pPr>
        <w:pStyle w:val="Akapitzlist"/>
        <w:numPr>
          <w:ilvl w:val="0"/>
          <w:numId w:val="13"/>
        </w:numPr>
        <w:suppressAutoHyphens/>
        <w:autoSpaceDN w:val="0"/>
        <w:spacing w:line="276" w:lineRule="auto"/>
        <w:textAlignment w:val="baseline"/>
        <w:rPr>
          <w:ins w:id="27" w:author="Autor"/>
          <w:rFonts w:cstheme="minorHAnsi"/>
          <w:sz w:val="20"/>
          <w:rPrChange w:id="28" w:author="Autor">
            <w:rPr>
              <w:ins w:id="29" w:author="Autor"/>
              <w:rFonts w:asciiTheme="minorHAnsi" w:hAnsiTheme="minorHAnsi" w:cstheme="minorHAnsi"/>
              <w:sz w:val="22"/>
              <w:szCs w:val="22"/>
            </w:rPr>
          </w:rPrChange>
        </w:rPr>
      </w:pPr>
      <w:ins w:id="30" w:author="Autor">
        <w:r w:rsidRPr="0081502C">
          <w:rPr>
            <w:rFonts w:cstheme="minorHAnsi"/>
            <w:sz w:val="20"/>
            <w:rPrChange w:id="31" w:author="Autor">
              <w:rPr>
                <w:rFonts w:asciiTheme="minorHAnsi" w:hAnsiTheme="minorHAnsi" w:cstheme="minorHAnsi"/>
                <w:sz w:val="22"/>
                <w:szCs w:val="22"/>
              </w:rPr>
            </w:rPrChange>
          </w:rPr>
          <w:t>Oferowane licencje muszą pozwalać na użytkowanie oprogramowania zgodnie z przepisami prawa.</w:t>
        </w:r>
      </w:ins>
    </w:p>
    <w:p w14:paraId="5C535A17" w14:textId="77777777" w:rsidR="0081502C" w:rsidRPr="0081502C" w:rsidRDefault="0081502C" w:rsidP="0081502C">
      <w:pPr>
        <w:pStyle w:val="Akapitzlist"/>
        <w:numPr>
          <w:ilvl w:val="0"/>
          <w:numId w:val="13"/>
        </w:numPr>
        <w:suppressAutoHyphens/>
        <w:autoSpaceDN w:val="0"/>
        <w:spacing w:line="276" w:lineRule="auto"/>
        <w:textAlignment w:val="baseline"/>
        <w:rPr>
          <w:ins w:id="32" w:author="Autor"/>
          <w:rFonts w:cstheme="minorHAnsi"/>
          <w:sz w:val="20"/>
          <w:rPrChange w:id="33" w:author="Autor">
            <w:rPr>
              <w:ins w:id="34" w:author="Autor"/>
              <w:rFonts w:asciiTheme="minorHAnsi" w:hAnsiTheme="minorHAnsi" w:cstheme="minorHAnsi"/>
              <w:sz w:val="22"/>
              <w:szCs w:val="22"/>
            </w:rPr>
          </w:rPrChange>
        </w:rPr>
      </w:pPr>
      <w:ins w:id="35" w:author="Autor">
        <w:r w:rsidRPr="0081502C">
          <w:rPr>
            <w:rFonts w:cstheme="minorHAnsi"/>
            <w:sz w:val="20"/>
            <w:rPrChange w:id="36" w:author="Autor">
              <w:rPr>
                <w:rFonts w:asciiTheme="minorHAnsi" w:hAnsiTheme="minorHAnsi" w:cstheme="minorHAnsi"/>
                <w:sz w:val="22"/>
                <w:szCs w:val="22"/>
              </w:rPr>
            </w:rPrChange>
          </w:rPr>
          <w:lastRenderedPageBreak/>
          <w:t>Licencja oprogramowania nie może ograniczać prawa licencjobiorcy do rozbudowy, zwiększenia ilości serwerów obsługujących oprogramowanie, przeniesienia oprogramowania na inny serwer, rozdzielenia funkcji serwera (osobny serwer bazy danych, osobny serwer aplikacji, osobny serwer plików).</w:t>
        </w:r>
      </w:ins>
    </w:p>
    <w:p w14:paraId="04B401F2" w14:textId="77777777" w:rsidR="0081502C" w:rsidRPr="0081502C" w:rsidRDefault="0081502C" w:rsidP="0081502C">
      <w:pPr>
        <w:pStyle w:val="Akapitzlist"/>
        <w:numPr>
          <w:ilvl w:val="0"/>
          <w:numId w:val="13"/>
        </w:numPr>
        <w:suppressAutoHyphens/>
        <w:autoSpaceDN w:val="0"/>
        <w:spacing w:line="276" w:lineRule="auto"/>
        <w:textAlignment w:val="baseline"/>
        <w:rPr>
          <w:ins w:id="37" w:author="Autor"/>
          <w:rFonts w:cstheme="minorHAnsi"/>
          <w:sz w:val="20"/>
          <w:rPrChange w:id="38" w:author="Autor">
            <w:rPr>
              <w:ins w:id="39" w:author="Autor"/>
              <w:rFonts w:asciiTheme="minorHAnsi" w:hAnsiTheme="minorHAnsi" w:cstheme="minorHAnsi"/>
              <w:sz w:val="22"/>
              <w:szCs w:val="22"/>
            </w:rPr>
          </w:rPrChange>
        </w:rPr>
      </w:pPr>
      <w:ins w:id="40" w:author="Autor">
        <w:r w:rsidRPr="0081502C">
          <w:rPr>
            <w:rFonts w:cstheme="minorHAnsi"/>
            <w:sz w:val="20"/>
            <w:rPrChange w:id="41" w:author="Autor">
              <w:rPr>
                <w:rFonts w:asciiTheme="minorHAnsi" w:hAnsiTheme="minorHAnsi" w:cstheme="minorHAnsi"/>
                <w:sz w:val="22"/>
                <w:szCs w:val="22"/>
              </w:rPr>
            </w:rPrChange>
          </w:rPr>
          <w:t>Licencja oprogramowania musi być licencją otwartą - bez ograniczenia liczby użytkowników, ilości komputerów, serwerów, na których można zainstalować i używać oprogramowanie (nie dotyczy oprogramowania udostępnionego w modelu SaaS).</w:t>
        </w:r>
      </w:ins>
    </w:p>
    <w:p w14:paraId="08BB4F60" w14:textId="77777777" w:rsidR="0081502C" w:rsidRPr="0081502C" w:rsidRDefault="0081502C" w:rsidP="0081502C">
      <w:pPr>
        <w:pStyle w:val="Akapitzlist"/>
        <w:numPr>
          <w:ilvl w:val="0"/>
          <w:numId w:val="13"/>
        </w:numPr>
        <w:suppressAutoHyphens/>
        <w:autoSpaceDN w:val="0"/>
        <w:spacing w:line="276" w:lineRule="auto"/>
        <w:textAlignment w:val="baseline"/>
        <w:rPr>
          <w:ins w:id="42" w:author="Autor"/>
          <w:rFonts w:cstheme="minorHAnsi"/>
          <w:sz w:val="20"/>
          <w:rPrChange w:id="43" w:author="Autor">
            <w:rPr>
              <w:ins w:id="44" w:author="Autor"/>
              <w:rFonts w:asciiTheme="minorHAnsi" w:hAnsiTheme="minorHAnsi" w:cstheme="minorHAnsi"/>
              <w:sz w:val="22"/>
              <w:szCs w:val="22"/>
            </w:rPr>
          </w:rPrChange>
        </w:rPr>
      </w:pPr>
      <w:ins w:id="45" w:author="Autor">
        <w:r w:rsidRPr="0081502C">
          <w:rPr>
            <w:rFonts w:cstheme="minorHAnsi"/>
            <w:sz w:val="20"/>
            <w:rPrChange w:id="46" w:author="Autor">
              <w:rPr>
                <w:rFonts w:asciiTheme="minorHAnsi" w:hAnsiTheme="minorHAnsi" w:cstheme="minorHAnsi"/>
                <w:sz w:val="22"/>
                <w:szCs w:val="22"/>
              </w:rPr>
            </w:rPrChange>
          </w:rPr>
          <w:t>Licencja na oprogramowanie nie może w żaden sposób ograniczać sposobu pracy użytkowników końcowych (np. praca w sieci LAN, praca zdalna poprzez Internet). Użytkownik może pracować w dowolny dostępny technologicznie sposób (nie dotyczy oprogramowania udostępnionego w modelu SaaS).</w:t>
        </w:r>
      </w:ins>
    </w:p>
    <w:p w14:paraId="14E0BAAB" w14:textId="77777777" w:rsidR="0081502C" w:rsidRPr="0081502C" w:rsidRDefault="0081502C" w:rsidP="0081502C">
      <w:pPr>
        <w:pStyle w:val="Akapitzlist"/>
        <w:numPr>
          <w:ilvl w:val="0"/>
          <w:numId w:val="13"/>
        </w:numPr>
        <w:suppressAutoHyphens/>
        <w:autoSpaceDN w:val="0"/>
        <w:spacing w:line="276" w:lineRule="auto"/>
        <w:textAlignment w:val="baseline"/>
        <w:rPr>
          <w:ins w:id="47" w:author="Autor"/>
          <w:rFonts w:cstheme="minorHAnsi"/>
          <w:sz w:val="20"/>
          <w:rPrChange w:id="48" w:author="Autor">
            <w:rPr>
              <w:ins w:id="49" w:author="Autor"/>
              <w:rFonts w:asciiTheme="minorHAnsi" w:hAnsiTheme="minorHAnsi" w:cstheme="minorHAnsi"/>
              <w:sz w:val="22"/>
              <w:szCs w:val="22"/>
            </w:rPr>
          </w:rPrChange>
        </w:rPr>
      </w:pPr>
      <w:ins w:id="50" w:author="Autor">
        <w:r w:rsidRPr="0081502C">
          <w:rPr>
            <w:rFonts w:cstheme="minorHAnsi"/>
            <w:sz w:val="20"/>
            <w:rPrChange w:id="51" w:author="Autor">
              <w:rPr>
                <w:rFonts w:asciiTheme="minorHAnsi" w:hAnsiTheme="minorHAnsi" w:cstheme="minorHAnsi"/>
                <w:sz w:val="22"/>
                <w:szCs w:val="22"/>
              </w:rPr>
            </w:rPrChange>
          </w:rPr>
          <w:t>Licencja oprogramowania nie może ograniczać prawa licencjobiorcy do wykonania kopii bezpieczeństwa oprogramowania w ilości, którą uzna za stosowną.</w:t>
        </w:r>
      </w:ins>
    </w:p>
    <w:p w14:paraId="0C65ECB8" w14:textId="77777777" w:rsidR="0081502C" w:rsidRPr="0081502C" w:rsidRDefault="0081502C" w:rsidP="0081502C">
      <w:pPr>
        <w:pStyle w:val="Akapitzlist"/>
        <w:numPr>
          <w:ilvl w:val="0"/>
          <w:numId w:val="13"/>
        </w:numPr>
        <w:suppressAutoHyphens/>
        <w:autoSpaceDN w:val="0"/>
        <w:spacing w:line="276" w:lineRule="auto"/>
        <w:textAlignment w:val="baseline"/>
        <w:rPr>
          <w:ins w:id="52" w:author="Autor"/>
          <w:rFonts w:cstheme="minorHAnsi"/>
          <w:sz w:val="20"/>
          <w:rPrChange w:id="53" w:author="Autor">
            <w:rPr>
              <w:ins w:id="54" w:author="Autor"/>
              <w:rFonts w:asciiTheme="minorHAnsi" w:hAnsiTheme="minorHAnsi" w:cstheme="minorHAnsi"/>
              <w:sz w:val="22"/>
              <w:szCs w:val="22"/>
            </w:rPr>
          </w:rPrChange>
        </w:rPr>
      </w:pPr>
      <w:ins w:id="55" w:author="Autor">
        <w:r w:rsidRPr="0081502C">
          <w:rPr>
            <w:rFonts w:cstheme="minorHAnsi"/>
            <w:sz w:val="20"/>
            <w:rPrChange w:id="56" w:author="Autor">
              <w:rPr>
                <w:rFonts w:asciiTheme="minorHAnsi" w:hAnsiTheme="minorHAnsi" w:cstheme="minorHAnsi"/>
                <w:sz w:val="22"/>
                <w:szCs w:val="22"/>
              </w:rPr>
            </w:rPrChange>
          </w:rPr>
          <w:t>Licencja oprogramowania nie może ograniczać prawa licencjobiorcy do instalacji użytkowania oprogramowania na serwerach zapasowych uruchamianych w przypadku awarii serwerów podstawowych.</w:t>
        </w:r>
      </w:ins>
    </w:p>
    <w:p w14:paraId="3D3703F8" w14:textId="77777777" w:rsidR="0081502C" w:rsidRPr="0081502C" w:rsidRDefault="0081502C" w:rsidP="0081502C">
      <w:pPr>
        <w:pStyle w:val="Akapitzlist"/>
        <w:numPr>
          <w:ilvl w:val="0"/>
          <w:numId w:val="13"/>
        </w:numPr>
        <w:suppressAutoHyphens/>
        <w:autoSpaceDN w:val="0"/>
        <w:spacing w:line="276" w:lineRule="auto"/>
        <w:textAlignment w:val="baseline"/>
        <w:rPr>
          <w:ins w:id="57" w:author="Autor"/>
          <w:rFonts w:cstheme="minorHAnsi"/>
          <w:sz w:val="20"/>
          <w:rPrChange w:id="58" w:author="Autor">
            <w:rPr>
              <w:ins w:id="59" w:author="Autor"/>
              <w:rFonts w:asciiTheme="minorHAnsi" w:hAnsiTheme="minorHAnsi" w:cstheme="minorHAnsi"/>
              <w:sz w:val="22"/>
              <w:szCs w:val="22"/>
            </w:rPr>
          </w:rPrChange>
        </w:rPr>
      </w:pPr>
      <w:ins w:id="60" w:author="Autor">
        <w:r w:rsidRPr="0081502C">
          <w:rPr>
            <w:rFonts w:cstheme="minorHAnsi"/>
            <w:sz w:val="20"/>
            <w:rPrChange w:id="61" w:author="Autor">
              <w:rPr>
                <w:rFonts w:asciiTheme="minorHAnsi" w:hAnsiTheme="minorHAnsi" w:cstheme="minorHAnsi"/>
                <w:sz w:val="22"/>
                <w:szCs w:val="22"/>
              </w:rPr>
            </w:rPrChange>
          </w:rPr>
          <w:t>Licencja oprogramowania nie może ograniczać prawa licencjobiorcy do korzystania z oprogramowania na dowolnym komputerze klienckim (licencja nie może być przypisana do komputera/urządzenia).</w:t>
        </w:r>
      </w:ins>
    </w:p>
    <w:p w14:paraId="70CFDA7A" w14:textId="7FA41B31" w:rsidR="000946CB" w:rsidRPr="003F0D10" w:rsidDel="0081502C" w:rsidRDefault="000946CB" w:rsidP="00816E20">
      <w:pPr>
        <w:pStyle w:val="Akapitzlist"/>
        <w:numPr>
          <w:ilvl w:val="0"/>
          <w:numId w:val="13"/>
        </w:numPr>
        <w:suppressAutoHyphens/>
        <w:autoSpaceDN w:val="0"/>
        <w:spacing w:line="276" w:lineRule="auto"/>
        <w:textAlignment w:val="baseline"/>
        <w:rPr>
          <w:del w:id="62" w:author="Autor"/>
          <w:sz w:val="20"/>
        </w:rPr>
      </w:pPr>
      <w:del w:id="63" w:author="Autor">
        <w:r w:rsidRPr="003F0D10" w:rsidDel="0081502C">
          <w:rPr>
            <w:sz w:val="20"/>
          </w:rPr>
          <w:delText xml:space="preserve">Licencjobiorcą wszystkich licencji będzie Gmina </w:delText>
        </w:r>
        <w:r w:rsidR="00B837FA" w:rsidDel="0081502C">
          <w:rPr>
            <w:sz w:val="20"/>
          </w:rPr>
          <w:delText>Miejska Bartoszyce</w:delText>
        </w:r>
        <w:r w:rsidRPr="003F0D10" w:rsidDel="0081502C">
          <w:rPr>
            <w:sz w:val="20"/>
          </w:rPr>
          <w:delText>.</w:delText>
        </w:r>
      </w:del>
    </w:p>
    <w:p w14:paraId="22FEBD41" w14:textId="1EFA63D0" w:rsidR="00F26D17" w:rsidRPr="003F0D10" w:rsidDel="0081502C" w:rsidRDefault="00F26D17" w:rsidP="00816E20">
      <w:pPr>
        <w:pStyle w:val="Akapitzlist"/>
        <w:numPr>
          <w:ilvl w:val="0"/>
          <w:numId w:val="13"/>
        </w:numPr>
        <w:suppressAutoHyphens/>
        <w:autoSpaceDN w:val="0"/>
        <w:spacing w:line="276" w:lineRule="auto"/>
        <w:textAlignment w:val="baseline"/>
        <w:rPr>
          <w:del w:id="64" w:author="Autor"/>
          <w:sz w:val="20"/>
        </w:rPr>
      </w:pPr>
      <w:del w:id="65" w:author="Autor">
        <w:r w:rsidRPr="003F0D10" w:rsidDel="0081502C">
          <w:rPr>
            <w:sz w:val="20"/>
          </w:rPr>
          <w:delText xml:space="preserve">Udzielona licencja nie może w żaden sposób ograniczać liczby użytkowników </w:delText>
        </w:r>
        <w:r w:rsidR="003F0D10" w:rsidDel="0081502C">
          <w:rPr>
            <w:sz w:val="20"/>
          </w:rPr>
          <w:delText xml:space="preserve">dostarczanych </w:delText>
        </w:r>
        <w:r w:rsidRPr="003F0D10" w:rsidDel="0081502C">
          <w:rPr>
            <w:sz w:val="20"/>
          </w:rPr>
          <w:delText>systemów informatycznych.</w:delText>
        </w:r>
      </w:del>
    </w:p>
    <w:p w14:paraId="70FD610B" w14:textId="0C6D19C4" w:rsidR="000946CB" w:rsidRPr="003F0D10" w:rsidDel="0081502C" w:rsidRDefault="000946CB" w:rsidP="00816E20">
      <w:pPr>
        <w:pStyle w:val="Akapitzlist"/>
        <w:numPr>
          <w:ilvl w:val="0"/>
          <w:numId w:val="13"/>
        </w:numPr>
        <w:suppressAutoHyphens/>
        <w:autoSpaceDN w:val="0"/>
        <w:spacing w:line="276" w:lineRule="auto"/>
        <w:textAlignment w:val="baseline"/>
        <w:rPr>
          <w:del w:id="66" w:author="Autor"/>
          <w:sz w:val="20"/>
        </w:rPr>
      </w:pPr>
      <w:del w:id="67" w:author="Autor">
        <w:r w:rsidRPr="003F0D10" w:rsidDel="0081502C">
          <w:rPr>
            <w:sz w:val="20"/>
          </w:rPr>
          <w:delText>Licencje muszą zostać wystawione na czas nieoznaczony (bezterminowy).</w:delText>
        </w:r>
      </w:del>
    </w:p>
    <w:p w14:paraId="4380E466" w14:textId="2F2FEDBE" w:rsidR="000946CB" w:rsidRPr="003F0D10" w:rsidDel="0081502C" w:rsidRDefault="000946CB" w:rsidP="00816E20">
      <w:pPr>
        <w:pStyle w:val="Akapitzlist"/>
        <w:numPr>
          <w:ilvl w:val="0"/>
          <w:numId w:val="13"/>
        </w:numPr>
        <w:suppressAutoHyphens/>
        <w:autoSpaceDN w:val="0"/>
        <w:spacing w:line="276" w:lineRule="auto"/>
        <w:textAlignment w:val="baseline"/>
        <w:rPr>
          <w:del w:id="68" w:author="Autor"/>
          <w:sz w:val="20"/>
        </w:rPr>
      </w:pPr>
      <w:del w:id="69" w:author="Autor">
        <w:r w:rsidRPr="003F0D10" w:rsidDel="0081502C">
          <w:rPr>
            <w:sz w:val="20"/>
          </w:rPr>
          <w:delText>Oferowane licencje muszą pozwalać na użytkowanie oprogramowania zgodnie z przepisami prawa.</w:delText>
        </w:r>
      </w:del>
    </w:p>
    <w:p w14:paraId="42C6EB34" w14:textId="2B2BCF2B" w:rsidR="000946CB" w:rsidRPr="003F0D10" w:rsidDel="0081502C" w:rsidRDefault="000946CB" w:rsidP="00816E20">
      <w:pPr>
        <w:pStyle w:val="Akapitzlist"/>
        <w:numPr>
          <w:ilvl w:val="0"/>
          <w:numId w:val="13"/>
        </w:numPr>
        <w:suppressAutoHyphens/>
        <w:autoSpaceDN w:val="0"/>
        <w:spacing w:line="276" w:lineRule="auto"/>
        <w:textAlignment w:val="baseline"/>
        <w:rPr>
          <w:del w:id="70" w:author="Autor"/>
          <w:sz w:val="20"/>
        </w:rPr>
      </w:pPr>
      <w:del w:id="71" w:author="Autor">
        <w:r w:rsidRPr="003F0D10" w:rsidDel="0081502C">
          <w:rPr>
            <w:sz w:val="20"/>
          </w:rPr>
          <w:delText>Licencja oprogramowania nie może ograniczać prawa licencjobiorcy do rozbudowy, zwiększenia ilości serwerów obsługujących oprogramowanie, przeniesienia oprogramowania na inny serwer, rozdzielenia funkcji serwera (osobny serwer bazy danych, osobny serwer aplikacji, osobny serwer plików).</w:delText>
        </w:r>
      </w:del>
    </w:p>
    <w:p w14:paraId="4F74CB2E" w14:textId="74DFE224" w:rsidR="005F2F02" w:rsidRPr="005F2F02" w:rsidDel="0081502C" w:rsidRDefault="005F2F02" w:rsidP="00816E20">
      <w:pPr>
        <w:pStyle w:val="Akapitzlist"/>
        <w:numPr>
          <w:ilvl w:val="0"/>
          <w:numId w:val="13"/>
        </w:numPr>
        <w:suppressAutoHyphens/>
        <w:autoSpaceDN w:val="0"/>
        <w:spacing w:line="276" w:lineRule="auto"/>
        <w:textAlignment w:val="baseline"/>
        <w:rPr>
          <w:del w:id="72" w:author="Autor"/>
          <w:sz w:val="20"/>
        </w:rPr>
      </w:pPr>
      <w:del w:id="73" w:author="Autor">
        <w:r w:rsidRPr="005F2F02" w:rsidDel="0081502C">
          <w:rPr>
            <w:sz w:val="20"/>
          </w:rPr>
          <w:delText xml:space="preserve">Licencja oprogramowania musi być licencją </w:delText>
        </w:r>
        <w:r w:rsidR="00F469A9" w:rsidDel="0081502C">
          <w:rPr>
            <w:sz w:val="20"/>
          </w:rPr>
          <w:delText xml:space="preserve">otwartą - </w:delText>
        </w:r>
        <w:r w:rsidRPr="005F2F02" w:rsidDel="0081502C">
          <w:rPr>
            <w:sz w:val="20"/>
          </w:rPr>
          <w:delText>bez ograniczenia liczby użytkowników, ilości komputerów, serwerów, na których można zainstalować i używać oprogramowanie.</w:delText>
        </w:r>
      </w:del>
    </w:p>
    <w:p w14:paraId="2345F0BC" w14:textId="7C11202E" w:rsidR="000946CB" w:rsidRPr="003F0D10" w:rsidDel="0081502C" w:rsidRDefault="000946CB" w:rsidP="00816E20">
      <w:pPr>
        <w:pStyle w:val="Akapitzlist"/>
        <w:numPr>
          <w:ilvl w:val="0"/>
          <w:numId w:val="13"/>
        </w:numPr>
        <w:suppressAutoHyphens/>
        <w:autoSpaceDN w:val="0"/>
        <w:spacing w:line="276" w:lineRule="auto"/>
        <w:textAlignment w:val="baseline"/>
        <w:rPr>
          <w:del w:id="74" w:author="Autor"/>
          <w:sz w:val="20"/>
        </w:rPr>
      </w:pPr>
      <w:del w:id="75" w:author="Autor">
        <w:r w:rsidRPr="003F0D10" w:rsidDel="0081502C">
          <w:rPr>
            <w:sz w:val="20"/>
          </w:rPr>
          <w:delText>Licencja na oprogramowanie nie może w żaden sposób ograniczać sposobu pracy użytkowników końcowych (np. praca w sieci LAN, praca zdalna poprzez Internet). Użytkownik może pracować w dowolny dostępny technologicznie sposób.</w:delText>
        </w:r>
      </w:del>
    </w:p>
    <w:p w14:paraId="4D311671" w14:textId="3E64B8FA" w:rsidR="000946CB" w:rsidRPr="003F0D10" w:rsidDel="0081502C" w:rsidRDefault="000946CB" w:rsidP="00816E20">
      <w:pPr>
        <w:pStyle w:val="Akapitzlist"/>
        <w:numPr>
          <w:ilvl w:val="0"/>
          <w:numId w:val="13"/>
        </w:numPr>
        <w:suppressAutoHyphens/>
        <w:autoSpaceDN w:val="0"/>
        <w:spacing w:line="276" w:lineRule="auto"/>
        <w:textAlignment w:val="baseline"/>
        <w:rPr>
          <w:del w:id="76" w:author="Autor"/>
          <w:sz w:val="20"/>
        </w:rPr>
      </w:pPr>
      <w:del w:id="77" w:author="Autor">
        <w:r w:rsidRPr="003F0D10" w:rsidDel="0081502C">
          <w:rPr>
            <w:sz w:val="20"/>
          </w:rPr>
          <w:delText>Licencja oprogramowania nie może ograniczać prawa licencjobiorcy do wykonania kopii bezpieczeństwa oprogramowania w ilości, którą uzna za stosowną.</w:delText>
        </w:r>
      </w:del>
    </w:p>
    <w:p w14:paraId="6F36C517" w14:textId="1619E2FB" w:rsidR="000946CB" w:rsidRPr="003F0D10" w:rsidDel="0081502C" w:rsidRDefault="000946CB" w:rsidP="00816E20">
      <w:pPr>
        <w:pStyle w:val="Akapitzlist"/>
        <w:numPr>
          <w:ilvl w:val="0"/>
          <w:numId w:val="13"/>
        </w:numPr>
        <w:suppressAutoHyphens/>
        <w:autoSpaceDN w:val="0"/>
        <w:spacing w:line="276" w:lineRule="auto"/>
        <w:textAlignment w:val="baseline"/>
        <w:rPr>
          <w:del w:id="78" w:author="Autor"/>
          <w:sz w:val="20"/>
        </w:rPr>
      </w:pPr>
      <w:del w:id="79" w:author="Autor">
        <w:r w:rsidRPr="003F0D10" w:rsidDel="0081502C">
          <w:rPr>
            <w:sz w:val="20"/>
          </w:rPr>
          <w:delText>Licencja oprogramowania nie może ograniczać prawa licencjobiorcy do instalacji użytkowania oprogramowania na serwerach zapasowych uruchamianych w przypadku awarii serwerów podstawowych.</w:delText>
        </w:r>
      </w:del>
    </w:p>
    <w:p w14:paraId="2333ED9B" w14:textId="23DC1E9B" w:rsidR="000946CB" w:rsidRPr="003F0D10" w:rsidDel="0081502C" w:rsidRDefault="000946CB" w:rsidP="00816E20">
      <w:pPr>
        <w:pStyle w:val="Akapitzlist"/>
        <w:numPr>
          <w:ilvl w:val="0"/>
          <w:numId w:val="13"/>
        </w:numPr>
        <w:suppressAutoHyphens/>
        <w:autoSpaceDN w:val="0"/>
        <w:spacing w:line="276" w:lineRule="auto"/>
        <w:textAlignment w:val="baseline"/>
        <w:rPr>
          <w:del w:id="80" w:author="Autor"/>
          <w:sz w:val="20"/>
        </w:rPr>
      </w:pPr>
      <w:del w:id="81" w:author="Autor">
        <w:r w:rsidRPr="003F0D10" w:rsidDel="0081502C">
          <w:rPr>
            <w:sz w:val="20"/>
          </w:rPr>
          <w:delText>Licencja oprogramowania nie może ograniczać prawa licencjobiorcy do korzystania z oprogramowania na dowolnym komputerze klienckim (licencja nie może być przypisana do komputera/urządzenia).</w:delText>
        </w:r>
      </w:del>
    </w:p>
    <w:p w14:paraId="620B0DC3" w14:textId="77777777" w:rsidR="000946CB" w:rsidRPr="003F0D10" w:rsidRDefault="000946CB" w:rsidP="003F0D10">
      <w:pPr>
        <w:suppressAutoHyphens/>
        <w:autoSpaceDN w:val="0"/>
        <w:spacing w:line="276" w:lineRule="auto"/>
        <w:textAlignment w:val="baseline"/>
        <w:rPr>
          <w:sz w:val="20"/>
        </w:rPr>
      </w:pPr>
    </w:p>
    <w:p w14:paraId="5D1BE0BB" w14:textId="31AD1EEC" w:rsidR="000946CB" w:rsidRPr="003F0D10" w:rsidRDefault="000946CB" w:rsidP="00865A53">
      <w:pPr>
        <w:pStyle w:val="Nagwek2"/>
        <w:numPr>
          <w:ilvl w:val="0"/>
          <w:numId w:val="22"/>
        </w:numPr>
        <w:spacing w:line="276" w:lineRule="auto"/>
        <w:rPr>
          <w:sz w:val="20"/>
        </w:rPr>
      </w:pPr>
      <w:bookmarkStart w:id="82" w:name="_Toc488182153"/>
      <w:r w:rsidRPr="003F0D10">
        <w:rPr>
          <w:sz w:val="20"/>
        </w:rPr>
        <w:t>Ogólne wymogi w zakresie wdrożeń systemów informatycznych</w:t>
      </w:r>
      <w:r w:rsidR="00CB1DB1">
        <w:rPr>
          <w:sz w:val="20"/>
        </w:rPr>
        <w:t>.</w:t>
      </w:r>
      <w:bookmarkEnd w:id="82"/>
    </w:p>
    <w:p w14:paraId="11895F8C" w14:textId="77777777" w:rsidR="000946CB" w:rsidRPr="003F0D10" w:rsidRDefault="000946CB" w:rsidP="003F0D10">
      <w:pPr>
        <w:spacing w:line="276" w:lineRule="auto"/>
        <w:rPr>
          <w:rFonts w:cstheme="minorHAnsi"/>
          <w:b/>
          <w:sz w:val="20"/>
        </w:rPr>
      </w:pPr>
    </w:p>
    <w:p w14:paraId="5E2329C4" w14:textId="3D563539" w:rsidR="000946CB" w:rsidRPr="003F0D10" w:rsidRDefault="00F26D17" w:rsidP="003F0D10">
      <w:pPr>
        <w:spacing w:line="276" w:lineRule="auto"/>
        <w:contextualSpacing/>
        <w:rPr>
          <w:rFonts w:cs="Arial"/>
          <w:sz w:val="20"/>
        </w:rPr>
      </w:pPr>
      <w:r w:rsidRPr="003F0D10">
        <w:rPr>
          <w:rFonts w:cs="Arial"/>
          <w:sz w:val="20"/>
        </w:rPr>
        <w:t>Wdrożenie systemów</w:t>
      </w:r>
      <w:r w:rsidR="00F14212" w:rsidRPr="003F0D10">
        <w:rPr>
          <w:rFonts w:cs="Arial"/>
          <w:sz w:val="20"/>
        </w:rPr>
        <w:t xml:space="preserve"> obejmu</w:t>
      </w:r>
      <w:r w:rsidRPr="003F0D10">
        <w:rPr>
          <w:rFonts w:cs="Arial"/>
          <w:sz w:val="20"/>
        </w:rPr>
        <w:t>je</w:t>
      </w:r>
      <w:r w:rsidR="000946CB" w:rsidRPr="003F0D10">
        <w:rPr>
          <w:rFonts w:cs="Arial"/>
          <w:sz w:val="20"/>
        </w:rPr>
        <w:t>:</w:t>
      </w:r>
    </w:p>
    <w:p w14:paraId="06062EFB" w14:textId="77777777" w:rsidR="000946CB" w:rsidRPr="003F0D10" w:rsidRDefault="000946CB" w:rsidP="00816E20">
      <w:pPr>
        <w:pStyle w:val="Akapitzlist"/>
        <w:numPr>
          <w:ilvl w:val="0"/>
          <w:numId w:val="14"/>
        </w:numPr>
        <w:suppressAutoHyphens/>
        <w:autoSpaceDN w:val="0"/>
        <w:spacing w:line="276" w:lineRule="auto"/>
        <w:textAlignment w:val="baseline"/>
        <w:rPr>
          <w:rFonts w:cs="Arial"/>
          <w:sz w:val="20"/>
          <w:lang w:eastAsia="pl-PL"/>
        </w:rPr>
      </w:pPr>
      <w:r w:rsidRPr="003F0D10">
        <w:rPr>
          <w:rFonts w:cs="Arial"/>
          <w:sz w:val="20"/>
          <w:lang w:eastAsia="pl-PL"/>
        </w:rPr>
        <w:t>instruktaże oraz asystę stanowiskową dla administratora i użytkowników systemu polegająca na:</w:t>
      </w:r>
    </w:p>
    <w:p w14:paraId="36450071" w14:textId="77777777" w:rsidR="000946CB" w:rsidRPr="003F0D10" w:rsidRDefault="000946CB" w:rsidP="00816E20">
      <w:pPr>
        <w:pStyle w:val="Akapitzlist"/>
        <w:numPr>
          <w:ilvl w:val="0"/>
          <w:numId w:val="15"/>
        </w:numPr>
        <w:suppressAutoHyphens/>
        <w:autoSpaceDE w:val="0"/>
        <w:autoSpaceDN w:val="0"/>
        <w:spacing w:line="276" w:lineRule="auto"/>
        <w:textAlignment w:val="baseline"/>
        <w:rPr>
          <w:rFonts w:eastAsia="Calibri" w:cs="Arial"/>
          <w:sz w:val="20"/>
          <w:lang w:eastAsia="zh-CN"/>
        </w:rPr>
      </w:pPr>
      <w:r w:rsidRPr="003F0D10">
        <w:rPr>
          <w:rFonts w:eastAsia="Calibri" w:cs="Arial"/>
          <w:sz w:val="20"/>
          <w:lang w:eastAsia="zh-CN"/>
        </w:rPr>
        <w:t>przeprowadzeniu instruktażu obsługi całego systemu bądź jego części wspomagającego obsługę obszarów działalności urzędu dla wskazanych przez urząd pracowników;</w:t>
      </w:r>
    </w:p>
    <w:p w14:paraId="102EBDCE" w14:textId="77777777" w:rsidR="000946CB" w:rsidRPr="003F0D10" w:rsidRDefault="000946CB" w:rsidP="00816E20">
      <w:pPr>
        <w:pStyle w:val="Akapitzlist"/>
        <w:numPr>
          <w:ilvl w:val="0"/>
          <w:numId w:val="15"/>
        </w:numPr>
        <w:suppressAutoHyphens/>
        <w:autoSpaceDE w:val="0"/>
        <w:autoSpaceDN w:val="0"/>
        <w:spacing w:line="276" w:lineRule="auto"/>
        <w:textAlignment w:val="baseline"/>
        <w:rPr>
          <w:rFonts w:eastAsia="Calibri" w:cs="Arial"/>
          <w:sz w:val="20"/>
          <w:lang w:eastAsia="zh-CN"/>
        </w:rPr>
      </w:pPr>
      <w:r w:rsidRPr="003F0D10">
        <w:rPr>
          <w:rFonts w:eastAsia="Calibri" w:cs="Arial"/>
          <w:sz w:val="20"/>
          <w:lang w:eastAsia="zh-CN"/>
        </w:rPr>
        <w:t>przeprowadzeniu we współpracy z każdym wskazanym przez urząd pracownikiem analizy stanowiskowej zadań realizowanych w systemie charakterystycznych dla konkretnych merytorycznych stanowisk pracowniczych;</w:t>
      </w:r>
    </w:p>
    <w:p w14:paraId="6C3437A3" w14:textId="77777777" w:rsidR="000946CB" w:rsidRPr="003F0D10" w:rsidRDefault="000946CB" w:rsidP="00816E20">
      <w:pPr>
        <w:pStyle w:val="Akapitzlist"/>
        <w:numPr>
          <w:ilvl w:val="0"/>
          <w:numId w:val="15"/>
        </w:numPr>
        <w:suppressAutoHyphens/>
        <w:autoSpaceDE w:val="0"/>
        <w:autoSpaceDN w:val="0"/>
        <w:spacing w:line="276" w:lineRule="auto"/>
        <w:textAlignment w:val="baseline"/>
        <w:rPr>
          <w:rFonts w:eastAsia="Calibri" w:cs="Arial"/>
          <w:sz w:val="20"/>
          <w:lang w:eastAsia="zh-CN"/>
        </w:rPr>
      </w:pPr>
      <w:r w:rsidRPr="003F0D10">
        <w:rPr>
          <w:rFonts w:eastAsia="Calibri" w:cs="Arial"/>
          <w:sz w:val="20"/>
          <w:lang w:eastAsia="zh-CN"/>
        </w:rPr>
        <w:t>przeprowadzeniu instruktażu w zakresie zarządzania użytkownikami i uprawnieniami, zabezpieczania i odtwarzania danych systemu dla osób pełniących obowiązki administratorów systemu wskazanych przez urząd;</w:t>
      </w:r>
    </w:p>
    <w:p w14:paraId="2A476413" w14:textId="7678EA13" w:rsidR="000946CB" w:rsidRPr="003F0D10" w:rsidRDefault="000946CB" w:rsidP="00816E20">
      <w:pPr>
        <w:pStyle w:val="Akapitzlist"/>
        <w:numPr>
          <w:ilvl w:val="0"/>
          <w:numId w:val="14"/>
        </w:numPr>
        <w:suppressAutoHyphens/>
        <w:autoSpaceDN w:val="0"/>
        <w:spacing w:line="276" w:lineRule="auto"/>
        <w:ind w:left="279" w:hanging="279"/>
        <w:textAlignment w:val="baseline"/>
        <w:rPr>
          <w:rFonts w:cs="Arial"/>
          <w:sz w:val="20"/>
          <w:lang w:eastAsia="pl-PL"/>
        </w:rPr>
      </w:pPr>
      <w:r w:rsidRPr="003F0D10">
        <w:rPr>
          <w:rFonts w:cs="Arial"/>
          <w:sz w:val="20"/>
          <w:lang w:eastAsia="pl-PL"/>
        </w:rPr>
        <w:t>przeprowadzenie testów penetracyjnych systemu polegających na:</w:t>
      </w:r>
    </w:p>
    <w:p w14:paraId="0FD6EA1F" w14:textId="77777777" w:rsidR="000946CB" w:rsidRPr="003F0D10" w:rsidRDefault="000946CB" w:rsidP="00816E20">
      <w:pPr>
        <w:pStyle w:val="Akapitzlist"/>
        <w:numPr>
          <w:ilvl w:val="0"/>
          <w:numId w:val="16"/>
        </w:numPr>
        <w:suppressAutoHyphens/>
        <w:autoSpaceDE w:val="0"/>
        <w:autoSpaceDN w:val="0"/>
        <w:spacing w:line="276" w:lineRule="auto"/>
        <w:textAlignment w:val="baseline"/>
        <w:rPr>
          <w:rFonts w:eastAsia="Calibri" w:cs="Arial"/>
          <w:sz w:val="20"/>
          <w:lang w:eastAsia="zh-CN"/>
        </w:rPr>
      </w:pPr>
      <w:r w:rsidRPr="003F0D10">
        <w:rPr>
          <w:rFonts w:eastAsia="Calibri" w:cs="Arial"/>
          <w:sz w:val="20"/>
          <w:lang w:eastAsia="zh-CN"/>
        </w:rPr>
        <w:t>przeprowadzeniu testów przeprowadzonych ze stacji roboczej podłączonej do systemu informatycznego z zewnątrz (poprzez urządzenie łączące system informatyczny), mających na celu zidentyfikowanie możliwości przeprowadzenia włamania z zewnątrz;</w:t>
      </w:r>
    </w:p>
    <w:p w14:paraId="42E06A19" w14:textId="77777777" w:rsidR="000946CB" w:rsidRPr="003F0D10" w:rsidRDefault="000946CB" w:rsidP="00816E20">
      <w:pPr>
        <w:pStyle w:val="Akapitzlist"/>
        <w:numPr>
          <w:ilvl w:val="0"/>
          <w:numId w:val="16"/>
        </w:numPr>
        <w:suppressAutoHyphens/>
        <w:autoSpaceDE w:val="0"/>
        <w:autoSpaceDN w:val="0"/>
        <w:spacing w:line="276" w:lineRule="auto"/>
        <w:textAlignment w:val="baseline"/>
        <w:rPr>
          <w:rFonts w:eastAsia="Calibri" w:cs="Arial"/>
          <w:sz w:val="20"/>
          <w:lang w:eastAsia="zh-CN"/>
        </w:rPr>
      </w:pPr>
      <w:r w:rsidRPr="003F0D10">
        <w:rPr>
          <w:rFonts w:eastAsia="Calibri" w:cs="Arial"/>
          <w:sz w:val="20"/>
          <w:lang w:eastAsia="zh-CN"/>
        </w:rPr>
        <w:t>badaniu luk dostarczanych systemów informatycznych;</w:t>
      </w:r>
    </w:p>
    <w:p w14:paraId="36531BD2" w14:textId="77777777" w:rsidR="000946CB" w:rsidRPr="003F0D10" w:rsidRDefault="000946CB" w:rsidP="00816E20">
      <w:pPr>
        <w:pStyle w:val="Akapitzlist"/>
        <w:numPr>
          <w:ilvl w:val="0"/>
          <w:numId w:val="16"/>
        </w:numPr>
        <w:suppressAutoHyphens/>
        <w:autoSpaceDE w:val="0"/>
        <w:autoSpaceDN w:val="0"/>
        <w:spacing w:line="276" w:lineRule="auto"/>
        <w:textAlignment w:val="baseline"/>
        <w:rPr>
          <w:rFonts w:eastAsia="Calibri" w:cs="Arial"/>
          <w:sz w:val="20"/>
          <w:lang w:eastAsia="zh-CN"/>
        </w:rPr>
      </w:pPr>
      <w:r w:rsidRPr="003F0D10">
        <w:rPr>
          <w:rFonts w:eastAsia="Calibri" w:cs="Arial"/>
          <w:sz w:val="20"/>
          <w:lang w:eastAsia="zh-CN"/>
        </w:rPr>
        <w:t xml:space="preserve">identyfikację podatności systemów i sieci na ataki typu: </w:t>
      </w:r>
      <w:proofErr w:type="spellStart"/>
      <w:r w:rsidRPr="003F0D10">
        <w:rPr>
          <w:rFonts w:eastAsia="Calibri" w:cs="Arial"/>
          <w:sz w:val="20"/>
          <w:lang w:eastAsia="zh-CN"/>
        </w:rPr>
        <w:t>DoS</w:t>
      </w:r>
      <w:proofErr w:type="spellEnd"/>
      <w:r w:rsidRPr="003F0D10">
        <w:rPr>
          <w:rFonts w:eastAsia="Calibri" w:cs="Arial"/>
          <w:sz w:val="20"/>
          <w:lang w:eastAsia="zh-CN"/>
        </w:rPr>
        <w:t xml:space="preserve">, </w:t>
      </w:r>
      <w:proofErr w:type="spellStart"/>
      <w:r w:rsidRPr="003F0D10">
        <w:rPr>
          <w:rFonts w:eastAsia="Calibri" w:cs="Arial"/>
          <w:sz w:val="20"/>
          <w:lang w:eastAsia="zh-CN"/>
        </w:rPr>
        <w:t>DDoS</w:t>
      </w:r>
      <w:proofErr w:type="spellEnd"/>
      <w:r w:rsidRPr="003F0D10">
        <w:rPr>
          <w:rFonts w:eastAsia="Calibri" w:cs="Arial"/>
          <w:sz w:val="20"/>
          <w:lang w:eastAsia="zh-CN"/>
        </w:rPr>
        <w:t xml:space="preserve">, </w:t>
      </w:r>
      <w:proofErr w:type="spellStart"/>
      <w:r w:rsidRPr="003F0D10">
        <w:rPr>
          <w:rFonts w:eastAsia="Calibri" w:cs="Arial"/>
          <w:sz w:val="20"/>
          <w:lang w:eastAsia="zh-CN"/>
        </w:rPr>
        <w:t>Sniffing</w:t>
      </w:r>
      <w:proofErr w:type="spellEnd"/>
      <w:r w:rsidRPr="003F0D10">
        <w:rPr>
          <w:rFonts w:eastAsia="Calibri" w:cs="Arial"/>
          <w:sz w:val="20"/>
          <w:lang w:eastAsia="zh-CN"/>
        </w:rPr>
        <w:t xml:space="preserve">, </w:t>
      </w:r>
      <w:proofErr w:type="spellStart"/>
      <w:r w:rsidRPr="003F0D10">
        <w:rPr>
          <w:rFonts w:eastAsia="Calibri" w:cs="Arial"/>
          <w:sz w:val="20"/>
          <w:lang w:eastAsia="zh-CN"/>
        </w:rPr>
        <w:t>Spoffing</w:t>
      </w:r>
      <w:proofErr w:type="spellEnd"/>
      <w:r w:rsidRPr="003F0D10">
        <w:rPr>
          <w:rFonts w:eastAsia="Calibri" w:cs="Arial"/>
          <w:sz w:val="20"/>
          <w:lang w:eastAsia="zh-CN"/>
        </w:rPr>
        <w:t xml:space="preserve">, XSS, </w:t>
      </w:r>
      <w:proofErr w:type="spellStart"/>
      <w:r w:rsidRPr="003F0D10">
        <w:rPr>
          <w:rFonts w:eastAsia="Calibri" w:cs="Arial"/>
          <w:sz w:val="20"/>
          <w:lang w:eastAsia="zh-CN"/>
        </w:rPr>
        <w:t>Hijacking</w:t>
      </w:r>
      <w:proofErr w:type="spellEnd"/>
      <w:r w:rsidRPr="003F0D10">
        <w:rPr>
          <w:rFonts w:eastAsia="Calibri" w:cs="Arial"/>
          <w:sz w:val="20"/>
          <w:lang w:eastAsia="zh-CN"/>
        </w:rPr>
        <w:t xml:space="preserve">, </w:t>
      </w:r>
      <w:proofErr w:type="spellStart"/>
      <w:r w:rsidRPr="003F0D10">
        <w:rPr>
          <w:rFonts w:eastAsia="Calibri" w:cs="Arial"/>
          <w:sz w:val="20"/>
          <w:lang w:eastAsia="zh-CN"/>
        </w:rPr>
        <w:t>Backdoor</w:t>
      </w:r>
      <w:proofErr w:type="spellEnd"/>
      <w:r w:rsidRPr="003F0D10">
        <w:rPr>
          <w:rFonts w:eastAsia="Calibri" w:cs="Arial"/>
          <w:sz w:val="20"/>
          <w:lang w:eastAsia="zh-CN"/>
        </w:rPr>
        <w:t xml:space="preserve">, </w:t>
      </w:r>
      <w:proofErr w:type="spellStart"/>
      <w:r w:rsidRPr="003F0D10">
        <w:rPr>
          <w:rFonts w:eastAsia="Calibri" w:cs="Arial"/>
          <w:sz w:val="20"/>
          <w:lang w:eastAsia="zh-CN"/>
        </w:rPr>
        <w:t>Flooding</w:t>
      </w:r>
      <w:proofErr w:type="spellEnd"/>
      <w:r w:rsidRPr="003F0D10">
        <w:rPr>
          <w:rFonts w:eastAsia="Calibri" w:cs="Arial"/>
          <w:sz w:val="20"/>
          <w:lang w:eastAsia="zh-CN"/>
        </w:rPr>
        <w:t xml:space="preserve">, </w:t>
      </w:r>
      <w:proofErr w:type="spellStart"/>
      <w:r w:rsidRPr="003F0D10">
        <w:rPr>
          <w:rFonts w:eastAsia="Calibri" w:cs="Arial"/>
          <w:sz w:val="20"/>
          <w:lang w:eastAsia="zh-CN"/>
        </w:rPr>
        <w:t>Password</w:t>
      </w:r>
      <w:proofErr w:type="spellEnd"/>
      <w:r w:rsidRPr="003F0D10">
        <w:rPr>
          <w:rFonts w:eastAsia="Calibri" w:cs="Arial"/>
          <w:sz w:val="20"/>
          <w:lang w:eastAsia="zh-CN"/>
        </w:rPr>
        <w:t xml:space="preserve">, </w:t>
      </w:r>
      <w:proofErr w:type="spellStart"/>
      <w:r w:rsidRPr="003F0D10">
        <w:rPr>
          <w:rFonts w:eastAsia="Calibri" w:cs="Arial"/>
          <w:sz w:val="20"/>
          <w:lang w:eastAsia="zh-CN"/>
        </w:rPr>
        <w:t>Guessing</w:t>
      </w:r>
      <w:proofErr w:type="spellEnd"/>
      <w:r w:rsidRPr="003F0D10">
        <w:rPr>
          <w:rFonts w:eastAsia="Calibri" w:cs="Arial"/>
          <w:sz w:val="20"/>
          <w:lang w:eastAsia="zh-CN"/>
        </w:rPr>
        <w:t>;</w:t>
      </w:r>
    </w:p>
    <w:p w14:paraId="2D5F1FDB" w14:textId="77777777" w:rsidR="000946CB" w:rsidRPr="003F0D10" w:rsidRDefault="000946CB" w:rsidP="00816E20">
      <w:pPr>
        <w:pStyle w:val="Akapitzlist"/>
        <w:numPr>
          <w:ilvl w:val="0"/>
          <w:numId w:val="16"/>
        </w:numPr>
        <w:suppressAutoHyphens/>
        <w:autoSpaceDE w:val="0"/>
        <w:autoSpaceDN w:val="0"/>
        <w:spacing w:line="276" w:lineRule="auto"/>
        <w:textAlignment w:val="baseline"/>
        <w:rPr>
          <w:rFonts w:eastAsia="Calibri" w:cs="Arial"/>
          <w:sz w:val="20"/>
          <w:lang w:eastAsia="zh-CN"/>
        </w:rPr>
      </w:pPr>
      <w:r w:rsidRPr="003F0D10">
        <w:rPr>
          <w:rFonts w:eastAsia="Calibri" w:cs="Arial"/>
          <w:sz w:val="20"/>
          <w:lang w:eastAsia="zh-CN"/>
        </w:rPr>
        <w:lastRenderedPageBreak/>
        <w:t>sporządzeniu raportu zawierającego minimum: opis stanu faktycznego bezpieczeństwa wdrażanego systemu informatycznego, opis wyników przeprowadzonych testów, rekomendacje dla przyszłych działań związanych z użytkowaniem wdrażanego systemu w kontekście bezpieczeństwa systemu.</w:t>
      </w:r>
    </w:p>
    <w:p w14:paraId="3555E2DC" w14:textId="5A691E98" w:rsidR="000946CB" w:rsidRPr="003F0D10" w:rsidRDefault="000946CB" w:rsidP="00816E20">
      <w:pPr>
        <w:pStyle w:val="Akapitzlist"/>
        <w:numPr>
          <w:ilvl w:val="0"/>
          <w:numId w:val="14"/>
        </w:numPr>
        <w:suppressAutoHyphens/>
        <w:autoSpaceDN w:val="0"/>
        <w:spacing w:line="276" w:lineRule="auto"/>
        <w:ind w:left="279" w:hanging="279"/>
        <w:textAlignment w:val="baseline"/>
        <w:rPr>
          <w:rFonts w:cs="Arial"/>
          <w:sz w:val="20"/>
          <w:lang w:eastAsia="pl-PL"/>
        </w:rPr>
      </w:pPr>
      <w:r w:rsidRPr="003F0D10">
        <w:rPr>
          <w:rFonts w:cs="Arial"/>
          <w:sz w:val="20"/>
          <w:lang w:eastAsia="pl-PL"/>
        </w:rPr>
        <w:t xml:space="preserve">zapewnienie asysty technicznej w okresie trwania projektu </w:t>
      </w:r>
      <w:r w:rsidR="00FA2576" w:rsidRPr="00FA2576">
        <w:rPr>
          <w:rFonts w:cs="Arial"/>
          <w:sz w:val="20"/>
          <w:lang w:eastAsia="pl-PL"/>
        </w:rPr>
        <w:t>(tj. do 30.06</w:t>
      </w:r>
      <w:r w:rsidR="00E5554F" w:rsidRPr="00FA2576">
        <w:rPr>
          <w:rFonts w:cs="Arial"/>
          <w:sz w:val="20"/>
          <w:lang w:eastAsia="pl-PL"/>
        </w:rPr>
        <w:t>.2018 r.)</w:t>
      </w:r>
      <w:r w:rsidR="00E5554F">
        <w:rPr>
          <w:rFonts w:cs="Arial"/>
          <w:sz w:val="20"/>
          <w:lang w:eastAsia="pl-PL"/>
        </w:rPr>
        <w:t xml:space="preserve"> </w:t>
      </w:r>
      <w:r w:rsidRPr="003F0D10">
        <w:rPr>
          <w:rFonts w:cs="Arial"/>
          <w:sz w:val="20"/>
          <w:lang w:eastAsia="pl-PL"/>
        </w:rPr>
        <w:t>polegającej na:</w:t>
      </w:r>
    </w:p>
    <w:p w14:paraId="3AECE4A5" w14:textId="77777777" w:rsidR="000946CB" w:rsidRPr="003F0D10" w:rsidRDefault="000946CB" w:rsidP="00816E20">
      <w:pPr>
        <w:pStyle w:val="Akapitzlist"/>
        <w:numPr>
          <w:ilvl w:val="0"/>
          <w:numId w:val="17"/>
        </w:numPr>
        <w:suppressAutoHyphens/>
        <w:autoSpaceDE w:val="0"/>
        <w:autoSpaceDN w:val="0"/>
        <w:spacing w:line="276" w:lineRule="auto"/>
        <w:textAlignment w:val="baseline"/>
        <w:rPr>
          <w:rFonts w:eastAsia="Calibri" w:cs="Arial"/>
          <w:sz w:val="20"/>
          <w:lang w:eastAsia="zh-CN"/>
        </w:rPr>
      </w:pPr>
      <w:r w:rsidRPr="003F0D10">
        <w:rPr>
          <w:rFonts w:eastAsia="Calibri" w:cs="Arial"/>
          <w:sz w:val="20"/>
          <w:lang w:eastAsia="zh-CN"/>
        </w:rPr>
        <w:t>świadczeniu pomocy technicznej,</w:t>
      </w:r>
    </w:p>
    <w:p w14:paraId="2D0C55CD" w14:textId="77777777" w:rsidR="000946CB" w:rsidRPr="003F0D10" w:rsidRDefault="000946CB" w:rsidP="00816E20">
      <w:pPr>
        <w:pStyle w:val="Akapitzlist"/>
        <w:numPr>
          <w:ilvl w:val="0"/>
          <w:numId w:val="17"/>
        </w:numPr>
        <w:suppressAutoHyphens/>
        <w:autoSpaceDE w:val="0"/>
        <w:autoSpaceDN w:val="0"/>
        <w:spacing w:line="276" w:lineRule="auto"/>
        <w:textAlignment w:val="baseline"/>
        <w:rPr>
          <w:rFonts w:eastAsia="Calibri" w:cs="Arial"/>
          <w:sz w:val="20"/>
          <w:lang w:eastAsia="zh-CN"/>
        </w:rPr>
      </w:pPr>
      <w:r w:rsidRPr="003F0D10">
        <w:rPr>
          <w:rFonts w:eastAsia="Calibri" w:cs="Arial"/>
          <w:sz w:val="20"/>
          <w:lang w:eastAsia="zh-CN"/>
        </w:rPr>
        <w:t>świadczeniu usług utrzymania i konserwacji dla dostarczonego oprogramowania,</w:t>
      </w:r>
    </w:p>
    <w:p w14:paraId="4D44545E" w14:textId="77777777" w:rsidR="000946CB" w:rsidRPr="003F0D10" w:rsidRDefault="000946CB" w:rsidP="00816E20">
      <w:pPr>
        <w:pStyle w:val="Akapitzlist"/>
        <w:numPr>
          <w:ilvl w:val="0"/>
          <w:numId w:val="17"/>
        </w:numPr>
        <w:suppressAutoHyphens/>
        <w:autoSpaceDE w:val="0"/>
        <w:autoSpaceDN w:val="0"/>
        <w:spacing w:line="276" w:lineRule="auto"/>
        <w:textAlignment w:val="baseline"/>
        <w:rPr>
          <w:rFonts w:eastAsia="Calibri" w:cs="Arial"/>
          <w:sz w:val="20"/>
          <w:lang w:eastAsia="zh-CN"/>
        </w:rPr>
      </w:pPr>
      <w:r w:rsidRPr="003F0D10">
        <w:rPr>
          <w:rFonts w:eastAsia="Calibri" w:cs="Arial"/>
          <w:sz w:val="20"/>
          <w:lang w:eastAsia="zh-CN"/>
        </w:rPr>
        <w:t>dostarczaniu nowych wersji oprogramowania będących wynikiem wprowadzenia koniecznych zmian w funkcjonowaniu systemu związanych z wejściem w życie nowych przepisów,</w:t>
      </w:r>
    </w:p>
    <w:p w14:paraId="51656B25" w14:textId="77777777" w:rsidR="000946CB" w:rsidRPr="003F0D10" w:rsidRDefault="000946CB" w:rsidP="00816E20">
      <w:pPr>
        <w:pStyle w:val="Akapitzlist"/>
        <w:numPr>
          <w:ilvl w:val="0"/>
          <w:numId w:val="17"/>
        </w:numPr>
        <w:suppressAutoHyphens/>
        <w:autoSpaceDE w:val="0"/>
        <w:autoSpaceDN w:val="0"/>
        <w:spacing w:line="276" w:lineRule="auto"/>
        <w:textAlignment w:val="baseline"/>
        <w:rPr>
          <w:rFonts w:eastAsia="Calibri" w:cs="Arial"/>
          <w:sz w:val="20"/>
          <w:lang w:eastAsia="zh-CN"/>
        </w:rPr>
      </w:pPr>
      <w:r w:rsidRPr="003F0D10">
        <w:rPr>
          <w:rFonts w:eastAsia="Calibri" w:cs="Arial"/>
          <w:sz w:val="20"/>
          <w:lang w:eastAsia="zh-CN"/>
        </w:rPr>
        <w:t>przekazywaniu w terminach uprzedzających datę wejścia w życie znowelizowanych lub nowych przepisów prawa nowych wersji oprogramowania, włącznie z koniecznym w tym zakresie udzieleniem licencji do nowej wersji systemu,</w:t>
      </w:r>
    </w:p>
    <w:p w14:paraId="3ACC51D8" w14:textId="77777777" w:rsidR="000946CB" w:rsidRPr="003F0D10" w:rsidRDefault="000946CB" w:rsidP="00816E20">
      <w:pPr>
        <w:pStyle w:val="Akapitzlist"/>
        <w:numPr>
          <w:ilvl w:val="0"/>
          <w:numId w:val="17"/>
        </w:numPr>
        <w:suppressAutoHyphens/>
        <w:autoSpaceDE w:val="0"/>
        <w:autoSpaceDN w:val="0"/>
        <w:spacing w:line="276" w:lineRule="auto"/>
        <w:textAlignment w:val="baseline"/>
        <w:rPr>
          <w:rFonts w:eastAsia="Calibri" w:cs="Arial"/>
          <w:sz w:val="20"/>
          <w:lang w:eastAsia="zh-CN"/>
        </w:rPr>
      </w:pPr>
      <w:r w:rsidRPr="003F0D10">
        <w:rPr>
          <w:rFonts w:eastAsia="Calibri" w:cs="Arial"/>
          <w:sz w:val="20"/>
          <w:lang w:eastAsia="zh-CN"/>
        </w:rPr>
        <w:t>dostarczaniu nowych, ulepszonych wersji oprogramowania lub innych komponentów systemu będących konsekwencją wykonywania w nich zmian wynikłych ze stwierdzonych niedoskonałości technicznych,</w:t>
      </w:r>
    </w:p>
    <w:p w14:paraId="4B6C986B" w14:textId="77777777" w:rsidR="000946CB" w:rsidRPr="003F0D10" w:rsidRDefault="000946CB" w:rsidP="00816E20">
      <w:pPr>
        <w:pStyle w:val="Akapitzlist"/>
        <w:numPr>
          <w:ilvl w:val="0"/>
          <w:numId w:val="17"/>
        </w:numPr>
        <w:suppressAutoHyphens/>
        <w:autoSpaceDE w:val="0"/>
        <w:autoSpaceDN w:val="0"/>
        <w:spacing w:line="276" w:lineRule="auto"/>
        <w:textAlignment w:val="baseline"/>
        <w:rPr>
          <w:rFonts w:eastAsia="Calibri" w:cs="Arial"/>
          <w:sz w:val="20"/>
          <w:lang w:eastAsia="zh-CN"/>
        </w:rPr>
      </w:pPr>
      <w:r w:rsidRPr="003F0D10">
        <w:rPr>
          <w:rFonts w:eastAsia="Calibri" w:cs="Arial"/>
          <w:sz w:val="20"/>
          <w:lang w:eastAsia="zh-CN"/>
        </w:rPr>
        <w:t>dostarczaniu nowych wersji dokumentacji użytkownika oraz dokumentacji technicznej zgodnych co do wersji jak i również zakresu zaimplementowanych i działających funkcji z wersją dostarczonego oprogramowania aplikacyjnego,</w:t>
      </w:r>
    </w:p>
    <w:p w14:paraId="20202F9E" w14:textId="77777777" w:rsidR="000946CB" w:rsidRPr="003F0D10" w:rsidRDefault="000946CB" w:rsidP="00816E20">
      <w:pPr>
        <w:pStyle w:val="Akapitzlist"/>
        <w:numPr>
          <w:ilvl w:val="0"/>
          <w:numId w:val="17"/>
        </w:numPr>
        <w:suppressAutoHyphens/>
        <w:autoSpaceDE w:val="0"/>
        <w:autoSpaceDN w:val="0"/>
        <w:spacing w:line="276" w:lineRule="auto"/>
        <w:textAlignment w:val="baseline"/>
        <w:rPr>
          <w:rFonts w:eastAsia="Calibri" w:cs="Arial"/>
          <w:sz w:val="20"/>
          <w:lang w:eastAsia="zh-CN"/>
        </w:rPr>
      </w:pPr>
      <w:r w:rsidRPr="003F0D10">
        <w:rPr>
          <w:rFonts w:eastAsia="Calibri" w:cs="Arial"/>
          <w:sz w:val="20"/>
          <w:lang w:eastAsia="zh-CN"/>
        </w:rPr>
        <w:t>świadczeniu telefonicznie usług doradztwa i opieki w zakresie eksploatacji systemu, jeżeli wymagają tego kwestie techniczne lub organizacyjne,</w:t>
      </w:r>
    </w:p>
    <w:p w14:paraId="0DCF85B6" w14:textId="77777777" w:rsidR="000946CB" w:rsidRDefault="000946CB" w:rsidP="00816E20">
      <w:pPr>
        <w:pStyle w:val="Akapitzlist"/>
        <w:numPr>
          <w:ilvl w:val="0"/>
          <w:numId w:val="17"/>
        </w:numPr>
        <w:suppressAutoHyphens/>
        <w:autoSpaceDE w:val="0"/>
        <w:autoSpaceDN w:val="0"/>
        <w:spacing w:line="276" w:lineRule="auto"/>
        <w:textAlignment w:val="baseline"/>
        <w:rPr>
          <w:rFonts w:eastAsia="Calibri" w:cs="Arial"/>
          <w:sz w:val="20"/>
          <w:lang w:eastAsia="zh-CN"/>
        </w:rPr>
      </w:pPr>
      <w:r w:rsidRPr="003F0D10">
        <w:rPr>
          <w:rFonts w:eastAsia="Calibri" w:cs="Arial"/>
          <w:sz w:val="20"/>
          <w:lang w:eastAsia="zh-CN"/>
        </w:rPr>
        <w:t>podejmowaniu czynności związanych z diagnozowaniem problemów oraz usuwaniem przyczyn nieprawidłowego funkcjonowania dostarczonego rozwiązania.</w:t>
      </w:r>
    </w:p>
    <w:p w14:paraId="46488C16" w14:textId="7A376535" w:rsidR="00BA3E0F" w:rsidRPr="000B7788" w:rsidRDefault="00BA3E0F" w:rsidP="000B7788">
      <w:pPr>
        <w:pStyle w:val="Akapitzlist"/>
        <w:numPr>
          <w:ilvl w:val="0"/>
          <w:numId w:val="14"/>
        </w:numPr>
        <w:suppressAutoHyphens/>
        <w:autoSpaceDN w:val="0"/>
        <w:spacing w:line="276" w:lineRule="auto"/>
        <w:ind w:left="279" w:hanging="279"/>
        <w:textAlignment w:val="baseline"/>
        <w:rPr>
          <w:rFonts w:cs="Arial"/>
          <w:sz w:val="20"/>
          <w:lang w:eastAsia="pl-PL"/>
        </w:rPr>
      </w:pPr>
      <w:r w:rsidRPr="001479D1">
        <w:rPr>
          <w:rFonts w:cs="Arial"/>
          <w:sz w:val="20"/>
          <w:lang w:eastAsia="pl-PL"/>
        </w:rPr>
        <w:t xml:space="preserve">W ramach wdrożenia Wykonawca jest zobowiązany dla każdego wdrażanego systemu informatycznego przewidzieć </w:t>
      </w:r>
      <w:r w:rsidR="00D2549D">
        <w:rPr>
          <w:rFonts w:cs="Arial"/>
          <w:sz w:val="20"/>
          <w:lang w:eastAsia="pl-PL"/>
        </w:rPr>
        <w:t>200</w:t>
      </w:r>
      <w:r w:rsidRPr="001479D1">
        <w:rPr>
          <w:rFonts w:cs="Arial"/>
          <w:sz w:val="20"/>
          <w:lang w:eastAsia="pl-PL"/>
        </w:rPr>
        <w:t xml:space="preserve"> roboczogodzin pracy wykwalifikowanych programistów w celu zapewnienia dostosowania wdrażanego systemu informatycznego do specyficznych potrzeb Zamawiającego.</w:t>
      </w:r>
    </w:p>
    <w:p w14:paraId="6D494B44" w14:textId="77777777" w:rsidR="000946CB" w:rsidRDefault="000946CB" w:rsidP="003F0D10">
      <w:pPr>
        <w:suppressAutoHyphens/>
        <w:autoSpaceDN w:val="0"/>
        <w:spacing w:line="276" w:lineRule="auto"/>
        <w:textAlignment w:val="baseline"/>
        <w:rPr>
          <w:sz w:val="20"/>
        </w:rPr>
      </w:pPr>
    </w:p>
    <w:p w14:paraId="2FC9DE34" w14:textId="77777777" w:rsidR="009E61F1" w:rsidRDefault="009E61F1" w:rsidP="003F0D10">
      <w:pPr>
        <w:suppressAutoHyphens/>
        <w:autoSpaceDN w:val="0"/>
        <w:spacing w:line="276" w:lineRule="auto"/>
        <w:textAlignment w:val="baseline"/>
        <w:rPr>
          <w:sz w:val="20"/>
        </w:rPr>
      </w:pPr>
    </w:p>
    <w:p w14:paraId="6E5E4A21" w14:textId="77777777" w:rsidR="009E61F1" w:rsidRPr="003F0D10" w:rsidRDefault="009E61F1" w:rsidP="003F0D10">
      <w:pPr>
        <w:suppressAutoHyphens/>
        <w:autoSpaceDN w:val="0"/>
        <w:spacing w:line="276" w:lineRule="auto"/>
        <w:textAlignment w:val="baseline"/>
        <w:rPr>
          <w:sz w:val="20"/>
        </w:rPr>
      </w:pPr>
    </w:p>
    <w:p w14:paraId="2FD959BA" w14:textId="537C3DC0" w:rsidR="000946CB" w:rsidRPr="003F0D10" w:rsidRDefault="000946CB" w:rsidP="00865A53">
      <w:pPr>
        <w:pStyle w:val="Nagwek2"/>
        <w:numPr>
          <w:ilvl w:val="0"/>
          <w:numId w:val="22"/>
        </w:numPr>
        <w:spacing w:line="276" w:lineRule="auto"/>
        <w:rPr>
          <w:sz w:val="20"/>
        </w:rPr>
      </w:pPr>
      <w:bookmarkStart w:id="83" w:name="_Toc488182154"/>
      <w:r w:rsidRPr="003F0D10">
        <w:rPr>
          <w:sz w:val="20"/>
        </w:rPr>
        <w:t>Ogólne wymogi w zakresie tworzenia formularzy ePUAP</w:t>
      </w:r>
      <w:r w:rsidR="00CB1DB1">
        <w:rPr>
          <w:sz w:val="20"/>
        </w:rPr>
        <w:t>.</w:t>
      </w:r>
      <w:bookmarkEnd w:id="83"/>
    </w:p>
    <w:p w14:paraId="40540F4F" w14:textId="77777777" w:rsidR="000946CB" w:rsidRPr="003F0D10" w:rsidRDefault="000946CB" w:rsidP="003F0D10">
      <w:pPr>
        <w:spacing w:line="276" w:lineRule="auto"/>
        <w:rPr>
          <w:rFonts w:cstheme="minorHAnsi"/>
          <w:b/>
          <w:sz w:val="20"/>
        </w:rPr>
      </w:pPr>
    </w:p>
    <w:p w14:paraId="73DC2243" w14:textId="77777777" w:rsidR="000946CB" w:rsidRPr="003F0D10" w:rsidRDefault="000946CB" w:rsidP="00816E20">
      <w:pPr>
        <w:pStyle w:val="Akapitzlist"/>
        <w:numPr>
          <w:ilvl w:val="0"/>
          <w:numId w:val="4"/>
        </w:numPr>
        <w:spacing w:line="276" w:lineRule="auto"/>
        <w:rPr>
          <w:sz w:val="20"/>
        </w:rPr>
      </w:pPr>
      <w:r w:rsidRPr="003F0D10">
        <w:rPr>
          <w:sz w:val="20"/>
        </w:rPr>
        <w:t xml:space="preserve">Formularze stosowane na </w:t>
      </w:r>
      <w:proofErr w:type="spellStart"/>
      <w:r w:rsidRPr="003F0D10">
        <w:rPr>
          <w:sz w:val="20"/>
        </w:rPr>
        <w:t>ePUAP</w:t>
      </w:r>
      <w:proofErr w:type="spellEnd"/>
      <w:r w:rsidRPr="003F0D10">
        <w:rPr>
          <w:sz w:val="20"/>
        </w:rPr>
        <w:t xml:space="preserve"> powinny być tworzone z wykorzystaniem języka </w:t>
      </w:r>
      <w:proofErr w:type="spellStart"/>
      <w:r w:rsidRPr="003F0D10">
        <w:rPr>
          <w:sz w:val="20"/>
        </w:rPr>
        <w:t>XForms</w:t>
      </w:r>
      <w:proofErr w:type="spellEnd"/>
      <w:r w:rsidRPr="003F0D10">
        <w:rPr>
          <w:sz w:val="20"/>
        </w:rPr>
        <w:t xml:space="preserve"> oraz </w:t>
      </w:r>
      <w:proofErr w:type="spellStart"/>
      <w:r w:rsidRPr="003F0D10">
        <w:rPr>
          <w:sz w:val="20"/>
        </w:rPr>
        <w:t>XPath</w:t>
      </w:r>
      <w:proofErr w:type="spellEnd"/>
      <w:r w:rsidRPr="003F0D10">
        <w:rPr>
          <w:sz w:val="20"/>
        </w:rPr>
        <w:t>.</w:t>
      </w:r>
    </w:p>
    <w:p w14:paraId="5F1B5900" w14:textId="77777777" w:rsidR="000946CB" w:rsidRPr="003F0D10" w:rsidRDefault="000946CB" w:rsidP="00816E20">
      <w:pPr>
        <w:pStyle w:val="Akapitzlist"/>
        <w:numPr>
          <w:ilvl w:val="0"/>
          <w:numId w:val="4"/>
        </w:numPr>
        <w:spacing w:line="276" w:lineRule="auto"/>
        <w:rPr>
          <w:sz w:val="20"/>
        </w:rPr>
      </w:pPr>
      <w:r w:rsidRPr="003F0D10">
        <w:rPr>
          <w:sz w:val="20"/>
        </w:rPr>
        <w:t>Wykonawca opracuje formularze elektroniczne (zgodnie z właściwymi przepisami prawa) na podstawie przekazanych przez JST, których dotyczy przedmiotowe zamówienie, kart usług z formularzami w formacie MS Word.</w:t>
      </w:r>
    </w:p>
    <w:p w14:paraId="37324E29" w14:textId="77777777" w:rsidR="000946CB" w:rsidRPr="003F0D10" w:rsidRDefault="000946CB" w:rsidP="00816E20">
      <w:pPr>
        <w:pStyle w:val="Akapitzlist"/>
        <w:numPr>
          <w:ilvl w:val="0"/>
          <w:numId w:val="4"/>
        </w:numPr>
        <w:spacing w:line="276" w:lineRule="auto"/>
        <w:rPr>
          <w:sz w:val="20"/>
        </w:rPr>
      </w:pPr>
      <w:r w:rsidRPr="003F0D10">
        <w:rPr>
          <w:sz w:val="20"/>
        </w:rPr>
        <w:t xml:space="preserve">Wszystkie formularze elektroniczne Wykonawca przygotuje z należytą starannością tak, aby pola do uzupełnienia w tych formularzach zgadzały się z polami formularzy w formacie MS Word. </w:t>
      </w:r>
    </w:p>
    <w:p w14:paraId="1FED49B9" w14:textId="77777777" w:rsidR="000946CB" w:rsidRPr="003F0D10" w:rsidRDefault="000946CB" w:rsidP="00816E20">
      <w:pPr>
        <w:pStyle w:val="Akapitzlist"/>
        <w:numPr>
          <w:ilvl w:val="0"/>
          <w:numId w:val="4"/>
        </w:numPr>
        <w:spacing w:line="276" w:lineRule="auto"/>
        <w:rPr>
          <w:sz w:val="20"/>
        </w:rPr>
      </w:pPr>
      <w:r w:rsidRPr="003F0D10">
        <w:rPr>
          <w:sz w:val="20"/>
        </w:rPr>
        <w:t>Pola wskazane przez JST jako pola obowiązkowe w formularzach w formacie MS Word, musza zostać polami obowiązkowymi również w formularzach elektronicznych.</w:t>
      </w:r>
    </w:p>
    <w:p w14:paraId="6D31F4FA" w14:textId="77777777" w:rsidR="000946CB" w:rsidRPr="003F0D10" w:rsidRDefault="000946CB" w:rsidP="00816E20">
      <w:pPr>
        <w:pStyle w:val="Akapitzlist"/>
        <w:numPr>
          <w:ilvl w:val="0"/>
          <w:numId w:val="4"/>
        </w:numPr>
        <w:spacing w:line="276" w:lineRule="auto"/>
        <w:rPr>
          <w:sz w:val="20"/>
        </w:rPr>
      </w:pPr>
      <w:r w:rsidRPr="003F0D10">
        <w:rPr>
          <w:sz w:val="20"/>
        </w:rPr>
        <w:t>Układ graficzny wszystkich formularzy powinien być w miarę możliwości jednolity.</w:t>
      </w:r>
    </w:p>
    <w:p w14:paraId="3090128F" w14:textId="431D8268" w:rsidR="000946CB" w:rsidRPr="003F0D10" w:rsidRDefault="000946CB" w:rsidP="00816E20">
      <w:pPr>
        <w:pStyle w:val="Akapitzlist"/>
        <w:numPr>
          <w:ilvl w:val="0"/>
          <w:numId w:val="4"/>
        </w:numPr>
        <w:spacing w:line="276" w:lineRule="auto"/>
        <w:rPr>
          <w:sz w:val="20"/>
        </w:rPr>
      </w:pPr>
      <w:r w:rsidRPr="003F0D10">
        <w:rPr>
          <w:sz w:val="20"/>
        </w:rPr>
        <w:t>Wizualizacja formularzy elektronicznych nie musi być identyczna ze wzorem w formacie MS Word, ale musi zawierać dane w układzie niepozostawiającym wątpliwości co do treści i kontekstu zapisanych informacji, w</w:t>
      </w:r>
      <w:r w:rsidR="00715E51">
        <w:rPr>
          <w:sz w:val="20"/>
        </w:rPr>
        <w:t> </w:t>
      </w:r>
      <w:r w:rsidRPr="003F0D10">
        <w:rPr>
          <w:sz w:val="20"/>
        </w:rPr>
        <w:t>sposób zgodny ze wzorem.</w:t>
      </w:r>
    </w:p>
    <w:p w14:paraId="2224B59E" w14:textId="77777777" w:rsidR="000946CB" w:rsidRPr="003F0D10" w:rsidRDefault="000946CB" w:rsidP="00816E20">
      <w:pPr>
        <w:pStyle w:val="Akapitzlist"/>
        <w:numPr>
          <w:ilvl w:val="0"/>
          <w:numId w:val="4"/>
        </w:numPr>
        <w:spacing w:line="276" w:lineRule="auto"/>
        <w:rPr>
          <w:sz w:val="20"/>
        </w:rPr>
      </w:pPr>
      <w:r w:rsidRPr="003F0D10">
        <w:rPr>
          <w:sz w:val="20"/>
        </w:rPr>
        <w:t>Przygotowując formularze Wykonawca musi dążyć do maksymalnego wykorzystania słowników.</w:t>
      </w:r>
    </w:p>
    <w:p w14:paraId="755834AE" w14:textId="77777777" w:rsidR="000946CB" w:rsidRPr="003F0D10" w:rsidRDefault="000946CB" w:rsidP="00816E20">
      <w:pPr>
        <w:pStyle w:val="Akapitzlist"/>
        <w:numPr>
          <w:ilvl w:val="0"/>
          <w:numId w:val="4"/>
        </w:numPr>
        <w:spacing w:line="276" w:lineRule="auto"/>
        <w:rPr>
          <w:sz w:val="20"/>
        </w:rPr>
      </w:pPr>
      <w:r w:rsidRPr="003F0D10">
        <w:rPr>
          <w:sz w:val="20"/>
        </w:rPr>
        <w:t>W budowanych formularzach należy wykorzystać mechanizm automatycznego pobierania danych z profilu – celem uzupełnienia danych o wnioskodawcy.</w:t>
      </w:r>
    </w:p>
    <w:p w14:paraId="53E9DF96" w14:textId="23C22556" w:rsidR="000946CB" w:rsidRPr="003F0D10" w:rsidRDefault="000946CB" w:rsidP="00816E20">
      <w:pPr>
        <w:pStyle w:val="Akapitzlist"/>
        <w:numPr>
          <w:ilvl w:val="0"/>
          <w:numId w:val="4"/>
        </w:numPr>
        <w:spacing w:line="276" w:lineRule="auto"/>
        <w:rPr>
          <w:sz w:val="20"/>
        </w:rPr>
      </w:pPr>
      <w:r w:rsidRPr="003F0D10">
        <w:rPr>
          <w:sz w:val="20"/>
        </w:rPr>
        <w:t>Formularze muszą zapewniać walidację wprowadzonych danych po stronie klienta i serwera zgodnie z</w:t>
      </w:r>
      <w:r w:rsidR="00715E51">
        <w:rPr>
          <w:sz w:val="20"/>
        </w:rPr>
        <w:t> </w:t>
      </w:r>
      <w:r w:rsidRPr="003F0D10">
        <w:rPr>
          <w:sz w:val="20"/>
        </w:rPr>
        <w:t>walidacją zawartą w schemacie dokumentu.</w:t>
      </w:r>
    </w:p>
    <w:p w14:paraId="4E335861" w14:textId="77777777" w:rsidR="000946CB" w:rsidRPr="003F0D10" w:rsidRDefault="000946CB" w:rsidP="00816E20">
      <w:pPr>
        <w:pStyle w:val="Akapitzlist"/>
        <w:numPr>
          <w:ilvl w:val="0"/>
          <w:numId w:val="4"/>
        </w:numPr>
        <w:spacing w:line="276" w:lineRule="auto"/>
        <w:rPr>
          <w:sz w:val="20"/>
        </w:rPr>
      </w:pPr>
      <w:r w:rsidRPr="003F0D10">
        <w:rPr>
          <w:sz w:val="20"/>
        </w:rPr>
        <w:t>Jeśli w formularzu elektronicznym występują pola PESEL, REGON lub kod pocztowy, to pola te muszą być walidowane pod kątem poprawności danych wprowadzanych przez wnioskodawcę.</w:t>
      </w:r>
    </w:p>
    <w:p w14:paraId="22D267BE" w14:textId="77777777" w:rsidR="000946CB" w:rsidRPr="003F0D10" w:rsidRDefault="000946CB" w:rsidP="00816E20">
      <w:pPr>
        <w:pStyle w:val="Akapitzlist"/>
        <w:numPr>
          <w:ilvl w:val="0"/>
          <w:numId w:val="4"/>
        </w:numPr>
        <w:spacing w:line="276" w:lineRule="auto"/>
        <w:rPr>
          <w:sz w:val="20"/>
        </w:rPr>
      </w:pPr>
      <w:r w:rsidRPr="003F0D10">
        <w:rPr>
          <w:sz w:val="20"/>
        </w:rPr>
        <w:t>Każdy opracowany przez Wykonawcę formularz (w postaci pliku XML) musi zostać przekazany JST na okres 7 dni roboczych w celu dokonania sprawdzenia i wykonania testów na formularzu.</w:t>
      </w:r>
    </w:p>
    <w:p w14:paraId="7CE2AA14" w14:textId="69602EE3" w:rsidR="000946CB" w:rsidRPr="003F0D10" w:rsidRDefault="000946CB" w:rsidP="00816E20">
      <w:pPr>
        <w:pStyle w:val="Akapitzlist"/>
        <w:numPr>
          <w:ilvl w:val="0"/>
          <w:numId w:val="4"/>
        </w:numPr>
        <w:spacing w:line="276" w:lineRule="auto"/>
        <w:rPr>
          <w:sz w:val="20"/>
        </w:rPr>
      </w:pPr>
      <w:r w:rsidRPr="003F0D10">
        <w:rPr>
          <w:sz w:val="20"/>
        </w:rPr>
        <w:t>Po okresie testów, o których mowa w wymaganiu poprzednim, JST przekaże Wykonawcy ewentualne poprawki i uwagi dotyczące poszczególnych formularzy, które Wykonawca usunie bez zbędne</w:t>
      </w:r>
      <w:r w:rsidR="00E5554F">
        <w:rPr>
          <w:sz w:val="20"/>
        </w:rPr>
        <w:t>j</w:t>
      </w:r>
      <w:r w:rsidRPr="003F0D10">
        <w:rPr>
          <w:sz w:val="20"/>
        </w:rPr>
        <w:t xml:space="preserve"> zwłoki.</w:t>
      </w:r>
    </w:p>
    <w:p w14:paraId="1EA3BB1A" w14:textId="77777777" w:rsidR="000946CB" w:rsidRPr="003F0D10" w:rsidRDefault="000946CB" w:rsidP="00816E20">
      <w:pPr>
        <w:pStyle w:val="Akapitzlist"/>
        <w:numPr>
          <w:ilvl w:val="0"/>
          <w:numId w:val="4"/>
        </w:numPr>
        <w:spacing w:line="276" w:lineRule="auto"/>
        <w:rPr>
          <w:sz w:val="20"/>
        </w:rPr>
      </w:pPr>
      <w:r w:rsidRPr="003F0D10">
        <w:rPr>
          <w:sz w:val="20"/>
        </w:rPr>
        <w:t xml:space="preserve">Wykonawca przygotuje wzory dokumentów elektronicznych w CRD zgodnie ze standardem </w:t>
      </w:r>
      <w:proofErr w:type="spellStart"/>
      <w:r w:rsidRPr="003F0D10">
        <w:rPr>
          <w:sz w:val="20"/>
        </w:rPr>
        <w:t>ePUAP</w:t>
      </w:r>
      <w:proofErr w:type="spellEnd"/>
      <w:r w:rsidRPr="003F0D10">
        <w:rPr>
          <w:sz w:val="20"/>
        </w:rPr>
        <w:t xml:space="preserve"> w formacie XML zgodnym z formatem Centralnego Repozytorium Wzorów Dokumentów.</w:t>
      </w:r>
    </w:p>
    <w:p w14:paraId="0A4D9569" w14:textId="45609988" w:rsidR="000946CB" w:rsidRPr="003F0D10" w:rsidRDefault="000946CB" w:rsidP="00816E20">
      <w:pPr>
        <w:pStyle w:val="Akapitzlist"/>
        <w:numPr>
          <w:ilvl w:val="0"/>
          <w:numId w:val="4"/>
        </w:numPr>
        <w:spacing w:line="276" w:lineRule="auto"/>
        <w:rPr>
          <w:sz w:val="20"/>
        </w:rPr>
      </w:pPr>
      <w:r w:rsidRPr="003F0D10">
        <w:rPr>
          <w:sz w:val="20"/>
        </w:rPr>
        <w:t>Zamawiający dopuszcza możliwość wykorzystania przez Wykonawcę wzorów, które są już opublikowane w</w:t>
      </w:r>
      <w:r w:rsidR="00715E51">
        <w:rPr>
          <w:sz w:val="20"/>
        </w:rPr>
        <w:t> </w:t>
      </w:r>
      <w:r w:rsidRPr="003F0D10">
        <w:rPr>
          <w:sz w:val="20"/>
        </w:rPr>
        <w:t>CRD.</w:t>
      </w:r>
    </w:p>
    <w:p w14:paraId="5D69A320" w14:textId="77777777" w:rsidR="000946CB" w:rsidRPr="003F0D10" w:rsidRDefault="000946CB" w:rsidP="00816E20">
      <w:pPr>
        <w:pStyle w:val="Akapitzlist"/>
        <w:numPr>
          <w:ilvl w:val="0"/>
          <w:numId w:val="4"/>
        </w:numPr>
        <w:spacing w:line="276" w:lineRule="auto"/>
        <w:rPr>
          <w:sz w:val="20"/>
        </w:rPr>
      </w:pPr>
      <w:r w:rsidRPr="003F0D10">
        <w:rPr>
          <w:sz w:val="20"/>
        </w:rPr>
        <w:lastRenderedPageBreak/>
        <w:t>Wygenerowane dla poszczególnych formularzy wzory dokumentów elektronicznych, składające się z plików:</w:t>
      </w:r>
    </w:p>
    <w:p w14:paraId="38A3F57E" w14:textId="77777777" w:rsidR="000946CB" w:rsidRPr="003F0D10" w:rsidRDefault="000946CB" w:rsidP="00816E20">
      <w:pPr>
        <w:pStyle w:val="Akapitzlist"/>
        <w:numPr>
          <w:ilvl w:val="1"/>
          <w:numId w:val="4"/>
        </w:numPr>
        <w:spacing w:line="276" w:lineRule="auto"/>
        <w:rPr>
          <w:sz w:val="20"/>
        </w:rPr>
      </w:pPr>
      <w:r w:rsidRPr="003F0D10">
        <w:rPr>
          <w:sz w:val="20"/>
        </w:rPr>
        <w:t>Wyróżnik (wyróżnik.xml)</w:t>
      </w:r>
    </w:p>
    <w:p w14:paraId="050DA7B6" w14:textId="77777777" w:rsidR="000946CB" w:rsidRPr="003F0D10" w:rsidRDefault="000946CB" w:rsidP="00816E20">
      <w:pPr>
        <w:pStyle w:val="Akapitzlist"/>
        <w:numPr>
          <w:ilvl w:val="1"/>
          <w:numId w:val="4"/>
        </w:numPr>
        <w:spacing w:line="276" w:lineRule="auto"/>
        <w:rPr>
          <w:sz w:val="20"/>
        </w:rPr>
      </w:pPr>
      <w:r w:rsidRPr="003F0D10">
        <w:rPr>
          <w:sz w:val="20"/>
        </w:rPr>
        <w:t>Schemat (schemat.xml)</w:t>
      </w:r>
    </w:p>
    <w:p w14:paraId="77E7A8C9" w14:textId="77777777" w:rsidR="000946CB" w:rsidRPr="003F0D10" w:rsidRDefault="000946CB" w:rsidP="00816E20">
      <w:pPr>
        <w:pStyle w:val="Akapitzlist"/>
        <w:numPr>
          <w:ilvl w:val="1"/>
          <w:numId w:val="4"/>
        </w:numPr>
        <w:spacing w:line="276" w:lineRule="auto"/>
        <w:rPr>
          <w:sz w:val="20"/>
        </w:rPr>
      </w:pPr>
      <w:r w:rsidRPr="003F0D10">
        <w:rPr>
          <w:sz w:val="20"/>
        </w:rPr>
        <w:t>Wizualizacja (styl.xsl)</w:t>
      </w:r>
    </w:p>
    <w:p w14:paraId="0D4325A7" w14:textId="77777777" w:rsidR="000946CB" w:rsidRPr="003F0D10" w:rsidRDefault="000946CB" w:rsidP="003F0D10">
      <w:pPr>
        <w:pStyle w:val="Akapitzlist"/>
        <w:spacing w:line="276" w:lineRule="auto"/>
        <w:ind w:left="360"/>
        <w:rPr>
          <w:sz w:val="20"/>
        </w:rPr>
      </w:pPr>
      <w:r w:rsidRPr="003F0D10">
        <w:rPr>
          <w:sz w:val="20"/>
        </w:rPr>
        <w:t>muszą zostać dostosowane do wymogów formatu dokumentów publikowanych w CRD i spełniać założenia interoperacyjności.</w:t>
      </w:r>
    </w:p>
    <w:p w14:paraId="64082A3E" w14:textId="77777777" w:rsidR="000946CB" w:rsidRPr="003F0D10" w:rsidRDefault="000946CB" w:rsidP="00816E20">
      <w:pPr>
        <w:pStyle w:val="Akapitzlist"/>
        <w:numPr>
          <w:ilvl w:val="0"/>
          <w:numId w:val="4"/>
        </w:numPr>
        <w:spacing w:line="276" w:lineRule="auto"/>
        <w:rPr>
          <w:sz w:val="20"/>
        </w:rPr>
      </w:pPr>
      <w:r w:rsidRPr="003F0D10">
        <w:rPr>
          <w:sz w:val="20"/>
        </w:rPr>
        <w:t xml:space="preserve">W ramach projektu Wykonawca przygotuje i przekaże Zamawiającemu wszystkie wzory dokumentów elektronicznych w celu złożenia wniosków o ich publikację w CRD. </w:t>
      </w:r>
    </w:p>
    <w:p w14:paraId="28497DAB" w14:textId="77777777" w:rsidR="000946CB" w:rsidRPr="003F0D10" w:rsidRDefault="000946CB" w:rsidP="00816E20">
      <w:pPr>
        <w:pStyle w:val="Akapitzlist"/>
        <w:numPr>
          <w:ilvl w:val="0"/>
          <w:numId w:val="4"/>
        </w:numPr>
        <w:spacing w:line="276" w:lineRule="auto"/>
        <w:rPr>
          <w:sz w:val="20"/>
        </w:rPr>
      </w:pPr>
      <w:r w:rsidRPr="003F0D10">
        <w:rPr>
          <w:sz w:val="20"/>
        </w:rPr>
        <w:t xml:space="preserve">Wykonawca udzieli wsparcia Zamawiającemu w przejściu procesu publikacji na </w:t>
      </w:r>
      <w:proofErr w:type="spellStart"/>
      <w:r w:rsidRPr="003F0D10">
        <w:rPr>
          <w:sz w:val="20"/>
        </w:rPr>
        <w:t>ePUAP</w:t>
      </w:r>
      <w:proofErr w:type="spellEnd"/>
      <w:r w:rsidRPr="003F0D10">
        <w:rPr>
          <w:sz w:val="20"/>
        </w:rPr>
        <w:t>.</w:t>
      </w:r>
    </w:p>
    <w:p w14:paraId="2666C73D" w14:textId="77777777" w:rsidR="000946CB" w:rsidRPr="003F0D10" w:rsidRDefault="000946CB" w:rsidP="00816E20">
      <w:pPr>
        <w:pStyle w:val="Akapitzlist"/>
        <w:numPr>
          <w:ilvl w:val="0"/>
          <w:numId w:val="4"/>
        </w:numPr>
        <w:spacing w:line="276" w:lineRule="auto"/>
        <w:rPr>
          <w:sz w:val="20"/>
        </w:rPr>
      </w:pPr>
      <w:r w:rsidRPr="003F0D10">
        <w:rPr>
          <w:sz w:val="20"/>
        </w:rPr>
        <w:t xml:space="preserve">Bazując na przygotowanych wzorach dokumentów elektronicznych oraz opracowanych na platformie </w:t>
      </w:r>
      <w:proofErr w:type="spellStart"/>
      <w:r w:rsidRPr="003F0D10">
        <w:rPr>
          <w:sz w:val="20"/>
        </w:rPr>
        <w:t>ePUAP</w:t>
      </w:r>
      <w:proofErr w:type="spellEnd"/>
      <w:r w:rsidRPr="003F0D10">
        <w:rPr>
          <w:sz w:val="20"/>
        </w:rPr>
        <w:t xml:space="preserve"> formularzach elektronicznych Wykonawca przygotuje instalacje aplikacji w środowisku </w:t>
      </w:r>
      <w:proofErr w:type="spellStart"/>
      <w:r w:rsidRPr="003F0D10">
        <w:rPr>
          <w:sz w:val="20"/>
        </w:rPr>
        <w:t>ePUAP</w:t>
      </w:r>
      <w:proofErr w:type="spellEnd"/>
      <w:r w:rsidRPr="003F0D10">
        <w:rPr>
          <w:sz w:val="20"/>
        </w:rPr>
        <w:t>.</w:t>
      </w:r>
    </w:p>
    <w:p w14:paraId="4FF638E4" w14:textId="77777777" w:rsidR="000946CB" w:rsidRPr="003F0D10" w:rsidRDefault="000946CB" w:rsidP="00816E20">
      <w:pPr>
        <w:pStyle w:val="Akapitzlist"/>
        <w:numPr>
          <w:ilvl w:val="0"/>
          <w:numId w:val="4"/>
        </w:numPr>
        <w:spacing w:line="276" w:lineRule="auto"/>
        <w:rPr>
          <w:sz w:val="20"/>
        </w:rPr>
      </w:pPr>
      <w:r w:rsidRPr="003F0D10">
        <w:rPr>
          <w:sz w:val="20"/>
        </w:rPr>
        <w:t xml:space="preserve">Aplikacje muszą być zgodne z architekturą biznesową </w:t>
      </w:r>
      <w:proofErr w:type="spellStart"/>
      <w:r w:rsidRPr="003F0D10">
        <w:rPr>
          <w:sz w:val="20"/>
        </w:rPr>
        <w:t>ePUAP</w:t>
      </w:r>
      <w:proofErr w:type="spellEnd"/>
      <w:r w:rsidRPr="003F0D10">
        <w:rPr>
          <w:sz w:val="20"/>
        </w:rPr>
        <w:t xml:space="preserve"> oraz architekturą systemu informatycznego </w:t>
      </w:r>
      <w:proofErr w:type="spellStart"/>
      <w:r w:rsidRPr="003F0D10">
        <w:rPr>
          <w:sz w:val="20"/>
        </w:rPr>
        <w:t>ePUAP</w:t>
      </w:r>
      <w:proofErr w:type="spellEnd"/>
      <w:r w:rsidRPr="003F0D10">
        <w:rPr>
          <w:sz w:val="20"/>
        </w:rPr>
        <w:t>.</w:t>
      </w:r>
    </w:p>
    <w:p w14:paraId="33F1527A" w14:textId="77777777" w:rsidR="000946CB" w:rsidRPr="003F0D10" w:rsidRDefault="000946CB" w:rsidP="00816E20">
      <w:pPr>
        <w:pStyle w:val="Akapitzlist"/>
        <w:numPr>
          <w:ilvl w:val="0"/>
          <w:numId w:val="4"/>
        </w:numPr>
        <w:spacing w:line="276" w:lineRule="auto"/>
        <w:rPr>
          <w:sz w:val="20"/>
        </w:rPr>
      </w:pPr>
      <w:r w:rsidRPr="003F0D10">
        <w:rPr>
          <w:sz w:val="20"/>
        </w:rPr>
        <w:t xml:space="preserve">Przygotowane aplikacje muszą zostać zainstalowane przez Wykonawcę na koncie </w:t>
      </w:r>
      <w:proofErr w:type="spellStart"/>
      <w:r w:rsidRPr="003F0D10">
        <w:rPr>
          <w:sz w:val="20"/>
        </w:rPr>
        <w:t>ePUAP</w:t>
      </w:r>
      <w:proofErr w:type="spellEnd"/>
      <w:r w:rsidRPr="003F0D10">
        <w:rPr>
          <w:sz w:val="20"/>
        </w:rPr>
        <w:t xml:space="preserve"> Zamawiającego.</w:t>
      </w:r>
    </w:p>
    <w:p w14:paraId="4BF5EF61" w14:textId="77777777" w:rsidR="000946CB" w:rsidRPr="003F0D10" w:rsidRDefault="000946CB" w:rsidP="00816E20">
      <w:pPr>
        <w:pStyle w:val="Akapitzlist"/>
        <w:numPr>
          <w:ilvl w:val="0"/>
          <w:numId w:val="4"/>
        </w:numPr>
        <w:spacing w:line="276" w:lineRule="auto"/>
        <w:rPr>
          <w:sz w:val="20"/>
        </w:rPr>
      </w:pPr>
      <w:r w:rsidRPr="003F0D10">
        <w:rPr>
          <w:sz w:val="20"/>
        </w:rPr>
        <w:t xml:space="preserve">Zainstalowane aplikacje muszą spełniać wymogi </w:t>
      </w:r>
      <w:proofErr w:type="spellStart"/>
      <w:r w:rsidRPr="003F0D10">
        <w:rPr>
          <w:sz w:val="20"/>
        </w:rPr>
        <w:t>ePUAP</w:t>
      </w:r>
      <w:proofErr w:type="spellEnd"/>
      <w:r w:rsidRPr="003F0D10">
        <w:rPr>
          <w:sz w:val="20"/>
        </w:rPr>
        <w:t xml:space="preserve"> oraz pozytywnie przechodzić przeprowadzone na </w:t>
      </w:r>
      <w:proofErr w:type="spellStart"/>
      <w:r w:rsidRPr="003F0D10">
        <w:rPr>
          <w:sz w:val="20"/>
        </w:rPr>
        <w:t>ePUAP</w:t>
      </w:r>
      <w:proofErr w:type="spellEnd"/>
      <w:r w:rsidRPr="003F0D10">
        <w:rPr>
          <w:sz w:val="20"/>
        </w:rPr>
        <w:t xml:space="preserve"> walidacje zgodności ze wzorami dokumentów.</w:t>
      </w:r>
    </w:p>
    <w:p w14:paraId="34ED4D02" w14:textId="77777777" w:rsidR="000946CB" w:rsidRPr="003F0D10" w:rsidRDefault="000946CB" w:rsidP="00816E20">
      <w:pPr>
        <w:pStyle w:val="Akapitzlist"/>
        <w:numPr>
          <w:ilvl w:val="0"/>
          <w:numId w:val="4"/>
        </w:numPr>
        <w:spacing w:line="276" w:lineRule="auto"/>
        <w:rPr>
          <w:sz w:val="20"/>
        </w:rPr>
      </w:pPr>
      <w:r w:rsidRPr="003F0D10">
        <w:rPr>
          <w:sz w:val="20"/>
        </w:rPr>
        <w:t xml:space="preserve">Na czas realizacji projektu Zamawiający zapewni Wykonawcy dostęp do części administracyjnej platformy </w:t>
      </w:r>
      <w:proofErr w:type="spellStart"/>
      <w:r w:rsidRPr="003F0D10">
        <w:rPr>
          <w:sz w:val="20"/>
        </w:rPr>
        <w:t>ePUAP</w:t>
      </w:r>
      <w:proofErr w:type="spellEnd"/>
      <w:r w:rsidRPr="003F0D10">
        <w:rPr>
          <w:sz w:val="20"/>
        </w:rPr>
        <w:t xml:space="preserve"> konta JST z uprawnieniami do konsoli administracyjnej </w:t>
      </w:r>
      <w:proofErr w:type="spellStart"/>
      <w:r w:rsidRPr="003F0D10">
        <w:rPr>
          <w:sz w:val="20"/>
        </w:rPr>
        <w:t>Draco</w:t>
      </w:r>
      <w:proofErr w:type="spellEnd"/>
      <w:r w:rsidRPr="003F0D10">
        <w:rPr>
          <w:sz w:val="20"/>
        </w:rPr>
        <w:t>, ŚBA i usług.</w:t>
      </w:r>
    </w:p>
    <w:p w14:paraId="0EB0075E" w14:textId="77777777" w:rsidR="000946CB" w:rsidRPr="003F0D10" w:rsidRDefault="000946CB" w:rsidP="00816E20">
      <w:pPr>
        <w:pStyle w:val="Akapitzlist"/>
        <w:numPr>
          <w:ilvl w:val="0"/>
          <w:numId w:val="4"/>
        </w:numPr>
        <w:spacing w:line="276" w:lineRule="auto"/>
        <w:rPr>
          <w:sz w:val="20"/>
        </w:rPr>
      </w:pPr>
      <w:r w:rsidRPr="003F0D10">
        <w:rPr>
          <w:sz w:val="20"/>
        </w:rPr>
        <w:t xml:space="preserve">W przypadku zwłoki w publikacji wzorów dokumentów CRD realizowanej przez Ministerstwo Cyfryzacji (administrator </w:t>
      </w:r>
      <w:proofErr w:type="spellStart"/>
      <w:r w:rsidRPr="003F0D10">
        <w:rPr>
          <w:sz w:val="20"/>
        </w:rPr>
        <w:t>ePUAP</w:t>
      </w:r>
      <w:proofErr w:type="spellEnd"/>
      <w:r w:rsidRPr="003F0D10">
        <w:rPr>
          <w:sz w:val="20"/>
        </w:rPr>
        <w:t>) dopuszcza się dokonanie odbioru tej części zamówienia w ramach lokalnych publikacji w CRD z zastrzeżeniem, że Wykonawca dokona przekonfigurowania aplikacji po pomyślnej publikacji CRD przez Ministerstwo Cyfryzacji.</w:t>
      </w:r>
    </w:p>
    <w:p w14:paraId="1217591F" w14:textId="77777777" w:rsidR="000946CB" w:rsidRPr="003F0D10" w:rsidRDefault="000946CB" w:rsidP="00816E20">
      <w:pPr>
        <w:pStyle w:val="Akapitzlist"/>
        <w:numPr>
          <w:ilvl w:val="0"/>
          <w:numId w:val="4"/>
        </w:numPr>
        <w:spacing w:line="276" w:lineRule="auto"/>
        <w:rPr>
          <w:sz w:val="20"/>
        </w:rPr>
      </w:pPr>
      <w:r w:rsidRPr="003F0D10">
        <w:rPr>
          <w:sz w:val="20"/>
        </w:rPr>
        <w:t>Zamawiający przekaże Wykonawcy opisy usług w formacie MS Word.</w:t>
      </w:r>
    </w:p>
    <w:p w14:paraId="24C2C80A" w14:textId="77777777" w:rsidR="000946CB" w:rsidRPr="003F0D10" w:rsidRDefault="000946CB" w:rsidP="00816E20">
      <w:pPr>
        <w:pStyle w:val="Akapitzlist"/>
        <w:numPr>
          <w:ilvl w:val="0"/>
          <w:numId w:val="4"/>
        </w:numPr>
        <w:spacing w:line="276" w:lineRule="auto"/>
        <w:rPr>
          <w:sz w:val="20"/>
        </w:rPr>
      </w:pPr>
      <w:r w:rsidRPr="003F0D10">
        <w:rPr>
          <w:sz w:val="20"/>
        </w:rPr>
        <w:t xml:space="preserve">Zamawiający dopuszcza, aby Wykonawca wykorzystał opisu usług, które są umieszczone na platformie </w:t>
      </w:r>
      <w:proofErr w:type="spellStart"/>
      <w:r w:rsidRPr="003F0D10">
        <w:rPr>
          <w:sz w:val="20"/>
        </w:rPr>
        <w:t>ePUAP</w:t>
      </w:r>
      <w:proofErr w:type="spellEnd"/>
      <w:r w:rsidRPr="003F0D10">
        <w:rPr>
          <w:sz w:val="20"/>
        </w:rPr>
        <w:t>.</w:t>
      </w:r>
    </w:p>
    <w:p w14:paraId="5F80EFF0" w14:textId="77777777" w:rsidR="000946CB" w:rsidRPr="003F0D10" w:rsidRDefault="000946CB" w:rsidP="00816E20">
      <w:pPr>
        <w:pStyle w:val="Akapitzlist"/>
        <w:numPr>
          <w:ilvl w:val="0"/>
          <w:numId w:val="4"/>
        </w:numPr>
        <w:spacing w:line="276" w:lineRule="auto"/>
        <w:rPr>
          <w:sz w:val="20"/>
        </w:rPr>
      </w:pPr>
      <w:r w:rsidRPr="003F0D10">
        <w:rPr>
          <w:sz w:val="20"/>
        </w:rPr>
        <w:t xml:space="preserve">Zadaniem Wykonawcy jest odpowiednie powiązanie opisów usług zamieszczonych na </w:t>
      </w:r>
      <w:proofErr w:type="spellStart"/>
      <w:r w:rsidRPr="003F0D10">
        <w:rPr>
          <w:sz w:val="20"/>
        </w:rPr>
        <w:t>ePUAP</w:t>
      </w:r>
      <w:proofErr w:type="spellEnd"/>
      <w:r w:rsidRPr="003F0D10">
        <w:rPr>
          <w:sz w:val="20"/>
        </w:rPr>
        <w:t xml:space="preserve"> z odpowiednimi usługami opracowanymi przez JST.</w:t>
      </w:r>
    </w:p>
    <w:p w14:paraId="7F77B90C" w14:textId="77777777" w:rsidR="000946CB" w:rsidRPr="003F0D10" w:rsidRDefault="000946CB" w:rsidP="00816E20">
      <w:pPr>
        <w:pStyle w:val="Akapitzlist"/>
        <w:numPr>
          <w:ilvl w:val="0"/>
          <w:numId w:val="4"/>
        </w:numPr>
        <w:spacing w:line="276" w:lineRule="auto"/>
        <w:rPr>
          <w:sz w:val="20"/>
        </w:rPr>
      </w:pPr>
      <w:r w:rsidRPr="003F0D10">
        <w:rPr>
          <w:sz w:val="20"/>
        </w:rPr>
        <w:t xml:space="preserve">Wykonawca przygotuje definicję brakujących opisów usług na </w:t>
      </w:r>
      <w:proofErr w:type="spellStart"/>
      <w:r w:rsidRPr="003F0D10">
        <w:rPr>
          <w:sz w:val="20"/>
        </w:rPr>
        <w:t>ePUAP</w:t>
      </w:r>
      <w:proofErr w:type="spellEnd"/>
      <w:r w:rsidRPr="003F0D10">
        <w:rPr>
          <w:sz w:val="20"/>
        </w:rPr>
        <w:t xml:space="preserve">. Zamawiający zwróci się do Ministerstwa Cyfryzacji w celu akceptacji i umieszczenia ich na platformie </w:t>
      </w:r>
      <w:proofErr w:type="spellStart"/>
      <w:r w:rsidRPr="003F0D10">
        <w:rPr>
          <w:sz w:val="20"/>
        </w:rPr>
        <w:t>ePUAP</w:t>
      </w:r>
      <w:proofErr w:type="spellEnd"/>
      <w:r w:rsidRPr="003F0D10">
        <w:rPr>
          <w:sz w:val="20"/>
        </w:rPr>
        <w:t>.</w:t>
      </w:r>
    </w:p>
    <w:p w14:paraId="3B608211" w14:textId="77777777" w:rsidR="000946CB" w:rsidRPr="003F0D10" w:rsidRDefault="000946CB" w:rsidP="00816E20">
      <w:pPr>
        <w:pStyle w:val="Akapitzlist"/>
        <w:numPr>
          <w:ilvl w:val="0"/>
          <w:numId w:val="4"/>
        </w:numPr>
        <w:spacing w:line="276" w:lineRule="auto"/>
        <w:rPr>
          <w:sz w:val="20"/>
        </w:rPr>
      </w:pPr>
      <w:r w:rsidRPr="003F0D10">
        <w:rPr>
          <w:sz w:val="20"/>
        </w:rPr>
        <w:t xml:space="preserve">Wszystkie opisy usług zostaną przyporządkowane do jednego lub więcej zdarzenia życiowego z Klasyfikacji Zdarzeń, a także do Klasyfikacji Przedmiotowej Usług </w:t>
      </w:r>
      <w:proofErr w:type="spellStart"/>
      <w:r w:rsidRPr="003F0D10">
        <w:rPr>
          <w:sz w:val="20"/>
        </w:rPr>
        <w:t>ePUAP</w:t>
      </w:r>
      <w:proofErr w:type="spellEnd"/>
      <w:r w:rsidRPr="003F0D10">
        <w:rPr>
          <w:sz w:val="20"/>
        </w:rPr>
        <w:t>.</w:t>
      </w:r>
    </w:p>
    <w:p w14:paraId="10EA23C4" w14:textId="77777777" w:rsidR="00AA34C4" w:rsidRPr="003F0D10" w:rsidRDefault="00AA34C4" w:rsidP="003F0D10">
      <w:pPr>
        <w:spacing w:line="276" w:lineRule="auto"/>
        <w:rPr>
          <w:sz w:val="20"/>
        </w:rPr>
      </w:pPr>
    </w:p>
    <w:p w14:paraId="372BA11E" w14:textId="77777777" w:rsidR="00104418" w:rsidRPr="003F0D10" w:rsidRDefault="000946CB" w:rsidP="00865A53">
      <w:pPr>
        <w:pStyle w:val="Nagwek2"/>
        <w:numPr>
          <w:ilvl w:val="0"/>
          <w:numId w:val="22"/>
        </w:numPr>
        <w:spacing w:line="276" w:lineRule="auto"/>
        <w:rPr>
          <w:sz w:val="20"/>
        </w:rPr>
      </w:pPr>
      <w:bookmarkStart w:id="84" w:name="_Toc488182155"/>
      <w:r w:rsidRPr="003F0D10">
        <w:rPr>
          <w:sz w:val="20"/>
        </w:rPr>
        <w:t>Ogólne warunki realizacji szkoleń.</w:t>
      </w:r>
      <w:bookmarkEnd w:id="84"/>
    </w:p>
    <w:p w14:paraId="1DAAA93F" w14:textId="77777777" w:rsidR="00104418" w:rsidRDefault="00104418" w:rsidP="00104418"/>
    <w:p w14:paraId="5381AE28" w14:textId="77777777" w:rsidR="00B425B4" w:rsidRPr="00B425B4" w:rsidRDefault="00B425B4" w:rsidP="00865A53">
      <w:pPr>
        <w:pStyle w:val="Akapitzlist"/>
        <w:numPr>
          <w:ilvl w:val="0"/>
          <w:numId w:val="24"/>
        </w:numPr>
        <w:spacing w:line="276" w:lineRule="auto"/>
        <w:rPr>
          <w:sz w:val="20"/>
        </w:rPr>
      </w:pPr>
      <w:r w:rsidRPr="00B425B4">
        <w:rPr>
          <w:sz w:val="20"/>
        </w:rPr>
        <w:t xml:space="preserve">Jednostką czasową szkolenia jest 1 godzina szkoleniowa (1 godzina szkolenia = 1 godzina lekcyjna = 45 minut). </w:t>
      </w:r>
    </w:p>
    <w:p w14:paraId="31030993" w14:textId="77777777" w:rsidR="00B425B4" w:rsidRPr="00B425B4" w:rsidRDefault="00B425B4" w:rsidP="00865A53">
      <w:pPr>
        <w:pStyle w:val="Akapitzlist"/>
        <w:numPr>
          <w:ilvl w:val="0"/>
          <w:numId w:val="24"/>
        </w:numPr>
        <w:spacing w:line="276" w:lineRule="auto"/>
        <w:rPr>
          <w:sz w:val="20"/>
        </w:rPr>
      </w:pPr>
      <w:r w:rsidRPr="00B425B4">
        <w:rPr>
          <w:sz w:val="20"/>
        </w:rPr>
        <w:t xml:space="preserve">Szkolenia będą trwały maksymalnie 8 godzin szkoleniowych w ciągu dnia. </w:t>
      </w:r>
    </w:p>
    <w:p w14:paraId="5C932C76" w14:textId="166FF470" w:rsidR="00B425B4" w:rsidRPr="00B425B4" w:rsidRDefault="00B425B4" w:rsidP="00865A53">
      <w:pPr>
        <w:pStyle w:val="Akapitzlist"/>
        <w:numPr>
          <w:ilvl w:val="0"/>
          <w:numId w:val="24"/>
        </w:numPr>
        <w:spacing w:line="276" w:lineRule="auto"/>
        <w:rPr>
          <w:sz w:val="20"/>
        </w:rPr>
      </w:pPr>
      <w:r w:rsidRPr="00B425B4">
        <w:rPr>
          <w:sz w:val="20"/>
        </w:rPr>
        <w:t xml:space="preserve">Szkolenia będą odbywać się w dni </w:t>
      </w:r>
      <w:r w:rsidR="008C2599">
        <w:rPr>
          <w:sz w:val="20"/>
        </w:rPr>
        <w:t xml:space="preserve">robocze w godzinach </w:t>
      </w:r>
      <w:r w:rsidR="00E5554F">
        <w:rPr>
          <w:sz w:val="20"/>
        </w:rPr>
        <w:t xml:space="preserve"> 7.30 – 15.30.</w:t>
      </w:r>
    </w:p>
    <w:p w14:paraId="151D7F77" w14:textId="77777777" w:rsidR="00B425B4" w:rsidRPr="00B425B4" w:rsidRDefault="00B425B4" w:rsidP="00865A53">
      <w:pPr>
        <w:pStyle w:val="Akapitzlist"/>
        <w:numPr>
          <w:ilvl w:val="0"/>
          <w:numId w:val="24"/>
        </w:numPr>
        <w:spacing w:line="276" w:lineRule="auto"/>
        <w:rPr>
          <w:sz w:val="20"/>
        </w:rPr>
      </w:pPr>
      <w:r w:rsidRPr="00B425B4">
        <w:rPr>
          <w:sz w:val="20"/>
        </w:rPr>
        <w:t>Szkolenia będą prowadzone w języku polskim.</w:t>
      </w:r>
    </w:p>
    <w:p w14:paraId="27AFAE7B" w14:textId="0E6DA67C" w:rsidR="00B425B4" w:rsidRPr="00B425B4" w:rsidRDefault="00B425B4" w:rsidP="00865A53">
      <w:pPr>
        <w:pStyle w:val="Akapitzlist"/>
        <w:numPr>
          <w:ilvl w:val="0"/>
          <w:numId w:val="24"/>
        </w:numPr>
        <w:spacing w:line="276" w:lineRule="auto"/>
        <w:rPr>
          <w:sz w:val="20"/>
        </w:rPr>
      </w:pPr>
      <w:r w:rsidRPr="00B425B4">
        <w:rPr>
          <w:sz w:val="20"/>
        </w:rPr>
        <w:t xml:space="preserve">Szkolenia prowadzone będą na podstawie </w:t>
      </w:r>
      <w:r w:rsidR="00B51527" w:rsidRPr="00B51527">
        <w:rPr>
          <w:sz w:val="20"/>
        </w:rPr>
        <w:t>z</w:t>
      </w:r>
      <w:r w:rsidR="00B51527" w:rsidRPr="00463C7C">
        <w:rPr>
          <w:sz w:val="20"/>
        </w:rPr>
        <w:t>aakceptowanego prze Zamawiającego</w:t>
      </w:r>
      <w:r w:rsidR="00B51527" w:rsidRPr="00B425B4">
        <w:rPr>
          <w:sz w:val="20"/>
        </w:rPr>
        <w:t xml:space="preserve"> </w:t>
      </w:r>
      <w:r w:rsidRPr="00B425B4">
        <w:rPr>
          <w:sz w:val="20"/>
        </w:rPr>
        <w:t>dziennego harmonogramu prac, dostarczonego przez Wykonawcę Zamawiającemu nie później niż 7 dni przed rozpoczęciem szkolenia.</w:t>
      </w:r>
    </w:p>
    <w:p w14:paraId="19C56BA5" w14:textId="5EA96F18" w:rsidR="00B425B4" w:rsidRPr="00B425B4" w:rsidRDefault="00B425B4" w:rsidP="00865A53">
      <w:pPr>
        <w:pStyle w:val="Akapitzlist"/>
        <w:numPr>
          <w:ilvl w:val="0"/>
          <w:numId w:val="24"/>
        </w:numPr>
        <w:spacing w:line="276" w:lineRule="auto"/>
        <w:rPr>
          <w:sz w:val="20"/>
        </w:rPr>
      </w:pPr>
      <w:r w:rsidRPr="00B425B4">
        <w:rPr>
          <w:sz w:val="20"/>
        </w:rPr>
        <w:t xml:space="preserve">Szkolenia prowadzone będą na podstawie </w:t>
      </w:r>
      <w:r w:rsidR="00B51527" w:rsidRPr="00E8602F">
        <w:rPr>
          <w:sz w:val="20"/>
        </w:rPr>
        <w:t>zaakceptowanego prze</w:t>
      </w:r>
      <w:r w:rsidR="003142E5">
        <w:rPr>
          <w:sz w:val="20"/>
        </w:rPr>
        <w:t>z</w:t>
      </w:r>
      <w:r w:rsidR="00B51527" w:rsidRPr="00E8602F">
        <w:rPr>
          <w:sz w:val="20"/>
        </w:rPr>
        <w:t xml:space="preserve"> Zamawiającego</w:t>
      </w:r>
      <w:r w:rsidR="00B51527" w:rsidRPr="00B425B4">
        <w:rPr>
          <w:sz w:val="20"/>
        </w:rPr>
        <w:t xml:space="preserve"> </w:t>
      </w:r>
      <w:r w:rsidRPr="00B425B4">
        <w:rPr>
          <w:sz w:val="20"/>
        </w:rPr>
        <w:t xml:space="preserve">szczegółowego zakresu merytorycznego szkolenia dostarczonego przez Wykonawcę. </w:t>
      </w:r>
    </w:p>
    <w:p w14:paraId="45BF4CF1" w14:textId="4AA640CB" w:rsidR="00B425B4" w:rsidRPr="00B425B4" w:rsidRDefault="00B425B4" w:rsidP="00865A53">
      <w:pPr>
        <w:pStyle w:val="Akapitzlist"/>
        <w:numPr>
          <w:ilvl w:val="0"/>
          <w:numId w:val="24"/>
        </w:numPr>
        <w:spacing w:line="276" w:lineRule="auto"/>
        <w:rPr>
          <w:sz w:val="20"/>
        </w:rPr>
      </w:pPr>
      <w:r w:rsidRPr="00B425B4">
        <w:rPr>
          <w:sz w:val="20"/>
        </w:rPr>
        <w:t>W przypadku szkoleń trwających do 3</w:t>
      </w:r>
      <w:r w:rsidR="008C2599">
        <w:rPr>
          <w:sz w:val="20"/>
        </w:rPr>
        <w:t xml:space="preserve"> </w:t>
      </w:r>
      <w:r w:rsidRPr="00B425B4">
        <w:rPr>
          <w:sz w:val="20"/>
        </w:rPr>
        <w:t>godzin, przewiduje się jedną przerwę kawową, trwającą 15 minut. W</w:t>
      </w:r>
      <w:r w:rsidR="00FC19B4">
        <w:rPr>
          <w:sz w:val="20"/>
        </w:rPr>
        <w:t> </w:t>
      </w:r>
      <w:r w:rsidRPr="00B425B4">
        <w:rPr>
          <w:sz w:val="20"/>
        </w:rPr>
        <w:t>przypadku szkoleń trwających powyżej 3 godzin, organizowane będą dwie przerwy kawowe, trwające 15 minut każda. Dodatkowo, w przypadku szkoleń trwających 8 godzin, zaplanowana jest przerwa obiadowa, trwająca 30 minut.</w:t>
      </w:r>
    </w:p>
    <w:p w14:paraId="7334711E" w14:textId="403A3DEE" w:rsidR="00B425B4" w:rsidRPr="00B425B4" w:rsidRDefault="00B425B4" w:rsidP="00865A53">
      <w:pPr>
        <w:pStyle w:val="Akapitzlist"/>
        <w:numPr>
          <w:ilvl w:val="0"/>
          <w:numId w:val="24"/>
        </w:numPr>
        <w:spacing w:line="276" w:lineRule="auto"/>
        <w:rPr>
          <w:sz w:val="20"/>
        </w:rPr>
      </w:pPr>
      <w:r w:rsidRPr="00B425B4">
        <w:rPr>
          <w:sz w:val="20"/>
        </w:rPr>
        <w:t>W ramach organizacji szkoleń Zamawiający zapewni rekrutację osób biorących udział w </w:t>
      </w:r>
      <w:r w:rsidR="008C2599">
        <w:rPr>
          <w:sz w:val="20"/>
        </w:rPr>
        <w:t>szkoleniach.</w:t>
      </w:r>
    </w:p>
    <w:p w14:paraId="3DE4831C" w14:textId="77777777" w:rsidR="00B425B4" w:rsidRPr="00B425B4" w:rsidRDefault="00B425B4" w:rsidP="00865A53">
      <w:pPr>
        <w:pStyle w:val="Akapitzlist"/>
        <w:numPr>
          <w:ilvl w:val="0"/>
          <w:numId w:val="24"/>
        </w:numPr>
        <w:spacing w:line="276" w:lineRule="auto"/>
        <w:rPr>
          <w:sz w:val="20"/>
        </w:rPr>
      </w:pPr>
      <w:r w:rsidRPr="00B425B4">
        <w:rPr>
          <w:sz w:val="20"/>
        </w:rPr>
        <w:t>W ramach organizacji szkoleń Wykonawca zapewni:</w:t>
      </w:r>
    </w:p>
    <w:p w14:paraId="0286A2B7" w14:textId="77777777" w:rsidR="00B425B4" w:rsidRPr="008C2599" w:rsidRDefault="00B425B4" w:rsidP="00865A53">
      <w:pPr>
        <w:pStyle w:val="Akapitzlist"/>
        <w:numPr>
          <w:ilvl w:val="0"/>
          <w:numId w:val="25"/>
        </w:numPr>
        <w:spacing w:line="276" w:lineRule="auto"/>
        <w:rPr>
          <w:sz w:val="20"/>
        </w:rPr>
      </w:pPr>
      <w:r w:rsidRPr="008C2599">
        <w:rPr>
          <w:sz w:val="20"/>
        </w:rPr>
        <w:t>Materiały szkoleniowe, obejmujące szczegółowy zakres szkolenia, harmonogram dzienny szkolenia oraz materiały merytoryczne (np. skrypty, podręczniki, zeszyty informacyjne, broszury) w formie papierowej, zawierające szczegółowe informacje, które będą omawiane podczas szkolenia. Ponadto uczestnicy otrzymają materiały pisarskie, w tym zeszyty, długopisy, ołówki itp. Materiały szkoleniowe przekazywane są nieodpłatnie Uczestnikom na własność. 2 egzemplarze materiałów szkoleniowych zostaną przekazane Zamawiającemu w celach archiwalnych.</w:t>
      </w:r>
    </w:p>
    <w:p w14:paraId="021CFC48" w14:textId="61D21D02" w:rsidR="00B425B4" w:rsidRPr="008C2599" w:rsidRDefault="00B425B4" w:rsidP="00865A53">
      <w:pPr>
        <w:pStyle w:val="Akapitzlist"/>
        <w:numPr>
          <w:ilvl w:val="0"/>
          <w:numId w:val="25"/>
        </w:numPr>
        <w:spacing w:line="276" w:lineRule="auto"/>
        <w:rPr>
          <w:sz w:val="20"/>
        </w:rPr>
      </w:pPr>
      <w:r w:rsidRPr="008C2599">
        <w:rPr>
          <w:sz w:val="20"/>
        </w:rPr>
        <w:lastRenderedPageBreak/>
        <w:t>Salę szkoleniową</w:t>
      </w:r>
      <w:r w:rsidR="008C2599">
        <w:rPr>
          <w:sz w:val="20"/>
        </w:rPr>
        <w:t xml:space="preserve"> (w przypadku jeżeli Zamawiający nie będzie mógł zorganizować własnej sali szkoleniowej)</w:t>
      </w:r>
      <w:r w:rsidRPr="008C2599">
        <w:rPr>
          <w:sz w:val="20"/>
        </w:rPr>
        <w:t>, przystosowaną do prowadzenia zajęć dydaktycznych, zapewniającą warunki do przeprowadzenia szk</w:t>
      </w:r>
      <w:r w:rsidR="008C2599">
        <w:rPr>
          <w:sz w:val="20"/>
        </w:rPr>
        <w:t xml:space="preserve">olenia. Sala wyposażona będzie </w:t>
      </w:r>
      <w:r w:rsidRPr="008C2599">
        <w:rPr>
          <w:sz w:val="20"/>
        </w:rPr>
        <w:t>w</w:t>
      </w:r>
      <w:r w:rsidR="008C2599">
        <w:rPr>
          <w:sz w:val="20"/>
        </w:rPr>
        <w:t xml:space="preserve"> wystarczającą dla wszystkich uc</w:t>
      </w:r>
      <w:r w:rsidRPr="008C2599">
        <w:rPr>
          <w:sz w:val="20"/>
        </w:rPr>
        <w:t>zestników szkolenia liczbę stanowisk pracy.</w:t>
      </w:r>
    </w:p>
    <w:p w14:paraId="2D0719AC" w14:textId="77777777" w:rsidR="00B425B4" w:rsidRPr="008C2599" w:rsidRDefault="00B425B4" w:rsidP="00865A53">
      <w:pPr>
        <w:pStyle w:val="Akapitzlist"/>
        <w:numPr>
          <w:ilvl w:val="0"/>
          <w:numId w:val="25"/>
        </w:numPr>
        <w:spacing w:line="276" w:lineRule="auto"/>
        <w:rPr>
          <w:sz w:val="20"/>
        </w:rPr>
      </w:pPr>
      <w:r w:rsidRPr="008C2599">
        <w:rPr>
          <w:sz w:val="20"/>
        </w:rPr>
        <w:t>Dostęp do sieci Internet.</w:t>
      </w:r>
    </w:p>
    <w:p w14:paraId="047098DA" w14:textId="756A62C3" w:rsidR="00B425B4" w:rsidRPr="008C2599" w:rsidRDefault="008C2599" w:rsidP="00865A53">
      <w:pPr>
        <w:pStyle w:val="Akapitzlist"/>
        <w:numPr>
          <w:ilvl w:val="0"/>
          <w:numId w:val="25"/>
        </w:numPr>
        <w:spacing w:line="276" w:lineRule="auto"/>
        <w:rPr>
          <w:sz w:val="20"/>
        </w:rPr>
      </w:pPr>
      <w:r>
        <w:rPr>
          <w:sz w:val="20"/>
        </w:rPr>
        <w:t>Warunki pracy u</w:t>
      </w:r>
      <w:r w:rsidR="00B425B4" w:rsidRPr="008C2599">
        <w:rPr>
          <w:sz w:val="20"/>
        </w:rPr>
        <w:t xml:space="preserve">czestników i Wykonawcy w trakcie trwania szkolenia zgodne przepisami bezpieczeństwa i higieny pracy. </w:t>
      </w:r>
    </w:p>
    <w:p w14:paraId="6EA485F6" w14:textId="77777777" w:rsidR="00B425B4" w:rsidRPr="008C2599" w:rsidRDefault="00B425B4" w:rsidP="00865A53">
      <w:pPr>
        <w:pStyle w:val="Akapitzlist"/>
        <w:numPr>
          <w:ilvl w:val="0"/>
          <w:numId w:val="25"/>
        </w:numPr>
        <w:spacing w:line="276" w:lineRule="auto"/>
        <w:rPr>
          <w:sz w:val="20"/>
        </w:rPr>
      </w:pPr>
      <w:r w:rsidRPr="008C2599">
        <w:rPr>
          <w:sz w:val="20"/>
        </w:rPr>
        <w:t xml:space="preserve">Wystarczającą liczbę własnych licencji na oprogramowanie komputerowe wykorzystywane przy realizacji szkoleń oraz sprzęt komputerowy dla każdego Uczestnika umożliwiający przeprowadzenie szkolenia. </w:t>
      </w:r>
    </w:p>
    <w:p w14:paraId="38B412FF" w14:textId="77777777" w:rsidR="00B425B4" w:rsidRPr="008C2599" w:rsidRDefault="00B425B4" w:rsidP="00865A53">
      <w:pPr>
        <w:pStyle w:val="Akapitzlist"/>
        <w:numPr>
          <w:ilvl w:val="0"/>
          <w:numId w:val="25"/>
        </w:numPr>
        <w:spacing w:line="276" w:lineRule="auto"/>
        <w:rPr>
          <w:sz w:val="20"/>
        </w:rPr>
      </w:pPr>
      <w:r w:rsidRPr="008C2599">
        <w:rPr>
          <w:sz w:val="20"/>
        </w:rPr>
        <w:t xml:space="preserve">Projektor multimedialny, tablice i inne artykuły niezbędne do prowadzenia szkoleń. </w:t>
      </w:r>
    </w:p>
    <w:p w14:paraId="6F499860" w14:textId="77777777" w:rsidR="00B425B4" w:rsidRPr="008C2599" w:rsidRDefault="00B425B4" w:rsidP="00865A53">
      <w:pPr>
        <w:pStyle w:val="Akapitzlist"/>
        <w:numPr>
          <w:ilvl w:val="0"/>
          <w:numId w:val="25"/>
        </w:numPr>
        <w:spacing w:line="276" w:lineRule="auto"/>
        <w:rPr>
          <w:sz w:val="20"/>
        </w:rPr>
      </w:pPr>
      <w:r w:rsidRPr="008C2599">
        <w:rPr>
          <w:sz w:val="20"/>
        </w:rPr>
        <w:t xml:space="preserve">Właściwe działania promocyjne i informacyjne dotyczące szkoleń, w tym właściwe oznakowanie </w:t>
      </w:r>
      <w:proofErr w:type="spellStart"/>
      <w:r w:rsidRPr="008C2599">
        <w:rPr>
          <w:sz w:val="20"/>
        </w:rPr>
        <w:t>sal</w:t>
      </w:r>
      <w:proofErr w:type="spellEnd"/>
      <w:r w:rsidRPr="008C2599">
        <w:rPr>
          <w:sz w:val="20"/>
        </w:rPr>
        <w:t xml:space="preserve"> szkoleniowych, jak również oznakowanie w odpowiedni sposób materiałów szkoleniowych przekazanych Uczestnikom oraz Zamawiającemu w celach archiwalnych obowiązkowymi oznaczeniami Beneficjentów Funduszy Europejskich.  </w:t>
      </w:r>
    </w:p>
    <w:p w14:paraId="75678F9C" w14:textId="77777777" w:rsidR="00B425B4" w:rsidRPr="008C2599" w:rsidRDefault="00B425B4" w:rsidP="00865A53">
      <w:pPr>
        <w:pStyle w:val="Akapitzlist"/>
        <w:numPr>
          <w:ilvl w:val="0"/>
          <w:numId w:val="25"/>
        </w:numPr>
        <w:spacing w:line="276" w:lineRule="auto"/>
        <w:rPr>
          <w:sz w:val="20"/>
        </w:rPr>
      </w:pPr>
      <w:r w:rsidRPr="008C2599">
        <w:rPr>
          <w:sz w:val="20"/>
        </w:rPr>
        <w:t>Wydanie Uczestnikom szkolenia zaświadczeń o ukończeniu danego szkolenia.</w:t>
      </w:r>
    </w:p>
    <w:p w14:paraId="20FD53E0" w14:textId="18292E65" w:rsidR="00B425B4" w:rsidRPr="008C2599" w:rsidRDefault="00B425B4" w:rsidP="00865A53">
      <w:pPr>
        <w:pStyle w:val="Akapitzlist"/>
        <w:numPr>
          <w:ilvl w:val="0"/>
          <w:numId w:val="25"/>
        </w:numPr>
        <w:spacing w:line="276" w:lineRule="auto"/>
        <w:rPr>
          <w:sz w:val="20"/>
        </w:rPr>
      </w:pPr>
      <w:r w:rsidRPr="008C2599">
        <w:rPr>
          <w:sz w:val="20"/>
        </w:rPr>
        <w:t>Kadrę  trenerską posiadającą wiedzę i umiejętności adekwatne do rodzaju i zakresu merytorycznego szkolenia, zdolną do pełnej</w:t>
      </w:r>
      <w:r w:rsidR="008C2599">
        <w:rPr>
          <w:sz w:val="20"/>
        </w:rPr>
        <w:t xml:space="preserve"> realizacji wymogów związanych </w:t>
      </w:r>
      <w:r w:rsidRPr="008C2599">
        <w:rPr>
          <w:sz w:val="20"/>
        </w:rPr>
        <w:t>z prowadzeniem szkoleń.</w:t>
      </w:r>
    </w:p>
    <w:p w14:paraId="31878A1F" w14:textId="77777777" w:rsidR="00B425B4" w:rsidRPr="008C2599" w:rsidRDefault="00B425B4" w:rsidP="00865A53">
      <w:pPr>
        <w:pStyle w:val="Akapitzlist"/>
        <w:numPr>
          <w:ilvl w:val="0"/>
          <w:numId w:val="25"/>
        </w:numPr>
        <w:spacing w:line="276" w:lineRule="auto"/>
        <w:rPr>
          <w:sz w:val="20"/>
        </w:rPr>
      </w:pPr>
      <w:r w:rsidRPr="008C2599">
        <w:rPr>
          <w:sz w:val="20"/>
        </w:rPr>
        <w:t>Catering oraz wyżywienie w postaci:</w:t>
      </w:r>
    </w:p>
    <w:p w14:paraId="37CAA79F" w14:textId="77777777" w:rsidR="00B425B4" w:rsidRPr="001B0EA2" w:rsidRDefault="00B425B4" w:rsidP="00865A53">
      <w:pPr>
        <w:pStyle w:val="Akapitzlist"/>
        <w:numPr>
          <w:ilvl w:val="1"/>
          <w:numId w:val="25"/>
        </w:numPr>
        <w:spacing w:line="276" w:lineRule="auto"/>
        <w:rPr>
          <w:sz w:val="20"/>
        </w:rPr>
      </w:pPr>
      <w:r w:rsidRPr="001B0EA2">
        <w:rPr>
          <w:sz w:val="20"/>
        </w:rPr>
        <w:t>Dla wszystkich szkoleń:</w:t>
      </w:r>
    </w:p>
    <w:p w14:paraId="748D48DD" w14:textId="77777777" w:rsidR="00B425B4" w:rsidRPr="001B0EA2" w:rsidRDefault="00B425B4" w:rsidP="00865A53">
      <w:pPr>
        <w:pStyle w:val="Akapitzlist"/>
        <w:numPr>
          <w:ilvl w:val="2"/>
          <w:numId w:val="25"/>
        </w:numPr>
        <w:spacing w:line="276" w:lineRule="auto"/>
        <w:rPr>
          <w:sz w:val="20"/>
        </w:rPr>
      </w:pPr>
      <w:r w:rsidRPr="001B0EA2">
        <w:rPr>
          <w:sz w:val="20"/>
        </w:rPr>
        <w:t>Przekąsek suchych: dwa rodzaje ciastek kruchych, dostępnych dowolnie przez cały czas trwania szkolenia, w ilości 200 g na 1 Uczestnika.</w:t>
      </w:r>
    </w:p>
    <w:p w14:paraId="6B3138C6" w14:textId="77777777" w:rsidR="00B425B4" w:rsidRPr="001B0EA2" w:rsidRDefault="00B425B4" w:rsidP="00865A53">
      <w:pPr>
        <w:pStyle w:val="Akapitzlist"/>
        <w:numPr>
          <w:ilvl w:val="2"/>
          <w:numId w:val="25"/>
        </w:numPr>
        <w:spacing w:line="276" w:lineRule="auto"/>
        <w:rPr>
          <w:sz w:val="20"/>
        </w:rPr>
      </w:pPr>
      <w:r w:rsidRPr="001B0EA2">
        <w:rPr>
          <w:sz w:val="20"/>
        </w:rPr>
        <w:t>Wody mineralnej, dostępnej przez cały czas trwania szkolenia w ilości dwóch butelek 0,5 l na 1 Uczestnika szkolenia,.</w:t>
      </w:r>
    </w:p>
    <w:p w14:paraId="5A5BF2BF" w14:textId="77777777" w:rsidR="00B425B4" w:rsidRPr="001B0EA2" w:rsidRDefault="00B425B4" w:rsidP="00865A53">
      <w:pPr>
        <w:pStyle w:val="Akapitzlist"/>
        <w:numPr>
          <w:ilvl w:val="2"/>
          <w:numId w:val="25"/>
        </w:numPr>
        <w:spacing w:line="276" w:lineRule="auto"/>
        <w:rPr>
          <w:sz w:val="20"/>
        </w:rPr>
      </w:pPr>
      <w:r w:rsidRPr="001B0EA2">
        <w:rPr>
          <w:sz w:val="20"/>
        </w:rPr>
        <w:t>Napojów ciepłych (kawa, herbata) oraz śmietanki i cukru dostępnych dowolnie podczas zaplanowanych przerw w szkoleniu w miejscu do tego wyznaczonym, w ilości dowolnej.</w:t>
      </w:r>
    </w:p>
    <w:p w14:paraId="147C7C1B" w14:textId="77777777" w:rsidR="00B425B4" w:rsidRPr="001B0EA2" w:rsidRDefault="00B425B4" w:rsidP="00865A53">
      <w:pPr>
        <w:pStyle w:val="Akapitzlist"/>
        <w:numPr>
          <w:ilvl w:val="1"/>
          <w:numId w:val="25"/>
        </w:numPr>
        <w:spacing w:line="276" w:lineRule="auto"/>
        <w:rPr>
          <w:sz w:val="20"/>
        </w:rPr>
      </w:pPr>
      <w:r w:rsidRPr="001B0EA2">
        <w:rPr>
          <w:rFonts w:eastAsia="DejaVuSans"/>
          <w:sz w:val="20"/>
        </w:rPr>
        <w:t>Dla szkoleń trwających 8 godzin dodatkowo:</w:t>
      </w:r>
    </w:p>
    <w:p w14:paraId="06B1CECF" w14:textId="4B1FADAD" w:rsidR="00B425B4" w:rsidRPr="001B0EA2" w:rsidRDefault="00B425B4" w:rsidP="00865A53">
      <w:pPr>
        <w:pStyle w:val="Akapitzlist"/>
        <w:numPr>
          <w:ilvl w:val="2"/>
          <w:numId w:val="25"/>
        </w:numPr>
        <w:spacing w:line="276" w:lineRule="auto"/>
        <w:rPr>
          <w:sz w:val="20"/>
        </w:rPr>
      </w:pPr>
      <w:r w:rsidRPr="001B0EA2">
        <w:rPr>
          <w:sz w:val="20"/>
        </w:rPr>
        <w:t>1 jednodaniowego ciepłego posiłku dla każdego Uczestnika szkolenia minimum: ziemniaki, ryż, kasza lub frytki – 200 g na osobę, kotlet, sztuka mięsa (np. udko) lub ryba – 200 g na osobę, zestaw surówek min. 2 sztuki – 150 g na osobę.</w:t>
      </w:r>
      <w:r w:rsidR="00B51527">
        <w:rPr>
          <w:sz w:val="20"/>
        </w:rPr>
        <w:t xml:space="preserve"> Zamawiający zastrzega możliwość zmiany rodzaju posiłku na danie jarskie.</w:t>
      </w:r>
    </w:p>
    <w:p w14:paraId="6E579B1C" w14:textId="77777777" w:rsidR="00B425B4" w:rsidRPr="001B0EA2" w:rsidRDefault="00B425B4" w:rsidP="00865A53">
      <w:pPr>
        <w:pStyle w:val="Akapitzlist"/>
        <w:numPr>
          <w:ilvl w:val="0"/>
          <w:numId w:val="25"/>
        </w:numPr>
        <w:spacing w:line="276" w:lineRule="auto"/>
        <w:rPr>
          <w:sz w:val="20"/>
        </w:rPr>
      </w:pPr>
      <w:r w:rsidRPr="001B0EA2">
        <w:rPr>
          <w:sz w:val="20"/>
        </w:rPr>
        <w:t>Prowadzenie dokumentacji wszystkich szkoleń w jednakowy sposób. Na dokumentację szkolenia składają się:</w:t>
      </w:r>
    </w:p>
    <w:p w14:paraId="31E67F0D" w14:textId="77777777" w:rsidR="00B425B4" w:rsidRPr="001B0EA2" w:rsidRDefault="00B425B4" w:rsidP="00865A53">
      <w:pPr>
        <w:pStyle w:val="Akapitzlist"/>
        <w:numPr>
          <w:ilvl w:val="1"/>
          <w:numId w:val="25"/>
        </w:numPr>
        <w:spacing w:line="276" w:lineRule="auto"/>
        <w:rPr>
          <w:sz w:val="20"/>
        </w:rPr>
      </w:pPr>
      <w:r w:rsidRPr="001B0EA2">
        <w:rPr>
          <w:sz w:val="20"/>
        </w:rPr>
        <w:t>Lista obecności Uczestników szkolenia (dzienne, wypełniane oddzielnie każdego dnia szkolenia).</w:t>
      </w:r>
    </w:p>
    <w:p w14:paraId="72A4F58E" w14:textId="77777777" w:rsidR="00B425B4" w:rsidRPr="001B0EA2" w:rsidRDefault="00B425B4" w:rsidP="00865A53">
      <w:pPr>
        <w:pStyle w:val="Akapitzlist"/>
        <w:numPr>
          <w:ilvl w:val="1"/>
          <w:numId w:val="25"/>
        </w:numPr>
        <w:spacing w:line="276" w:lineRule="auto"/>
        <w:rPr>
          <w:sz w:val="20"/>
        </w:rPr>
      </w:pPr>
      <w:r w:rsidRPr="001B0EA2">
        <w:rPr>
          <w:sz w:val="20"/>
        </w:rPr>
        <w:t>Lista odbioru zaświadczeń o ukończeniu szkolenia,</w:t>
      </w:r>
    </w:p>
    <w:p w14:paraId="3D6D2EA4" w14:textId="77777777" w:rsidR="00B425B4" w:rsidRPr="001B0EA2" w:rsidRDefault="00B425B4" w:rsidP="00865A53">
      <w:pPr>
        <w:pStyle w:val="Akapitzlist"/>
        <w:numPr>
          <w:ilvl w:val="1"/>
          <w:numId w:val="25"/>
        </w:numPr>
        <w:spacing w:line="276" w:lineRule="auto"/>
        <w:rPr>
          <w:sz w:val="20"/>
        </w:rPr>
      </w:pPr>
      <w:r w:rsidRPr="001B0EA2">
        <w:rPr>
          <w:sz w:val="20"/>
        </w:rPr>
        <w:t>Potwierdzenie przez Uczestników odbioru materiałów szkoleniowych.</w:t>
      </w:r>
    </w:p>
    <w:p w14:paraId="20A30C57" w14:textId="77777777" w:rsidR="00B425B4" w:rsidRPr="001B0EA2" w:rsidRDefault="00B425B4" w:rsidP="00865A53">
      <w:pPr>
        <w:pStyle w:val="Akapitzlist"/>
        <w:numPr>
          <w:ilvl w:val="1"/>
          <w:numId w:val="25"/>
        </w:numPr>
        <w:spacing w:line="276" w:lineRule="auto"/>
        <w:rPr>
          <w:sz w:val="20"/>
        </w:rPr>
      </w:pPr>
      <w:r w:rsidRPr="001B0EA2">
        <w:rPr>
          <w:sz w:val="20"/>
        </w:rPr>
        <w:t>Potwierdzenie przez Uczestników otrzymania cateringu i wyżywienia.</w:t>
      </w:r>
    </w:p>
    <w:p w14:paraId="2A1D3961" w14:textId="77777777" w:rsidR="00B425B4" w:rsidRPr="001B0EA2" w:rsidRDefault="00B425B4" w:rsidP="00865A53">
      <w:pPr>
        <w:pStyle w:val="Akapitzlist"/>
        <w:numPr>
          <w:ilvl w:val="1"/>
          <w:numId w:val="25"/>
        </w:numPr>
        <w:spacing w:line="276" w:lineRule="auto"/>
        <w:rPr>
          <w:sz w:val="20"/>
        </w:rPr>
      </w:pPr>
      <w:r w:rsidRPr="001B0EA2">
        <w:rPr>
          <w:sz w:val="20"/>
        </w:rPr>
        <w:t>Ankiety ewaluacyjne wypełniane przez Uczestników po zakończeniu szkolenia.</w:t>
      </w:r>
    </w:p>
    <w:p w14:paraId="7B70D2AA" w14:textId="637236F7" w:rsidR="00B60228" w:rsidRDefault="00B425B4" w:rsidP="00865A53">
      <w:pPr>
        <w:pStyle w:val="Akapitzlist"/>
        <w:numPr>
          <w:ilvl w:val="1"/>
          <w:numId w:val="25"/>
        </w:numPr>
        <w:spacing w:line="276" w:lineRule="auto"/>
        <w:rPr>
          <w:sz w:val="20"/>
        </w:rPr>
      </w:pPr>
      <w:r w:rsidRPr="001B0EA2">
        <w:rPr>
          <w:sz w:val="20"/>
        </w:rPr>
        <w:t>Sporządzony przez kadrę trenerską dziennik zajęć, zawierający szczegółowe informacje na temat przebiegu oraz zakresu merytorycznego szkolenia, podpisany po zakończeniu szkolenia przez prowadzącego szkolenie.</w:t>
      </w:r>
    </w:p>
    <w:p w14:paraId="2FB39AE4" w14:textId="77777777" w:rsidR="007E018E" w:rsidRDefault="007E018E" w:rsidP="007E018E">
      <w:pPr>
        <w:spacing w:line="276" w:lineRule="auto"/>
        <w:rPr>
          <w:sz w:val="20"/>
        </w:rPr>
      </w:pPr>
    </w:p>
    <w:p w14:paraId="499FE2BD" w14:textId="24168881" w:rsidR="007E018E" w:rsidRDefault="007E018E" w:rsidP="00865A53">
      <w:pPr>
        <w:pStyle w:val="Nagwek2"/>
        <w:numPr>
          <w:ilvl w:val="0"/>
          <w:numId w:val="22"/>
        </w:numPr>
        <w:spacing w:line="276" w:lineRule="auto"/>
        <w:rPr>
          <w:sz w:val="20"/>
        </w:rPr>
      </w:pPr>
      <w:bookmarkStart w:id="85" w:name="_Toc488182156"/>
      <w:r>
        <w:rPr>
          <w:sz w:val="20"/>
        </w:rPr>
        <w:t>Ogólne warunki dostawy sprzętu informatycznego.</w:t>
      </w:r>
      <w:bookmarkEnd w:id="85"/>
    </w:p>
    <w:p w14:paraId="3829AC12" w14:textId="77777777" w:rsidR="007E018E" w:rsidRDefault="007E018E" w:rsidP="007E018E">
      <w:pPr>
        <w:spacing w:line="276" w:lineRule="auto"/>
        <w:rPr>
          <w:sz w:val="20"/>
        </w:rPr>
      </w:pPr>
    </w:p>
    <w:p w14:paraId="1704B08E" w14:textId="77777777" w:rsidR="007E018E" w:rsidRDefault="007E018E" w:rsidP="00865A53">
      <w:pPr>
        <w:pStyle w:val="Akapitzlist"/>
        <w:numPr>
          <w:ilvl w:val="0"/>
          <w:numId w:val="28"/>
        </w:numPr>
        <w:spacing w:after="200" w:line="276" w:lineRule="auto"/>
        <w:rPr>
          <w:sz w:val="20"/>
        </w:rPr>
      </w:pPr>
      <w:r w:rsidRPr="00D54B01">
        <w:rPr>
          <w:sz w:val="20"/>
        </w:rPr>
        <w:t>Na każdym urządzeniu wchodzącym w przedmiot zamówienia należy zamieścić w widocznym miejscu trwałą na ścieralność informację wg wzoru:</w:t>
      </w:r>
    </w:p>
    <w:p w14:paraId="29F7B015" w14:textId="77777777" w:rsidR="00F64CD4" w:rsidRPr="00D54B01" w:rsidRDefault="00F64CD4" w:rsidP="00F64CD4">
      <w:pPr>
        <w:pStyle w:val="Akapitzlist"/>
        <w:spacing w:after="200" w:line="276" w:lineRule="auto"/>
        <w:ind w:left="360"/>
        <w:rPr>
          <w:sz w:val="20"/>
        </w:rPr>
      </w:pPr>
    </w:p>
    <w:tbl>
      <w:tblPr>
        <w:tblStyle w:val="Tabela-Siatka"/>
        <w:tblW w:w="0" w:type="auto"/>
        <w:tblInd w:w="284" w:type="dxa"/>
        <w:tblLook w:val="04A0" w:firstRow="1" w:lastRow="0" w:firstColumn="1" w:lastColumn="0" w:noHBand="0" w:noVBand="1"/>
      </w:tblPr>
      <w:tblGrid>
        <w:gridCol w:w="8778"/>
      </w:tblGrid>
      <w:tr w:rsidR="007E018E" w:rsidRPr="004C3610" w14:paraId="3FD6EA6A" w14:textId="77777777" w:rsidTr="00976447">
        <w:tc>
          <w:tcPr>
            <w:tcW w:w="8778" w:type="dxa"/>
          </w:tcPr>
          <w:p w14:paraId="29F5EDD6" w14:textId="0A7CE1F0" w:rsidR="007E018E" w:rsidRPr="004C3610" w:rsidRDefault="00F64CD4" w:rsidP="00976447">
            <w:pPr>
              <w:spacing w:after="200" w:line="276" w:lineRule="auto"/>
              <w:contextualSpacing/>
              <w:rPr>
                <w:sz w:val="20"/>
              </w:rPr>
            </w:pPr>
            <w:r>
              <w:object w:dxaOrig="4320" w:dyaOrig="814" w14:anchorId="33F281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2pt;height:51.6pt" o:ole="">
                  <v:imagedata r:id="rId15" o:title=""/>
                </v:shape>
                <o:OLEObject Type="Embed" ProgID="PBrush" ShapeID="_x0000_i1025" DrawAspect="Content" ObjectID="_1567778444" r:id="rId16"/>
              </w:object>
            </w:r>
          </w:p>
          <w:p w14:paraId="5AB1F1B3" w14:textId="108EC203" w:rsidR="007E018E" w:rsidRPr="004C3610" w:rsidRDefault="00F64CD4" w:rsidP="00976447">
            <w:pPr>
              <w:pStyle w:val="Standard"/>
              <w:jc w:val="center"/>
              <w:rPr>
                <w:rFonts w:ascii="Tw Cen MT" w:hAnsi="Tw Cen MT"/>
                <w:b/>
                <w:i/>
                <w:sz w:val="20"/>
              </w:rPr>
            </w:pPr>
            <w:r>
              <w:rPr>
                <w:rFonts w:ascii="Tw Cen MT" w:hAnsi="Tw Cen MT"/>
                <w:b/>
                <w:i/>
                <w:sz w:val="20"/>
              </w:rPr>
              <w:lastRenderedPageBreak/>
              <w:t>„Rozwój e-usług publicznych w Gminie Miejskiej Bartoszyce</w:t>
            </w:r>
            <w:r w:rsidR="007E018E" w:rsidRPr="004C3610">
              <w:rPr>
                <w:rFonts w:ascii="Tw Cen MT" w:hAnsi="Tw Cen MT"/>
                <w:b/>
                <w:i/>
                <w:sz w:val="20"/>
              </w:rPr>
              <w:t>”</w:t>
            </w:r>
          </w:p>
          <w:p w14:paraId="77923A63" w14:textId="574916AC" w:rsidR="007E018E" w:rsidRPr="004C3610" w:rsidRDefault="00F64CD4" w:rsidP="00F64CD4">
            <w:pPr>
              <w:pStyle w:val="Standard"/>
              <w:jc w:val="center"/>
              <w:rPr>
                <w:rFonts w:ascii="Tw Cen MT" w:hAnsi="Tw Cen MT"/>
                <w:b/>
                <w:i/>
                <w:sz w:val="20"/>
              </w:rPr>
            </w:pPr>
            <w:r w:rsidRPr="00F64CD4">
              <w:rPr>
                <w:rFonts w:ascii="Tw Cen MT" w:hAnsi="Tw Cen MT"/>
                <w:b/>
                <w:sz w:val="20"/>
              </w:rPr>
              <w:t>Działanie 3.1 Cyfrowa dostępność informacji sektora publicznego oraz wysoka jakość e-usług publicznych</w:t>
            </w:r>
            <w:r w:rsidR="007E018E" w:rsidRPr="004C3610">
              <w:rPr>
                <w:rFonts w:ascii="Tw Cen MT" w:hAnsi="Tw Cen MT"/>
                <w:b/>
                <w:sz w:val="20"/>
              </w:rPr>
              <w:t>, Oś priorytetowa II</w:t>
            </w:r>
            <w:r>
              <w:rPr>
                <w:rFonts w:ascii="Tw Cen MT" w:hAnsi="Tw Cen MT"/>
                <w:b/>
                <w:sz w:val="20"/>
              </w:rPr>
              <w:t>I</w:t>
            </w:r>
            <w:r w:rsidR="007E018E" w:rsidRPr="004C3610">
              <w:rPr>
                <w:rFonts w:ascii="Tw Cen MT" w:hAnsi="Tw Cen MT"/>
                <w:b/>
                <w:sz w:val="20"/>
              </w:rPr>
              <w:t xml:space="preserve"> </w:t>
            </w:r>
            <w:r>
              <w:rPr>
                <w:rFonts w:ascii="Tw Cen MT" w:hAnsi="Tw Cen MT"/>
                <w:b/>
                <w:sz w:val="20"/>
              </w:rPr>
              <w:t>Cyfrowy Region</w:t>
            </w:r>
            <w:r w:rsidR="007E018E" w:rsidRPr="004C3610">
              <w:rPr>
                <w:rFonts w:ascii="Tw Cen MT" w:hAnsi="Tw Cen MT"/>
                <w:b/>
                <w:sz w:val="20"/>
              </w:rPr>
              <w:t xml:space="preserve"> Regionalnego Programu Operacyjnego Województwa </w:t>
            </w:r>
            <w:r>
              <w:rPr>
                <w:rFonts w:ascii="Tw Cen MT" w:hAnsi="Tw Cen MT"/>
                <w:b/>
                <w:sz w:val="20"/>
              </w:rPr>
              <w:t>Warmińsko-Mazurskiego</w:t>
            </w:r>
            <w:r w:rsidR="007E018E" w:rsidRPr="004C3610">
              <w:rPr>
                <w:rFonts w:ascii="Tw Cen MT" w:hAnsi="Tw Cen MT"/>
                <w:b/>
                <w:sz w:val="20"/>
              </w:rPr>
              <w:t xml:space="preserve"> na lata 2014-2020</w:t>
            </w:r>
          </w:p>
        </w:tc>
      </w:tr>
    </w:tbl>
    <w:p w14:paraId="32EBC77D" w14:textId="77777777" w:rsidR="007E018E" w:rsidRPr="004C3610" w:rsidRDefault="007E018E" w:rsidP="007E018E">
      <w:pPr>
        <w:pStyle w:val="Akapitzlist"/>
        <w:spacing w:after="200" w:line="276" w:lineRule="auto"/>
        <w:ind w:left="284"/>
        <w:rPr>
          <w:sz w:val="20"/>
        </w:rPr>
      </w:pPr>
    </w:p>
    <w:p w14:paraId="1A50DE3B" w14:textId="77777777" w:rsidR="007E018E" w:rsidRPr="004C3610" w:rsidRDefault="007E018E" w:rsidP="007E018E">
      <w:pPr>
        <w:pStyle w:val="Akapitzlist"/>
        <w:spacing w:after="200" w:line="276" w:lineRule="auto"/>
        <w:ind w:left="284"/>
        <w:rPr>
          <w:sz w:val="20"/>
        </w:rPr>
      </w:pPr>
      <w:r w:rsidRPr="004C3610">
        <w:rPr>
          <w:sz w:val="20"/>
        </w:rPr>
        <w:t>Zamawiający wymaga, aby element promocyjny był wykonany w wielkości 12 cm x 6 cm, nie odlepiał się po jakimś czasie lub na skutek wykonywania czynności sprzątających typu wytarcie kurzu. Zamawiający zastrzega możliwość zmiany określonego wzoru.</w:t>
      </w:r>
    </w:p>
    <w:p w14:paraId="2B6A2C6A" w14:textId="77777777" w:rsidR="007E018E" w:rsidRPr="004C3610" w:rsidRDefault="007E018E" w:rsidP="00865A53">
      <w:pPr>
        <w:pStyle w:val="Akapitzlist"/>
        <w:numPr>
          <w:ilvl w:val="0"/>
          <w:numId w:val="28"/>
        </w:numPr>
        <w:spacing w:after="200" w:line="276" w:lineRule="auto"/>
        <w:rPr>
          <w:sz w:val="20"/>
        </w:rPr>
      </w:pPr>
      <w:r w:rsidRPr="004C3610">
        <w:rPr>
          <w:sz w:val="20"/>
        </w:rPr>
        <w:t>Dostarczony sprzęt powinien być wolny od wad fizycznych i nie noszący oznak użytkowania.</w:t>
      </w:r>
    </w:p>
    <w:p w14:paraId="04A72761" w14:textId="77777777" w:rsidR="007E018E" w:rsidRDefault="007E018E" w:rsidP="00865A53">
      <w:pPr>
        <w:pStyle w:val="Akapitzlist"/>
        <w:numPr>
          <w:ilvl w:val="0"/>
          <w:numId w:val="28"/>
        </w:numPr>
        <w:spacing w:after="200" w:line="276" w:lineRule="auto"/>
        <w:rPr>
          <w:sz w:val="20"/>
        </w:rPr>
      </w:pPr>
      <w:r w:rsidRPr="004C3610">
        <w:rPr>
          <w:sz w:val="20"/>
        </w:rPr>
        <w:t>Prace instalacyjne należy realizować w dni robocze w godzinach od 9.00-15.00.</w:t>
      </w:r>
    </w:p>
    <w:p w14:paraId="1B9E6BFD" w14:textId="3A32A215" w:rsidR="007E018E" w:rsidRPr="004C3610" w:rsidRDefault="007E018E" w:rsidP="00865A53">
      <w:pPr>
        <w:pStyle w:val="Akapitzlist"/>
        <w:numPr>
          <w:ilvl w:val="0"/>
          <w:numId w:val="28"/>
        </w:numPr>
        <w:spacing w:after="200" w:line="276" w:lineRule="auto"/>
        <w:rPr>
          <w:sz w:val="20"/>
        </w:rPr>
      </w:pPr>
      <w:r w:rsidRPr="004C3610">
        <w:rPr>
          <w:sz w:val="20"/>
        </w:rPr>
        <w:t xml:space="preserve">Wykonawca jest zobowiązany do </w:t>
      </w:r>
      <w:r w:rsidR="003142E5">
        <w:rPr>
          <w:sz w:val="20"/>
        </w:rPr>
        <w:t>przekazania Zamawiającemu</w:t>
      </w:r>
      <w:r w:rsidR="003142E5" w:rsidRPr="004C3610">
        <w:rPr>
          <w:sz w:val="20"/>
        </w:rPr>
        <w:t xml:space="preserve"> </w:t>
      </w:r>
      <w:r w:rsidRPr="004C3610">
        <w:rPr>
          <w:sz w:val="20"/>
        </w:rPr>
        <w:t>wszystkich kartonów pochodzących od dostarczonego sprzętu.</w:t>
      </w:r>
    </w:p>
    <w:p w14:paraId="31BB096E" w14:textId="77777777" w:rsidR="007E018E" w:rsidRDefault="007E018E" w:rsidP="007E018E">
      <w:pPr>
        <w:spacing w:line="276" w:lineRule="auto"/>
        <w:rPr>
          <w:sz w:val="20"/>
        </w:rPr>
      </w:pPr>
    </w:p>
    <w:p w14:paraId="6F658119" w14:textId="77777777" w:rsidR="007E018E" w:rsidRPr="007E018E" w:rsidRDefault="007E018E" w:rsidP="007E018E">
      <w:pPr>
        <w:spacing w:line="276" w:lineRule="auto"/>
        <w:rPr>
          <w:sz w:val="20"/>
        </w:rPr>
      </w:pPr>
    </w:p>
    <w:p w14:paraId="5C919035" w14:textId="77777777" w:rsidR="007E018E" w:rsidRDefault="007E018E">
      <w:pPr>
        <w:jc w:val="left"/>
        <w:rPr>
          <w:b/>
          <w:caps/>
          <w:color w:val="A5A5A5" w:themeColor="accent1" w:themeShade="BF"/>
          <w:spacing w:val="10"/>
          <w:sz w:val="20"/>
        </w:rPr>
      </w:pPr>
      <w:r>
        <w:br w:type="page"/>
      </w:r>
    </w:p>
    <w:p w14:paraId="6C3ABD59" w14:textId="27D90FE3" w:rsidR="00516DB9" w:rsidRDefault="00516DB9" w:rsidP="00865A53">
      <w:pPr>
        <w:pStyle w:val="Nagwek1"/>
        <w:numPr>
          <w:ilvl w:val="0"/>
          <w:numId w:val="23"/>
        </w:numPr>
      </w:pPr>
      <w:bookmarkStart w:id="86" w:name="_Toc488182157"/>
      <w:r>
        <w:lastRenderedPageBreak/>
        <w:t xml:space="preserve">Cześć nr 1- </w:t>
      </w:r>
      <w:r w:rsidR="00C62A4B" w:rsidRPr="00C62A4B">
        <w:t>Zakup oprogramowania oraz niezbędnej infrastruktury sprzętowej</w:t>
      </w:r>
      <w:bookmarkEnd w:id="86"/>
    </w:p>
    <w:p w14:paraId="2F6B5BE6" w14:textId="77777777" w:rsidR="00516DB9" w:rsidRDefault="00516DB9" w:rsidP="00516DB9"/>
    <w:p w14:paraId="09A4B9D4" w14:textId="57BC3F40" w:rsidR="00571C07" w:rsidRDefault="00571C07" w:rsidP="00865A53">
      <w:pPr>
        <w:pStyle w:val="Nagwek2"/>
        <w:numPr>
          <w:ilvl w:val="0"/>
          <w:numId w:val="26"/>
        </w:numPr>
        <w:spacing w:line="276" w:lineRule="auto"/>
        <w:rPr>
          <w:sz w:val="20"/>
        </w:rPr>
      </w:pPr>
      <w:bookmarkStart w:id="87" w:name="_Toc488182158"/>
      <w:r w:rsidRPr="00571C07">
        <w:rPr>
          <w:sz w:val="20"/>
        </w:rPr>
        <w:t>Utworzenie Elektronicznego Biura Obsługi Interesanta (EBOI)</w:t>
      </w:r>
      <w:bookmarkEnd w:id="87"/>
    </w:p>
    <w:p w14:paraId="3A234DCA" w14:textId="77777777" w:rsidR="00571C07" w:rsidRDefault="00571C07" w:rsidP="00571C07"/>
    <w:p w14:paraId="1074D397" w14:textId="34AD4614" w:rsidR="00B02E99" w:rsidRPr="00B02E99" w:rsidRDefault="00B02E99" w:rsidP="00B02E99">
      <w:pPr>
        <w:spacing w:line="276" w:lineRule="auto"/>
        <w:ind w:firstLine="360"/>
        <w:rPr>
          <w:sz w:val="20"/>
        </w:rPr>
      </w:pPr>
      <w:r w:rsidRPr="00B02E99">
        <w:rPr>
          <w:sz w:val="20"/>
        </w:rPr>
        <w:t>EBOI to platforma internetowa udostępniająca kompleksową informację o procedurach załatwiania spraw w</w:t>
      </w:r>
      <w:r w:rsidR="00FC19B4">
        <w:rPr>
          <w:sz w:val="20"/>
        </w:rPr>
        <w:t> </w:t>
      </w:r>
      <w:r w:rsidRPr="00B02E99">
        <w:rPr>
          <w:sz w:val="20"/>
        </w:rPr>
        <w:t>Urzędzie Miasta Bartoszyce.</w:t>
      </w:r>
      <w:r>
        <w:rPr>
          <w:sz w:val="20"/>
        </w:rPr>
        <w:t xml:space="preserve"> </w:t>
      </w:r>
      <w:r w:rsidRPr="00B02E99">
        <w:rPr>
          <w:sz w:val="20"/>
        </w:rPr>
        <w:t>W ramach serwisu dostępne będą usługi elektroniczne realizowane za pośrednictwem Elektronicznej Skrzynki Podawczej Urzędu Miasta Bartoszyce (Aktywne Formularze Elektroniczne). EBOI udostępniać będzie informację w postaci katalogu usług możliwego do przeglądania w postaci spisu alfabetycznego, tematycznego, w podziale ze wz</w:t>
      </w:r>
      <w:r>
        <w:rPr>
          <w:sz w:val="20"/>
        </w:rPr>
        <w:t xml:space="preserve">ględu na możliwy tryb realizacji </w:t>
      </w:r>
      <w:r w:rsidRPr="00B02E99">
        <w:rPr>
          <w:sz w:val="20"/>
        </w:rPr>
        <w:t>procedury: osobisty, elektroniczny lub ze względu na komórkę organizacyjną Urzędu odpowiedzialną za realizację procedury.</w:t>
      </w:r>
    </w:p>
    <w:p w14:paraId="36B3272C" w14:textId="209F940F" w:rsidR="00B02E99" w:rsidRPr="00B02E99" w:rsidRDefault="00B02E99" w:rsidP="00B02E99">
      <w:pPr>
        <w:spacing w:line="276" w:lineRule="auto"/>
        <w:ind w:firstLine="360"/>
        <w:rPr>
          <w:sz w:val="20"/>
        </w:rPr>
      </w:pPr>
      <w:r w:rsidRPr="00B02E99">
        <w:rPr>
          <w:sz w:val="20"/>
        </w:rPr>
        <w:t>Każda z usług zostanie w szczegółowy sposób opisana poprzez określenie podstawy prawnej do realizacji procedury, sposobu załatwienia, trybu odwołania, terminu załatwienia, wymaganych dokumentów i opłat oraz danych kontaktowych do komórki organizacyjnej Urzędu odpowiedzialnej za realizację sprawy.</w:t>
      </w:r>
      <w:r>
        <w:rPr>
          <w:sz w:val="20"/>
        </w:rPr>
        <w:t xml:space="preserve"> </w:t>
      </w:r>
      <w:r w:rsidRPr="00B02E99">
        <w:rPr>
          <w:sz w:val="20"/>
        </w:rPr>
        <w:t>Treści publikowane w serwisie zostaną opatrzone metadanymi, dzięki którym będzie możliwe wyszukiwanie informacji za pomocą wbudowanej wyszukiwarki.</w:t>
      </w:r>
      <w:r>
        <w:rPr>
          <w:sz w:val="20"/>
        </w:rPr>
        <w:t xml:space="preserve"> </w:t>
      </w:r>
      <w:r w:rsidRPr="00B02E99">
        <w:rPr>
          <w:sz w:val="20"/>
        </w:rPr>
        <w:t xml:space="preserve">Dodatkowo użytkownik uwierzytelniony na platformie EBOI, za pomocą zintegrowanego z systemem profilu zaufanego </w:t>
      </w:r>
      <w:proofErr w:type="spellStart"/>
      <w:r w:rsidRPr="00B02E99">
        <w:rPr>
          <w:sz w:val="20"/>
        </w:rPr>
        <w:t>ePUAP</w:t>
      </w:r>
      <w:proofErr w:type="spellEnd"/>
      <w:r w:rsidRPr="00B02E99">
        <w:rPr>
          <w:sz w:val="20"/>
        </w:rPr>
        <w:t>, będzie mógł zarządzać swoimi wizytami w UM Bartoszyce poprzez funkcję rezerwacji, anulowania lub zmiany terminu spotkania.</w:t>
      </w:r>
    </w:p>
    <w:p w14:paraId="240F7579" w14:textId="77777777" w:rsidR="00B02E99" w:rsidRPr="00B02E99" w:rsidRDefault="00B02E99" w:rsidP="00B02E99">
      <w:pPr>
        <w:spacing w:line="276" w:lineRule="auto"/>
        <w:ind w:firstLine="360"/>
        <w:rPr>
          <w:sz w:val="20"/>
        </w:rPr>
      </w:pPr>
      <w:r w:rsidRPr="00B02E99">
        <w:rPr>
          <w:sz w:val="20"/>
        </w:rPr>
        <w:t>Ponadto za pośrednictwem EBOI udostępnione zostaną dodatkowe usługi będące wydzielonymi funkcjonalnościami:</w:t>
      </w:r>
    </w:p>
    <w:p w14:paraId="623A569B" w14:textId="17FD104E" w:rsidR="00B02E99" w:rsidRDefault="00B02E99" w:rsidP="00865A53">
      <w:pPr>
        <w:pStyle w:val="Akapitzlist"/>
        <w:numPr>
          <w:ilvl w:val="0"/>
          <w:numId w:val="33"/>
        </w:numPr>
        <w:spacing w:line="276" w:lineRule="auto"/>
        <w:rPr>
          <w:sz w:val="20"/>
        </w:rPr>
      </w:pPr>
      <w:r>
        <w:rPr>
          <w:sz w:val="20"/>
        </w:rPr>
        <w:t>S</w:t>
      </w:r>
      <w:r w:rsidRPr="00B02E99">
        <w:rPr>
          <w:sz w:val="20"/>
        </w:rPr>
        <w:t>ystem umożliwiający rozliczenia finansowe z UM Bartoszyce za pomocą płatności elektronicznych.</w:t>
      </w:r>
    </w:p>
    <w:p w14:paraId="0F24BE79" w14:textId="2DD691BE" w:rsidR="00B02E99" w:rsidRPr="00B02E99" w:rsidRDefault="00B02E99" w:rsidP="00865A53">
      <w:pPr>
        <w:pStyle w:val="Akapitzlist"/>
        <w:numPr>
          <w:ilvl w:val="0"/>
          <w:numId w:val="33"/>
        </w:numPr>
        <w:spacing w:line="276" w:lineRule="auto"/>
        <w:rPr>
          <w:sz w:val="20"/>
        </w:rPr>
      </w:pPr>
      <w:r>
        <w:rPr>
          <w:sz w:val="20"/>
        </w:rPr>
        <w:t>U</w:t>
      </w:r>
      <w:r w:rsidRPr="00B02E99">
        <w:rPr>
          <w:sz w:val="20"/>
        </w:rPr>
        <w:t>sługi oświatowe, skierowane do uczniów i ich rodziców:</w:t>
      </w:r>
    </w:p>
    <w:p w14:paraId="6B263578" w14:textId="10F1C0B8" w:rsidR="00B02E99" w:rsidRDefault="00B02E99" w:rsidP="00865A53">
      <w:pPr>
        <w:pStyle w:val="Akapitzlist"/>
        <w:numPr>
          <w:ilvl w:val="1"/>
          <w:numId w:val="33"/>
        </w:numPr>
        <w:spacing w:line="276" w:lineRule="auto"/>
        <w:rPr>
          <w:sz w:val="20"/>
        </w:rPr>
      </w:pPr>
      <w:r w:rsidRPr="00B02E99">
        <w:rPr>
          <w:sz w:val="20"/>
        </w:rPr>
        <w:t>rekrutacja do szkół podstawow</w:t>
      </w:r>
      <w:r>
        <w:rPr>
          <w:sz w:val="20"/>
        </w:rPr>
        <w:t>ych, gimnazjów i przedszkoli,</w:t>
      </w:r>
    </w:p>
    <w:p w14:paraId="0FABD285" w14:textId="257AFB75" w:rsidR="00B02E99" w:rsidRPr="00B02E99" w:rsidRDefault="00B02E99" w:rsidP="00865A53">
      <w:pPr>
        <w:pStyle w:val="Akapitzlist"/>
        <w:numPr>
          <w:ilvl w:val="1"/>
          <w:numId w:val="33"/>
        </w:numPr>
        <w:spacing w:line="276" w:lineRule="auto"/>
        <w:rPr>
          <w:sz w:val="20"/>
        </w:rPr>
      </w:pPr>
      <w:r>
        <w:rPr>
          <w:sz w:val="20"/>
        </w:rPr>
        <w:t xml:space="preserve">elektroniczny </w:t>
      </w:r>
      <w:r w:rsidRPr="00B02E99">
        <w:rPr>
          <w:sz w:val="20"/>
        </w:rPr>
        <w:t>dziennik ucznia</w:t>
      </w:r>
      <w:r>
        <w:rPr>
          <w:sz w:val="20"/>
        </w:rPr>
        <w:t>,</w:t>
      </w:r>
    </w:p>
    <w:p w14:paraId="776C0ABB" w14:textId="7A0D7C36" w:rsidR="00571C07" w:rsidRPr="00B02E99" w:rsidRDefault="00B02E99" w:rsidP="00865A53">
      <w:pPr>
        <w:pStyle w:val="Akapitzlist"/>
        <w:numPr>
          <w:ilvl w:val="1"/>
          <w:numId w:val="33"/>
        </w:numPr>
        <w:spacing w:line="276" w:lineRule="auto"/>
        <w:rPr>
          <w:sz w:val="20"/>
        </w:rPr>
      </w:pPr>
      <w:r w:rsidRPr="00B02E99">
        <w:rPr>
          <w:sz w:val="20"/>
        </w:rPr>
        <w:t>biblioteka szkolna.</w:t>
      </w:r>
    </w:p>
    <w:p w14:paraId="06E4ABA9" w14:textId="77777777" w:rsidR="00571C07" w:rsidRDefault="00571C07" w:rsidP="00571C07"/>
    <w:p w14:paraId="5200BAF9" w14:textId="09E65547" w:rsidR="00B02E99" w:rsidRPr="00B02E99" w:rsidRDefault="00B02E99" w:rsidP="00B02E99">
      <w:pPr>
        <w:spacing w:line="276" w:lineRule="auto"/>
        <w:contextualSpacing/>
        <w:rPr>
          <w:rFonts w:cstheme="minorHAnsi"/>
          <w:b/>
          <w:sz w:val="20"/>
        </w:rPr>
      </w:pPr>
      <w:r w:rsidRPr="00B02E99">
        <w:rPr>
          <w:rFonts w:cstheme="minorHAnsi"/>
          <w:b/>
          <w:sz w:val="20"/>
        </w:rPr>
        <w:t>Wymagania funkcjonalne</w:t>
      </w:r>
      <w:r>
        <w:rPr>
          <w:rFonts w:cstheme="minorHAnsi"/>
          <w:b/>
          <w:sz w:val="20"/>
        </w:rPr>
        <w:t xml:space="preserve"> platformy EBOI</w:t>
      </w:r>
      <w:r w:rsidRPr="00B02E99">
        <w:rPr>
          <w:rFonts w:cstheme="minorHAnsi"/>
          <w:b/>
          <w:sz w:val="20"/>
        </w:rPr>
        <w:t>:</w:t>
      </w:r>
    </w:p>
    <w:p w14:paraId="0111D5C7" w14:textId="2BA4BA23" w:rsidR="00B02E99" w:rsidRPr="00B02E99" w:rsidRDefault="00B02E99" w:rsidP="00865A53">
      <w:pPr>
        <w:pStyle w:val="Akapitzlist"/>
        <w:numPr>
          <w:ilvl w:val="0"/>
          <w:numId w:val="35"/>
        </w:numPr>
        <w:spacing w:line="276" w:lineRule="auto"/>
        <w:rPr>
          <w:rFonts w:cstheme="minorHAnsi"/>
          <w:sz w:val="20"/>
        </w:rPr>
      </w:pPr>
      <w:r>
        <w:rPr>
          <w:rFonts w:cstheme="minorHAnsi"/>
          <w:sz w:val="20"/>
        </w:rPr>
        <w:t>Platforma</w:t>
      </w:r>
      <w:r w:rsidRPr="00B02E99">
        <w:rPr>
          <w:rFonts w:cstheme="minorHAnsi"/>
          <w:sz w:val="20"/>
        </w:rPr>
        <w:t xml:space="preserve"> musi umożliwiać bezpieczne zalogowanie się przez przeglądarkę z wykorzystaniem SSO (Single </w:t>
      </w:r>
      <w:proofErr w:type="spellStart"/>
      <w:r w:rsidRPr="00B02E99">
        <w:rPr>
          <w:rFonts w:cstheme="minorHAnsi"/>
          <w:sz w:val="20"/>
        </w:rPr>
        <w:t>Sign</w:t>
      </w:r>
      <w:proofErr w:type="spellEnd"/>
      <w:r w:rsidRPr="00B02E99">
        <w:rPr>
          <w:rFonts w:cstheme="minorHAnsi"/>
          <w:sz w:val="20"/>
        </w:rPr>
        <w:t xml:space="preserve">-On) platformy </w:t>
      </w:r>
      <w:proofErr w:type="spellStart"/>
      <w:r w:rsidRPr="00B02E99">
        <w:rPr>
          <w:rFonts w:cstheme="minorHAnsi"/>
          <w:sz w:val="20"/>
        </w:rPr>
        <w:t>ePUAP</w:t>
      </w:r>
      <w:proofErr w:type="spellEnd"/>
      <w:r w:rsidRPr="00B02E99">
        <w:rPr>
          <w:rFonts w:cstheme="minorHAnsi"/>
          <w:sz w:val="20"/>
        </w:rPr>
        <w:t xml:space="preserve"> (protokół SAML).</w:t>
      </w:r>
    </w:p>
    <w:p w14:paraId="2442D550" w14:textId="28EDF1F6" w:rsidR="00B02E99" w:rsidRPr="00B02E99" w:rsidRDefault="00B02E99" w:rsidP="00865A53">
      <w:pPr>
        <w:pStyle w:val="Akapitzlist"/>
        <w:numPr>
          <w:ilvl w:val="0"/>
          <w:numId w:val="35"/>
        </w:numPr>
        <w:spacing w:line="276" w:lineRule="auto"/>
        <w:rPr>
          <w:rFonts w:cstheme="minorHAnsi"/>
          <w:sz w:val="20"/>
        </w:rPr>
      </w:pPr>
      <w:r>
        <w:rPr>
          <w:rFonts w:cstheme="minorHAnsi"/>
          <w:sz w:val="20"/>
        </w:rPr>
        <w:t>Platforma</w:t>
      </w:r>
      <w:r w:rsidRPr="00B02E99">
        <w:rPr>
          <w:rFonts w:cstheme="minorHAnsi"/>
          <w:sz w:val="20"/>
        </w:rPr>
        <w:t xml:space="preserve"> musi u</w:t>
      </w:r>
      <w:r>
        <w:rPr>
          <w:rFonts w:cstheme="minorHAnsi"/>
          <w:sz w:val="20"/>
        </w:rPr>
        <w:t xml:space="preserve">możliwiać pozyskiwanie z </w:t>
      </w:r>
      <w:r w:rsidR="00A2542E">
        <w:rPr>
          <w:rFonts w:cstheme="minorHAnsi"/>
          <w:sz w:val="20"/>
        </w:rPr>
        <w:t xml:space="preserve">aktualnie użytkowanego </w:t>
      </w:r>
      <w:r>
        <w:rPr>
          <w:rFonts w:cstheme="minorHAnsi"/>
          <w:sz w:val="20"/>
        </w:rPr>
        <w:t>systemu dziedzinowego (modułu podatkowego)</w:t>
      </w:r>
      <w:r w:rsidRPr="00B02E99">
        <w:rPr>
          <w:rFonts w:cstheme="minorHAnsi"/>
          <w:sz w:val="20"/>
        </w:rPr>
        <w:t xml:space="preserve"> danych o aktualnych zobowiązaniach zalogowanego interesanta z uwzględnieniem należności dodatkowych tj. odsetki i inne koszty na bieżącą datę logowania w zakresie:</w:t>
      </w:r>
    </w:p>
    <w:p w14:paraId="32FE2360" w14:textId="77777777" w:rsidR="00B02E99" w:rsidRPr="00B02E99" w:rsidRDefault="00B02E99" w:rsidP="00865A53">
      <w:pPr>
        <w:pStyle w:val="Akapitzlist"/>
        <w:numPr>
          <w:ilvl w:val="1"/>
          <w:numId w:val="35"/>
        </w:numPr>
        <w:spacing w:line="276" w:lineRule="auto"/>
        <w:rPr>
          <w:rFonts w:cstheme="minorHAnsi"/>
          <w:sz w:val="20"/>
        </w:rPr>
      </w:pPr>
      <w:r w:rsidRPr="00B02E99">
        <w:rPr>
          <w:rFonts w:cstheme="minorHAnsi"/>
          <w:sz w:val="20"/>
        </w:rPr>
        <w:t>podatku od nieruchomości od osób fizycznych,</w:t>
      </w:r>
    </w:p>
    <w:p w14:paraId="5A9FD986" w14:textId="77777777" w:rsidR="00B02E99" w:rsidRPr="00B02E99" w:rsidRDefault="00B02E99" w:rsidP="00865A53">
      <w:pPr>
        <w:pStyle w:val="Akapitzlist"/>
        <w:numPr>
          <w:ilvl w:val="1"/>
          <w:numId w:val="35"/>
        </w:numPr>
        <w:spacing w:line="276" w:lineRule="auto"/>
        <w:rPr>
          <w:rFonts w:cstheme="minorHAnsi"/>
          <w:sz w:val="20"/>
        </w:rPr>
      </w:pPr>
      <w:r w:rsidRPr="00B02E99">
        <w:rPr>
          <w:rFonts w:cstheme="minorHAnsi"/>
          <w:sz w:val="20"/>
        </w:rPr>
        <w:t>podatku od nieruchomości od osób prawnych,</w:t>
      </w:r>
    </w:p>
    <w:p w14:paraId="4168E25A" w14:textId="77777777" w:rsidR="00B02E99" w:rsidRPr="00B02E99" w:rsidRDefault="00B02E99" w:rsidP="00865A53">
      <w:pPr>
        <w:pStyle w:val="Akapitzlist"/>
        <w:numPr>
          <w:ilvl w:val="1"/>
          <w:numId w:val="35"/>
        </w:numPr>
        <w:spacing w:line="276" w:lineRule="auto"/>
        <w:rPr>
          <w:rFonts w:cstheme="minorHAnsi"/>
          <w:sz w:val="20"/>
        </w:rPr>
      </w:pPr>
      <w:r w:rsidRPr="00B02E99">
        <w:rPr>
          <w:rFonts w:cstheme="minorHAnsi"/>
          <w:sz w:val="20"/>
        </w:rPr>
        <w:t>podatku leśnego,</w:t>
      </w:r>
    </w:p>
    <w:p w14:paraId="6FC071CE" w14:textId="77777777" w:rsidR="00B02E99" w:rsidRPr="00B02E99" w:rsidRDefault="00B02E99" w:rsidP="00865A53">
      <w:pPr>
        <w:pStyle w:val="Akapitzlist"/>
        <w:numPr>
          <w:ilvl w:val="1"/>
          <w:numId w:val="35"/>
        </w:numPr>
        <w:spacing w:line="276" w:lineRule="auto"/>
        <w:rPr>
          <w:rFonts w:cstheme="minorHAnsi"/>
          <w:sz w:val="20"/>
        </w:rPr>
      </w:pPr>
      <w:r w:rsidRPr="00B02E99">
        <w:rPr>
          <w:rFonts w:cstheme="minorHAnsi"/>
          <w:sz w:val="20"/>
        </w:rPr>
        <w:t>podatku rolnego,</w:t>
      </w:r>
    </w:p>
    <w:p w14:paraId="44DAE73E" w14:textId="77777777" w:rsidR="00B02E99" w:rsidRPr="00B02E99" w:rsidRDefault="00B02E99" w:rsidP="00865A53">
      <w:pPr>
        <w:pStyle w:val="Akapitzlist"/>
        <w:numPr>
          <w:ilvl w:val="1"/>
          <w:numId w:val="35"/>
        </w:numPr>
        <w:spacing w:line="276" w:lineRule="auto"/>
        <w:rPr>
          <w:rFonts w:cstheme="minorHAnsi"/>
          <w:sz w:val="20"/>
        </w:rPr>
      </w:pPr>
      <w:r w:rsidRPr="00B02E99">
        <w:rPr>
          <w:rFonts w:cstheme="minorHAnsi"/>
          <w:sz w:val="20"/>
        </w:rPr>
        <w:t>podatku od środków transportu,</w:t>
      </w:r>
    </w:p>
    <w:p w14:paraId="22F4E1C0" w14:textId="77777777" w:rsidR="003142E5" w:rsidRDefault="00B02E99" w:rsidP="00865A53">
      <w:pPr>
        <w:pStyle w:val="Akapitzlist"/>
        <w:numPr>
          <w:ilvl w:val="1"/>
          <w:numId w:val="35"/>
        </w:numPr>
        <w:spacing w:line="276" w:lineRule="auto"/>
        <w:rPr>
          <w:rFonts w:cstheme="minorHAnsi"/>
          <w:sz w:val="20"/>
        </w:rPr>
      </w:pPr>
      <w:r w:rsidRPr="00B02E99">
        <w:rPr>
          <w:rFonts w:cstheme="minorHAnsi"/>
          <w:sz w:val="20"/>
        </w:rPr>
        <w:t>opłaty za gospodarowanie odpadami komunalnymi</w:t>
      </w:r>
      <w:r w:rsidR="003142E5">
        <w:rPr>
          <w:rFonts w:cstheme="minorHAnsi"/>
          <w:sz w:val="20"/>
        </w:rPr>
        <w:t>,</w:t>
      </w:r>
    </w:p>
    <w:p w14:paraId="6D413965" w14:textId="77777777" w:rsidR="003142E5" w:rsidRDefault="003142E5" w:rsidP="00865A53">
      <w:pPr>
        <w:pStyle w:val="Akapitzlist"/>
        <w:numPr>
          <w:ilvl w:val="1"/>
          <w:numId w:val="35"/>
        </w:numPr>
        <w:spacing w:line="276" w:lineRule="auto"/>
        <w:rPr>
          <w:rFonts w:cstheme="minorHAnsi"/>
          <w:sz w:val="20"/>
        </w:rPr>
      </w:pPr>
      <w:r>
        <w:rPr>
          <w:rFonts w:cstheme="minorHAnsi"/>
          <w:sz w:val="20"/>
        </w:rPr>
        <w:t>opłaty za koncesje alkoholowe,</w:t>
      </w:r>
    </w:p>
    <w:p w14:paraId="157F57CE" w14:textId="77777777" w:rsidR="003142E5" w:rsidRDefault="003142E5" w:rsidP="00865A53">
      <w:pPr>
        <w:pStyle w:val="Akapitzlist"/>
        <w:numPr>
          <w:ilvl w:val="1"/>
          <w:numId w:val="35"/>
        </w:numPr>
        <w:spacing w:line="276" w:lineRule="auto"/>
        <w:rPr>
          <w:rFonts w:cstheme="minorHAnsi"/>
          <w:sz w:val="20"/>
        </w:rPr>
      </w:pPr>
      <w:r>
        <w:rPr>
          <w:rFonts w:cstheme="minorHAnsi"/>
          <w:sz w:val="20"/>
        </w:rPr>
        <w:t>opłaty za użytkowanie wieczyste,</w:t>
      </w:r>
    </w:p>
    <w:p w14:paraId="1CE615A9" w14:textId="4380D4F9" w:rsidR="00B02E99" w:rsidRPr="00B02E99" w:rsidRDefault="003142E5" w:rsidP="00865A53">
      <w:pPr>
        <w:pStyle w:val="Akapitzlist"/>
        <w:numPr>
          <w:ilvl w:val="1"/>
          <w:numId w:val="35"/>
        </w:numPr>
        <w:spacing w:line="276" w:lineRule="auto"/>
        <w:rPr>
          <w:rFonts w:cstheme="minorHAnsi"/>
          <w:sz w:val="20"/>
        </w:rPr>
      </w:pPr>
      <w:r>
        <w:rPr>
          <w:rFonts w:cstheme="minorHAnsi"/>
          <w:sz w:val="20"/>
        </w:rPr>
        <w:t>opłaty za dzierżawę</w:t>
      </w:r>
    </w:p>
    <w:p w14:paraId="564C04B5" w14:textId="51D52E92" w:rsidR="00B02E99" w:rsidRPr="00B02E99" w:rsidRDefault="00B02E99" w:rsidP="00865A53">
      <w:pPr>
        <w:pStyle w:val="Akapitzlist"/>
        <w:numPr>
          <w:ilvl w:val="0"/>
          <w:numId w:val="35"/>
        </w:numPr>
        <w:spacing w:line="276" w:lineRule="auto"/>
        <w:rPr>
          <w:rFonts w:cstheme="minorHAnsi"/>
          <w:sz w:val="20"/>
        </w:rPr>
      </w:pPr>
      <w:r>
        <w:rPr>
          <w:rFonts w:cstheme="minorHAnsi"/>
          <w:sz w:val="20"/>
        </w:rPr>
        <w:t>Platforma</w:t>
      </w:r>
      <w:r w:rsidRPr="00B02E99">
        <w:rPr>
          <w:rFonts w:cstheme="minorHAnsi"/>
          <w:sz w:val="20"/>
        </w:rPr>
        <w:t xml:space="preserve"> w części publicznej musi prezentować skategoryzowane karty usług.</w:t>
      </w:r>
    </w:p>
    <w:p w14:paraId="3D5D8173" w14:textId="2A4B9BC1" w:rsidR="00B02E99" w:rsidRPr="00B02E99" w:rsidRDefault="00B02E99" w:rsidP="00865A53">
      <w:pPr>
        <w:pStyle w:val="Akapitzlist"/>
        <w:numPr>
          <w:ilvl w:val="0"/>
          <w:numId w:val="35"/>
        </w:numPr>
        <w:spacing w:line="276" w:lineRule="auto"/>
        <w:rPr>
          <w:rFonts w:cstheme="minorHAnsi"/>
          <w:sz w:val="20"/>
        </w:rPr>
      </w:pPr>
      <w:r>
        <w:rPr>
          <w:rFonts w:cstheme="minorHAnsi"/>
          <w:sz w:val="20"/>
        </w:rPr>
        <w:t>Platforma musi być podzielna</w:t>
      </w:r>
      <w:r w:rsidRPr="00B02E99">
        <w:rPr>
          <w:rFonts w:cstheme="minorHAnsi"/>
          <w:sz w:val="20"/>
        </w:rPr>
        <w:t xml:space="preserve"> na część publiczną – udostępnianą niezalogowanym użytkownikom oraz część wewnętrzną – dla administratora systemu.</w:t>
      </w:r>
    </w:p>
    <w:p w14:paraId="473BEF9E" w14:textId="77777777" w:rsidR="00B02E99" w:rsidRPr="00B02E99" w:rsidRDefault="00B02E99" w:rsidP="00865A53">
      <w:pPr>
        <w:pStyle w:val="Akapitzlist"/>
        <w:numPr>
          <w:ilvl w:val="0"/>
          <w:numId w:val="35"/>
        </w:numPr>
        <w:spacing w:line="276" w:lineRule="auto"/>
        <w:rPr>
          <w:rFonts w:cstheme="minorHAnsi"/>
          <w:sz w:val="20"/>
        </w:rPr>
      </w:pPr>
      <w:r w:rsidRPr="00B02E99">
        <w:rPr>
          <w:rFonts w:cstheme="minorHAnsi"/>
          <w:sz w:val="20"/>
        </w:rPr>
        <w:t xml:space="preserve">Użytkownik w części publicznej powinien mieć możliwość przejrzenia karty usługi, dla której prezentowanej jest opis zredagowany przez administratora oraz możliwość przejścia do wypełnienia formularza elektronicznego na </w:t>
      </w:r>
      <w:proofErr w:type="spellStart"/>
      <w:r w:rsidRPr="00B02E99">
        <w:rPr>
          <w:rFonts w:cstheme="minorHAnsi"/>
          <w:sz w:val="20"/>
        </w:rPr>
        <w:t>ePUAP</w:t>
      </w:r>
      <w:proofErr w:type="spellEnd"/>
      <w:r w:rsidRPr="00B02E99">
        <w:rPr>
          <w:rFonts w:cstheme="minorHAnsi"/>
          <w:sz w:val="20"/>
        </w:rPr>
        <w:t>.</w:t>
      </w:r>
    </w:p>
    <w:p w14:paraId="61646E3E" w14:textId="77777777" w:rsidR="00B02E99" w:rsidRPr="00B02E99" w:rsidRDefault="00B02E99" w:rsidP="00865A53">
      <w:pPr>
        <w:pStyle w:val="Akapitzlist"/>
        <w:numPr>
          <w:ilvl w:val="0"/>
          <w:numId w:val="35"/>
        </w:numPr>
        <w:spacing w:line="276" w:lineRule="auto"/>
        <w:rPr>
          <w:rFonts w:cstheme="minorHAnsi"/>
          <w:sz w:val="20"/>
        </w:rPr>
      </w:pPr>
      <w:r w:rsidRPr="00B02E99">
        <w:rPr>
          <w:rFonts w:cstheme="minorHAnsi"/>
          <w:sz w:val="20"/>
        </w:rPr>
        <w:t xml:space="preserve">Karta usługi powinna być charakteryzowana przynajmniej przez następujące atrybuty: nazwę, opis, do kogo jest skierowana (obywatel - czyli usługi typu A2C, przedsiębiorcy - czyli usługi typu A2B, instytucji/urzędu – czyli usługi typu A2A). </w:t>
      </w:r>
    </w:p>
    <w:p w14:paraId="64E6254D" w14:textId="77777777" w:rsidR="00B02E99" w:rsidRPr="00B02E99" w:rsidRDefault="00B02E99" w:rsidP="00865A53">
      <w:pPr>
        <w:pStyle w:val="Akapitzlist"/>
        <w:numPr>
          <w:ilvl w:val="0"/>
          <w:numId w:val="35"/>
        </w:numPr>
        <w:spacing w:line="276" w:lineRule="auto"/>
        <w:rPr>
          <w:rFonts w:cstheme="minorHAnsi"/>
          <w:sz w:val="20"/>
        </w:rPr>
      </w:pPr>
      <w:r w:rsidRPr="00B02E99">
        <w:rPr>
          <w:rFonts w:cstheme="minorHAnsi"/>
          <w:sz w:val="20"/>
        </w:rPr>
        <w:t>Administrator musi mieć możliwość zdefiniowania karty usługi i utworzenia jej wizualizacji.</w:t>
      </w:r>
    </w:p>
    <w:p w14:paraId="6C31E093" w14:textId="4B683BBD" w:rsidR="00B02E99" w:rsidRPr="00B02E99" w:rsidRDefault="00B02E99" w:rsidP="00865A53">
      <w:pPr>
        <w:pStyle w:val="Akapitzlist"/>
        <w:numPr>
          <w:ilvl w:val="0"/>
          <w:numId w:val="35"/>
        </w:numPr>
        <w:spacing w:line="276" w:lineRule="auto"/>
        <w:rPr>
          <w:rFonts w:cstheme="minorHAnsi"/>
          <w:sz w:val="20"/>
        </w:rPr>
      </w:pPr>
      <w:r w:rsidRPr="00B02E99">
        <w:rPr>
          <w:rFonts w:cstheme="minorHAnsi"/>
          <w:sz w:val="20"/>
        </w:rPr>
        <w:t>Wszys</w:t>
      </w:r>
      <w:r w:rsidR="00A2542E">
        <w:rPr>
          <w:rFonts w:cstheme="minorHAnsi"/>
          <w:sz w:val="20"/>
        </w:rPr>
        <w:t>tkie dane muszą być pobierane z aktualnie użytkowanego systemu dziedzinowego (modułu podatkowego)</w:t>
      </w:r>
    </w:p>
    <w:p w14:paraId="50814CEE" w14:textId="77777777" w:rsidR="00B02E99" w:rsidRPr="00B02E99" w:rsidRDefault="00B02E99" w:rsidP="00865A53">
      <w:pPr>
        <w:pStyle w:val="Akapitzlist"/>
        <w:numPr>
          <w:ilvl w:val="0"/>
          <w:numId w:val="35"/>
        </w:numPr>
        <w:spacing w:line="276" w:lineRule="auto"/>
        <w:rPr>
          <w:rFonts w:cstheme="minorHAnsi"/>
          <w:sz w:val="20"/>
        </w:rPr>
      </w:pPr>
      <w:r w:rsidRPr="00B02E99">
        <w:rPr>
          <w:rFonts w:cstheme="minorHAnsi"/>
          <w:sz w:val="20"/>
        </w:rPr>
        <w:t>System musi umożliwiać zarządzanie rejestrem interesantów, gdzie każdego interesanta można:</w:t>
      </w:r>
    </w:p>
    <w:p w14:paraId="0B712519" w14:textId="77777777" w:rsidR="00B02E99" w:rsidRPr="00B02E99" w:rsidRDefault="00B02E99" w:rsidP="00865A53">
      <w:pPr>
        <w:pStyle w:val="Akapitzlist"/>
        <w:numPr>
          <w:ilvl w:val="1"/>
          <w:numId w:val="35"/>
        </w:numPr>
        <w:spacing w:line="276" w:lineRule="auto"/>
        <w:rPr>
          <w:rFonts w:cstheme="minorHAnsi"/>
          <w:sz w:val="20"/>
        </w:rPr>
      </w:pPr>
      <w:r w:rsidRPr="00B02E99">
        <w:rPr>
          <w:rFonts w:cstheme="minorHAnsi"/>
          <w:sz w:val="20"/>
        </w:rPr>
        <w:lastRenderedPageBreak/>
        <w:t xml:space="preserve">zidentyfikować minimum takimi danymi jak: typ podmiotu, Imię, Nazwisko, Login, zdjęcie profilowe, dane kontaktowe (telefon, </w:t>
      </w:r>
      <w:proofErr w:type="spellStart"/>
      <w:r w:rsidRPr="00B02E99">
        <w:rPr>
          <w:rFonts w:cstheme="minorHAnsi"/>
          <w:sz w:val="20"/>
        </w:rPr>
        <w:t>eMail</w:t>
      </w:r>
      <w:proofErr w:type="spellEnd"/>
      <w:r w:rsidRPr="00B02E99">
        <w:rPr>
          <w:rFonts w:cstheme="minorHAnsi"/>
          <w:sz w:val="20"/>
        </w:rPr>
        <w:t>, faks, www, adres korespondencyjny, oraz dowolną liczbę innych form kontaktu),</w:t>
      </w:r>
    </w:p>
    <w:p w14:paraId="0EA8F35F" w14:textId="77777777" w:rsidR="00B02E99" w:rsidRPr="00B02E99" w:rsidRDefault="00B02E99" w:rsidP="00865A53">
      <w:pPr>
        <w:pStyle w:val="Akapitzlist"/>
        <w:numPr>
          <w:ilvl w:val="1"/>
          <w:numId w:val="35"/>
        </w:numPr>
        <w:spacing w:line="276" w:lineRule="auto"/>
        <w:rPr>
          <w:rFonts w:cstheme="minorHAnsi"/>
          <w:sz w:val="20"/>
        </w:rPr>
      </w:pPr>
      <w:r w:rsidRPr="00B02E99">
        <w:rPr>
          <w:rFonts w:cstheme="minorHAnsi"/>
          <w:sz w:val="20"/>
        </w:rPr>
        <w:t>zmienić mu dane podstawowe,</w:t>
      </w:r>
    </w:p>
    <w:p w14:paraId="028D3B56" w14:textId="77777777" w:rsidR="00B02E99" w:rsidRPr="00B02E99" w:rsidRDefault="00B02E99" w:rsidP="00865A53">
      <w:pPr>
        <w:pStyle w:val="Akapitzlist"/>
        <w:numPr>
          <w:ilvl w:val="1"/>
          <w:numId w:val="35"/>
        </w:numPr>
        <w:spacing w:line="276" w:lineRule="auto"/>
        <w:rPr>
          <w:rFonts w:cstheme="minorHAnsi"/>
          <w:sz w:val="20"/>
        </w:rPr>
      </w:pPr>
      <w:r w:rsidRPr="00B02E99">
        <w:rPr>
          <w:rFonts w:cstheme="minorHAnsi"/>
          <w:sz w:val="20"/>
        </w:rPr>
        <w:t>zmienić mu dane kontaktowe,</w:t>
      </w:r>
    </w:p>
    <w:p w14:paraId="7F2A1214" w14:textId="44837DD8" w:rsidR="00B02E99" w:rsidRPr="00B02E99" w:rsidRDefault="00B02E99" w:rsidP="00865A53">
      <w:pPr>
        <w:pStyle w:val="Akapitzlist"/>
        <w:numPr>
          <w:ilvl w:val="1"/>
          <w:numId w:val="35"/>
        </w:numPr>
        <w:spacing w:line="276" w:lineRule="auto"/>
        <w:rPr>
          <w:rFonts w:cstheme="minorHAnsi"/>
          <w:sz w:val="20"/>
        </w:rPr>
      </w:pPr>
      <w:r w:rsidRPr="00B02E99">
        <w:rPr>
          <w:rFonts w:cstheme="minorHAnsi"/>
          <w:sz w:val="20"/>
        </w:rPr>
        <w:t xml:space="preserve">powiązać go z interesantem z </w:t>
      </w:r>
      <w:r w:rsidR="00A2542E">
        <w:rPr>
          <w:rFonts w:cstheme="minorHAnsi"/>
          <w:sz w:val="20"/>
        </w:rPr>
        <w:t>systemu dziedzinowego</w:t>
      </w:r>
      <w:r w:rsidRPr="00B02E99">
        <w:rPr>
          <w:rFonts w:cstheme="minorHAnsi"/>
          <w:sz w:val="20"/>
        </w:rPr>
        <w:t>,</w:t>
      </w:r>
    </w:p>
    <w:p w14:paraId="0C04802F" w14:textId="77777777" w:rsidR="00B02E99" w:rsidRPr="00B02E99" w:rsidRDefault="00B02E99" w:rsidP="00865A53">
      <w:pPr>
        <w:pStyle w:val="Akapitzlist"/>
        <w:numPr>
          <w:ilvl w:val="1"/>
          <w:numId w:val="35"/>
        </w:numPr>
        <w:spacing w:line="276" w:lineRule="auto"/>
        <w:rPr>
          <w:rFonts w:cstheme="minorHAnsi"/>
          <w:sz w:val="20"/>
        </w:rPr>
      </w:pPr>
      <w:r w:rsidRPr="00B02E99">
        <w:rPr>
          <w:rFonts w:cstheme="minorHAnsi"/>
          <w:sz w:val="20"/>
        </w:rPr>
        <w:t>aktywować konto interesanta,</w:t>
      </w:r>
    </w:p>
    <w:p w14:paraId="23B6394F" w14:textId="77777777" w:rsidR="00B02E99" w:rsidRPr="00B02E99" w:rsidRDefault="00B02E99" w:rsidP="00865A53">
      <w:pPr>
        <w:pStyle w:val="Akapitzlist"/>
        <w:numPr>
          <w:ilvl w:val="1"/>
          <w:numId w:val="35"/>
        </w:numPr>
        <w:spacing w:line="276" w:lineRule="auto"/>
        <w:rPr>
          <w:rFonts w:cstheme="minorHAnsi"/>
          <w:sz w:val="20"/>
        </w:rPr>
      </w:pPr>
      <w:r w:rsidRPr="00B02E99">
        <w:rPr>
          <w:rFonts w:cstheme="minorHAnsi"/>
          <w:sz w:val="20"/>
        </w:rPr>
        <w:t>przypisać interesanta do grup użytkowników.</w:t>
      </w:r>
    </w:p>
    <w:p w14:paraId="20C141F3" w14:textId="2C1ECC72" w:rsidR="00B02E99" w:rsidRPr="00B02E99" w:rsidRDefault="00B02E99" w:rsidP="00865A53">
      <w:pPr>
        <w:pStyle w:val="Akapitzlist"/>
        <w:numPr>
          <w:ilvl w:val="0"/>
          <w:numId w:val="35"/>
        </w:numPr>
        <w:spacing w:line="276" w:lineRule="auto"/>
        <w:rPr>
          <w:rFonts w:cstheme="minorHAnsi"/>
          <w:sz w:val="20"/>
        </w:rPr>
      </w:pPr>
      <w:r w:rsidRPr="00B02E99">
        <w:rPr>
          <w:rFonts w:cstheme="minorHAnsi"/>
          <w:sz w:val="20"/>
        </w:rPr>
        <w:t xml:space="preserve">Administrator musi mieć możliwość powiązania użytkownika z kontem kontrahenta w </w:t>
      </w:r>
      <w:r w:rsidR="00A2542E">
        <w:rPr>
          <w:rFonts w:cstheme="minorHAnsi"/>
          <w:sz w:val="20"/>
        </w:rPr>
        <w:t>systemie dziedzinowym</w:t>
      </w:r>
      <w:r w:rsidRPr="00B02E99">
        <w:rPr>
          <w:rFonts w:cstheme="minorHAnsi"/>
          <w:sz w:val="20"/>
        </w:rPr>
        <w:t>.</w:t>
      </w:r>
    </w:p>
    <w:p w14:paraId="310BCE3C" w14:textId="77777777" w:rsidR="00B02E99" w:rsidRPr="00B02E99" w:rsidRDefault="00B02E99" w:rsidP="00865A53">
      <w:pPr>
        <w:pStyle w:val="Akapitzlist"/>
        <w:numPr>
          <w:ilvl w:val="0"/>
          <w:numId w:val="35"/>
        </w:numPr>
        <w:spacing w:line="276" w:lineRule="auto"/>
        <w:rPr>
          <w:rFonts w:cstheme="minorHAnsi"/>
          <w:sz w:val="20"/>
        </w:rPr>
      </w:pPr>
      <w:r w:rsidRPr="00B02E99">
        <w:rPr>
          <w:rFonts w:cstheme="minorHAnsi"/>
          <w:sz w:val="20"/>
        </w:rPr>
        <w:t>Użytkownik zalogowany do systemu musi mieć możliwość przeglądania i zmiany własnych danych: typ podmiotu (osoba fizyczna / osoba prawna), imię, nazwisko / nazwa, dane kontaktowe standardowe: telefon, email, fax, www, adres korespondencyjny, dane kontaktowe dodatkowe.</w:t>
      </w:r>
    </w:p>
    <w:p w14:paraId="2CF3AE29" w14:textId="77777777" w:rsidR="00B02E99" w:rsidRPr="00B02E99" w:rsidRDefault="00B02E99" w:rsidP="00865A53">
      <w:pPr>
        <w:pStyle w:val="Akapitzlist"/>
        <w:numPr>
          <w:ilvl w:val="0"/>
          <w:numId w:val="35"/>
        </w:numPr>
        <w:spacing w:line="276" w:lineRule="auto"/>
        <w:rPr>
          <w:rFonts w:cstheme="minorHAnsi"/>
          <w:sz w:val="20"/>
        </w:rPr>
      </w:pPr>
      <w:r w:rsidRPr="00B02E99">
        <w:rPr>
          <w:rFonts w:cstheme="minorHAnsi"/>
          <w:sz w:val="20"/>
        </w:rPr>
        <w:t>Użytkownik musi mieć możliwość zmiany hasła.</w:t>
      </w:r>
    </w:p>
    <w:p w14:paraId="1B6D36FC" w14:textId="77777777" w:rsidR="00B02E99" w:rsidRPr="00B02E99" w:rsidRDefault="00B02E99" w:rsidP="00865A53">
      <w:pPr>
        <w:pStyle w:val="Akapitzlist"/>
        <w:numPr>
          <w:ilvl w:val="0"/>
          <w:numId w:val="35"/>
        </w:numPr>
        <w:spacing w:line="276" w:lineRule="auto"/>
        <w:rPr>
          <w:rFonts w:cstheme="minorHAnsi"/>
          <w:sz w:val="20"/>
        </w:rPr>
      </w:pPr>
      <w:r w:rsidRPr="00B02E99">
        <w:rPr>
          <w:rFonts w:cstheme="minorHAnsi"/>
          <w:sz w:val="20"/>
        </w:rPr>
        <w:t xml:space="preserve">Użytkownik musi mieć możliwość powiązania konta z kontem </w:t>
      </w:r>
      <w:proofErr w:type="spellStart"/>
      <w:r w:rsidRPr="00B02E99">
        <w:rPr>
          <w:rFonts w:cstheme="minorHAnsi"/>
          <w:sz w:val="20"/>
        </w:rPr>
        <w:t>ePUAP</w:t>
      </w:r>
      <w:proofErr w:type="spellEnd"/>
      <w:r w:rsidRPr="00B02E99">
        <w:rPr>
          <w:rFonts w:cstheme="minorHAnsi"/>
          <w:sz w:val="20"/>
        </w:rPr>
        <w:t>.</w:t>
      </w:r>
    </w:p>
    <w:p w14:paraId="47E31E17" w14:textId="77777777" w:rsidR="00B02E99" w:rsidRPr="00B02E99" w:rsidRDefault="00B02E99" w:rsidP="00865A53">
      <w:pPr>
        <w:pStyle w:val="Akapitzlist"/>
        <w:numPr>
          <w:ilvl w:val="0"/>
          <w:numId w:val="35"/>
        </w:numPr>
        <w:spacing w:line="276" w:lineRule="auto"/>
        <w:rPr>
          <w:rFonts w:cstheme="minorHAnsi"/>
          <w:sz w:val="20"/>
        </w:rPr>
      </w:pPr>
      <w:r w:rsidRPr="00B02E99">
        <w:rPr>
          <w:rFonts w:cstheme="minorHAnsi"/>
          <w:sz w:val="20"/>
        </w:rPr>
        <w:t xml:space="preserve">Użytkownik musi mieć możliwość odłączenia konta od </w:t>
      </w:r>
      <w:proofErr w:type="spellStart"/>
      <w:r w:rsidRPr="00B02E99">
        <w:rPr>
          <w:rFonts w:cstheme="minorHAnsi"/>
          <w:sz w:val="20"/>
        </w:rPr>
        <w:t>ePUAP</w:t>
      </w:r>
      <w:proofErr w:type="spellEnd"/>
      <w:r w:rsidRPr="00B02E99">
        <w:rPr>
          <w:rFonts w:cstheme="minorHAnsi"/>
          <w:sz w:val="20"/>
        </w:rPr>
        <w:t>.</w:t>
      </w:r>
    </w:p>
    <w:p w14:paraId="6F062933" w14:textId="0A12ED0A" w:rsidR="00B02E99" w:rsidRPr="00B02E99" w:rsidRDefault="00B02E99" w:rsidP="00865A53">
      <w:pPr>
        <w:pStyle w:val="Akapitzlist"/>
        <w:numPr>
          <w:ilvl w:val="0"/>
          <w:numId w:val="35"/>
        </w:numPr>
        <w:spacing w:line="276" w:lineRule="auto"/>
        <w:rPr>
          <w:rFonts w:cstheme="minorHAnsi"/>
          <w:sz w:val="20"/>
        </w:rPr>
      </w:pPr>
      <w:r w:rsidRPr="00B02E99">
        <w:rPr>
          <w:rFonts w:cstheme="minorHAnsi"/>
          <w:sz w:val="20"/>
        </w:rPr>
        <w:t xml:space="preserve">Użytkownik musi mieć możliwość przeglądu swoich danych kontrahenta z </w:t>
      </w:r>
      <w:r w:rsidR="00A2542E">
        <w:rPr>
          <w:rFonts w:cstheme="minorHAnsi"/>
          <w:sz w:val="20"/>
        </w:rPr>
        <w:t>istniejących w systemie dziedzinowym</w:t>
      </w:r>
      <w:r w:rsidRPr="00B02E99">
        <w:rPr>
          <w:rFonts w:cstheme="minorHAnsi"/>
          <w:sz w:val="20"/>
        </w:rPr>
        <w:t xml:space="preserve">, o ile jego konto zostało powiązane z kontem kontrahenta </w:t>
      </w:r>
      <w:r w:rsidR="00A2542E">
        <w:rPr>
          <w:rFonts w:cstheme="minorHAnsi"/>
          <w:sz w:val="20"/>
        </w:rPr>
        <w:t>systemu dziedzinowego.</w:t>
      </w:r>
    </w:p>
    <w:p w14:paraId="5A67895B" w14:textId="3BBE755D" w:rsidR="00B02E99" w:rsidRPr="00B02E99" w:rsidRDefault="00B02E99" w:rsidP="00865A53">
      <w:pPr>
        <w:pStyle w:val="Akapitzlist"/>
        <w:numPr>
          <w:ilvl w:val="0"/>
          <w:numId w:val="35"/>
        </w:numPr>
        <w:spacing w:line="276" w:lineRule="auto"/>
        <w:rPr>
          <w:rFonts w:cstheme="minorHAnsi"/>
          <w:sz w:val="20"/>
        </w:rPr>
      </w:pPr>
      <w:r w:rsidRPr="00B02E99">
        <w:rPr>
          <w:rFonts w:cstheme="minorHAnsi"/>
          <w:sz w:val="20"/>
        </w:rPr>
        <w:t xml:space="preserve">Dane podstawowe prezentowane w przypadku powiązania konta z kontrahentem </w:t>
      </w:r>
      <w:r w:rsidR="00A2542E">
        <w:rPr>
          <w:rFonts w:cstheme="minorHAnsi"/>
          <w:sz w:val="20"/>
        </w:rPr>
        <w:t>systemem dziedzinowym</w:t>
      </w:r>
      <w:r w:rsidRPr="00B02E99">
        <w:rPr>
          <w:rFonts w:cstheme="minorHAnsi"/>
          <w:sz w:val="20"/>
        </w:rPr>
        <w:t xml:space="preserve"> to co najmniej: nazwisko imię / nazwa, typ, PESEL, NIP, data wyrejestrowania lub zgonu (jeśli widnienie w </w:t>
      </w:r>
      <w:r w:rsidR="00A2542E">
        <w:rPr>
          <w:rFonts w:cstheme="minorHAnsi"/>
          <w:sz w:val="20"/>
        </w:rPr>
        <w:t>systemie dziedzinowym</w:t>
      </w:r>
      <w:r w:rsidRPr="00B02E99">
        <w:rPr>
          <w:rFonts w:cstheme="minorHAnsi"/>
          <w:sz w:val="20"/>
        </w:rPr>
        <w:t>).</w:t>
      </w:r>
    </w:p>
    <w:p w14:paraId="510D3D67" w14:textId="1366B18F" w:rsidR="00B02E99" w:rsidRPr="00B02E99" w:rsidRDefault="00B02E99" w:rsidP="00865A53">
      <w:pPr>
        <w:pStyle w:val="Akapitzlist"/>
        <w:numPr>
          <w:ilvl w:val="0"/>
          <w:numId w:val="35"/>
        </w:numPr>
        <w:spacing w:line="276" w:lineRule="auto"/>
        <w:rPr>
          <w:rFonts w:cstheme="minorHAnsi"/>
          <w:sz w:val="20"/>
        </w:rPr>
      </w:pPr>
      <w:r w:rsidRPr="00B02E99">
        <w:rPr>
          <w:rFonts w:cstheme="minorHAnsi"/>
          <w:sz w:val="20"/>
        </w:rPr>
        <w:t xml:space="preserve">O ile konto powiązane jest z </w:t>
      </w:r>
      <w:r w:rsidR="00A2542E">
        <w:rPr>
          <w:rFonts w:cstheme="minorHAnsi"/>
          <w:sz w:val="20"/>
        </w:rPr>
        <w:t>systemem dziedzinowym</w:t>
      </w:r>
      <w:r w:rsidRPr="00B02E99">
        <w:rPr>
          <w:rFonts w:cstheme="minorHAnsi"/>
          <w:sz w:val="20"/>
        </w:rPr>
        <w:t>, system musi prezentować dla danego użytkownika:</w:t>
      </w:r>
    </w:p>
    <w:p w14:paraId="03F96DFD" w14:textId="77777777" w:rsidR="00B02E99" w:rsidRPr="00B02E99" w:rsidRDefault="00B02E99" w:rsidP="00865A53">
      <w:pPr>
        <w:pStyle w:val="Akapitzlist"/>
        <w:numPr>
          <w:ilvl w:val="1"/>
          <w:numId w:val="35"/>
        </w:numPr>
        <w:spacing w:line="276" w:lineRule="auto"/>
        <w:rPr>
          <w:rFonts w:cstheme="minorHAnsi"/>
          <w:sz w:val="20"/>
        </w:rPr>
      </w:pPr>
      <w:r w:rsidRPr="00B02E99">
        <w:rPr>
          <w:rFonts w:cstheme="minorHAnsi"/>
          <w:sz w:val="20"/>
        </w:rPr>
        <w:t>Dane zameldowania, o ile użytkownik jest zameldowany na terenie JST,</w:t>
      </w:r>
    </w:p>
    <w:p w14:paraId="12FD4706" w14:textId="77777777" w:rsidR="00B02E99" w:rsidRPr="00B02E99" w:rsidRDefault="00B02E99" w:rsidP="00865A53">
      <w:pPr>
        <w:pStyle w:val="Akapitzlist"/>
        <w:numPr>
          <w:ilvl w:val="1"/>
          <w:numId w:val="35"/>
        </w:numPr>
        <w:spacing w:line="276" w:lineRule="auto"/>
        <w:rPr>
          <w:rFonts w:cstheme="minorHAnsi"/>
          <w:sz w:val="20"/>
        </w:rPr>
      </w:pPr>
      <w:r w:rsidRPr="00B02E99">
        <w:rPr>
          <w:rFonts w:cstheme="minorHAnsi"/>
          <w:sz w:val="20"/>
        </w:rPr>
        <w:t>Listę nieruchomości, gdzie dla każdej nieruchomości prezentowana jest wielkość, typ nieruchomości, typ własności lista opłat i podatków pobieranych z tytułu nieruchomości: m.in.: podatek od osób fizycznych, podatek od osób prawnych, opłaty za gospodarowanie odpadami komunalnymi,</w:t>
      </w:r>
    </w:p>
    <w:p w14:paraId="199A68EE" w14:textId="77777777" w:rsidR="00B02E99" w:rsidRPr="00B02E99" w:rsidRDefault="00B02E99" w:rsidP="00865A53">
      <w:pPr>
        <w:pStyle w:val="Akapitzlist"/>
        <w:numPr>
          <w:ilvl w:val="1"/>
          <w:numId w:val="35"/>
        </w:numPr>
        <w:spacing w:line="276" w:lineRule="auto"/>
        <w:rPr>
          <w:rFonts w:cstheme="minorHAnsi"/>
          <w:sz w:val="20"/>
        </w:rPr>
      </w:pPr>
      <w:r w:rsidRPr="00B02E99">
        <w:rPr>
          <w:rFonts w:cstheme="minorHAnsi"/>
          <w:sz w:val="20"/>
        </w:rPr>
        <w:t>Listę dzieci, o ile zalogowany użytkownik jest osobą fizyczną posiadającą dzieci do lat 18 zameldowane w tym samym gospodarstwie domowym,</w:t>
      </w:r>
    </w:p>
    <w:p w14:paraId="53B82B55" w14:textId="0FEFBD27" w:rsidR="00B02E99" w:rsidRPr="00B02E99" w:rsidRDefault="00B02E99" w:rsidP="00865A53">
      <w:pPr>
        <w:pStyle w:val="Akapitzlist"/>
        <w:numPr>
          <w:ilvl w:val="1"/>
          <w:numId w:val="35"/>
        </w:numPr>
        <w:spacing w:line="276" w:lineRule="auto"/>
        <w:rPr>
          <w:rFonts w:cstheme="minorHAnsi"/>
          <w:sz w:val="20"/>
        </w:rPr>
      </w:pPr>
      <w:r w:rsidRPr="00B02E99">
        <w:rPr>
          <w:rFonts w:cstheme="minorHAnsi"/>
          <w:sz w:val="20"/>
        </w:rPr>
        <w:t xml:space="preserve">Listę środków transportu – podlegającą opłatom o ile w </w:t>
      </w:r>
      <w:r w:rsidR="00A2542E">
        <w:rPr>
          <w:rFonts w:cstheme="minorHAnsi"/>
          <w:sz w:val="20"/>
        </w:rPr>
        <w:t>systemie dziedzinowym</w:t>
      </w:r>
      <w:r w:rsidRPr="00B02E99">
        <w:rPr>
          <w:rFonts w:cstheme="minorHAnsi"/>
          <w:sz w:val="20"/>
        </w:rPr>
        <w:t xml:space="preserve"> użytkownik jest podmiotem prawnym posiadającym opodatkowane środki transportu,</w:t>
      </w:r>
    </w:p>
    <w:p w14:paraId="5B63308C" w14:textId="77777777" w:rsidR="00B02E99" w:rsidRPr="00B02E99" w:rsidRDefault="00B02E99" w:rsidP="00865A53">
      <w:pPr>
        <w:pStyle w:val="Akapitzlist"/>
        <w:numPr>
          <w:ilvl w:val="1"/>
          <w:numId w:val="35"/>
        </w:numPr>
        <w:spacing w:line="276" w:lineRule="auto"/>
        <w:rPr>
          <w:rFonts w:cstheme="minorHAnsi"/>
          <w:sz w:val="20"/>
        </w:rPr>
      </w:pPr>
      <w:r w:rsidRPr="00B02E99">
        <w:rPr>
          <w:rFonts w:cstheme="minorHAnsi"/>
          <w:sz w:val="20"/>
        </w:rPr>
        <w:t>Listę dokumentów z rozdzieleniem na dokumenty wpływające do JST oraz wychodzące z JST dla zalogowanego użytkownika w zakresie e-usług.</w:t>
      </w:r>
    </w:p>
    <w:p w14:paraId="7CEE463C" w14:textId="08A728FF" w:rsidR="00B02E99" w:rsidRPr="00B02E99" w:rsidRDefault="00A2542E" w:rsidP="00865A53">
      <w:pPr>
        <w:pStyle w:val="Akapitzlist"/>
        <w:numPr>
          <w:ilvl w:val="0"/>
          <w:numId w:val="35"/>
        </w:numPr>
        <w:spacing w:line="276" w:lineRule="auto"/>
        <w:rPr>
          <w:rFonts w:cstheme="minorHAnsi"/>
          <w:sz w:val="20"/>
        </w:rPr>
      </w:pPr>
      <w:r>
        <w:rPr>
          <w:rFonts w:cstheme="minorHAnsi"/>
          <w:sz w:val="20"/>
        </w:rPr>
        <w:t xml:space="preserve">Platforma </w:t>
      </w:r>
      <w:r w:rsidR="00B02E99" w:rsidRPr="00B02E99">
        <w:rPr>
          <w:rFonts w:cstheme="minorHAnsi"/>
          <w:sz w:val="20"/>
        </w:rPr>
        <w:t>musi posiadać stronę główną umożliwiającą dodanie nazwy</w:t>
      </w:r>
      <w:r w:rsidR="009E3D65">
        <w:rPr>
          <w:rFonts w:cstheme="minorHAnsi"/>
          <w:sz w:val="20"/>
        </w:rPr>
        <w:t>,</w:t>
      </w:r>
      <w:r w:rsidR="00B02E99" w:rsidRPr="00B02E99">
        <w:rPr>
          <w:rFonts w:cstheme="minorHAnsi"/>
          <w:sz w:val="20"/>
        </w:rPr>
        <w:t xml:space="preserve"> adresu, znaku graficznego JST, ustawienie głównych funkcji, do których szybko mogą dotrzeć klienci JST.</w:t>
      </w:r>
    </w:p>
    <w:p w14:paraId="5C096C39" w14:textId="77777777" w:rsidR="00B02E99" w:rsidRPr="00B02E99" w:rsidRDefault="00B02E99" w:rsidP="00B02E99">
      <w:pPr>
        <w:spacing w:line="276" w:lineRule="auto"/>
        <w:contextualSpacing/>
        <w:rPr>
          <w:rFonts w:cstheme="minorHAnsi"/>
          <w:b/>
          <w:sz w:val="20"/>
        </w:rPr>
      </w:pPr>
    </w:p>
    <w:p w14:paraId="7089B8D2" w14:textId="77777777" w:rsidR="00B02E99" w:rsidRPr="00B02E99" w:rsidRDefault="00B02E99" w:rsidP="00B02E99">
      <w:pPr>
        <w:spacing w:line="276" w:lineRule="auto"/>
        <w:contextualSpacing/>
        <w:rPr>
          <w:rFonts w:cstheme="minorHAnsi"/>
          <w:b/>
          <w:sz w:val="20"/>
        </w:rPr>
      </w:pPr>
      <w:r w:rsidRPr="00B02E99">
        <w:rPr>
          <w:rFonts w:cstheme="minorHAnsi"/>
          <w:b/>
          <w:sz w:val="20"/>
        </w:rPr>
        <w:t>Wymagania niefunkcjonalne:</w:t>
      </w:r>
    </w:p>
    <w:p w14:paraId="6E8442A1" w14:textId="40772A07" w:rsidR="00B02E99" w:rsidRPr="00B02E99" w:rsidRDefault="00A2542E" w:rsidP="00865A53">
      <w:pPr>
        <w:pStyle w:val="Akapitzlist"/>
        <w:numPr>
          <w:ilvl w:val="0"/>
          <w:numId w:val="34"/>
        </w:numPr>
        <w:spacing w:line="276" w:lineRule="auto"/>
        <w:rPr>
          <w:rFonts w:cstheme="minorHAnsi"/>
          <w:sz w:val="20"/>
        </w:rPr>
      </w:pPr>
      <w:r>
        <w:rPr>
          <w:rFonts w:cstheme="minorHAnsi"/>
          <w:sz w:val="20"/>
        </w:rPr>
        <w:t>Platforma</w:t>
      </w:r>
      <w:r w:rsidR="00B02E99" w:rsidRPr="00B02E99">
        <w:rPr>
          <w:rFonts w:cstheme="minorHAnsi"/>
          <w:sz w:val="20"/>
        </w:rPr>
        <w:t xml:space="preserve"> musi być </w:t>
      </w:r>
      <w:r w:rsidR="009E3D65" w:rsidRPr="00B02E99">
        <w:rPr>
          <w:rFonts w:cstheme="minorHAnsi"/>
          <w:sz w:val="20"/>
        </w:rPr>
        <w:t>zaprojektowan</w:t>
      </w:r>
      <w:r w:rsidR="009E3D65">
        <w:rPr>
          <w:rFonts w:cstheme="minorHAnsi"/>
          <w:sz w:val="20"/>
        </w:rPr>
        <w:t>a</w:t>
      </w:r>
      <w:r w:rsidR="009E3D65" w:rsidRPr="00B02E99">
        <w:rPr>
          <w:rFonts w:cstheme="minorHAnsi"/>
          <w:sz w:val="20"/>
        </w:rPr>
        <w:t xml:space="preserve"> </w:t>
      </w:r>
      <w:r w:rsidR="00B02E99" w:rsidRPr="00B02E99">
        <w:rPr>
          <w:rFonts w:cstheme="minorHAnsi"/>
          <w:sz w:val="20"/>
        </w:rPr>
        <w:t xml:space="preserve">w modelu trójwarstwowym: </w:t>
      </w:r>
    </w:p>
    <w:p w14:paraId="62FCFB85" w14:textId="77777777" w:rsidR="00B02E99" w:rsidRPr="00B02E99" w:rsidRDefault="00B02E99" w:rsidP="00865A53">
      <w:pPr>
        <w:pStyle w:val="Akapitzlist"/>
        <w:numPr>
          <w:ilvl w:val="1"/>
          <w:numId w:val="34"/>
        </w:numPr>
        <w:spacing w:line="276" w:lineRule="auto"/>
        <w:rPr>
          <w:rFonts w:cstheme="minorHAnsi"/>
          <w:sz w:val="20"/>
        </w:rPr>
      </w:pPr>
      <w:r w:rsidRPr="00B02E99">
        <w:rPr>
          <w:rFonts w:cstheme="minorHAnsi"/>
          <w:sz w:val="20"/>
        </w:rPr>
        <w:t>warstwa danych,</w:t>
      </w:r>
    </w:p>
    <w:p w14:paraId="1E49FFD9" w14:textId="77777777" w:rsidR="00B02E99" w:rsidRPr="00B02E99" w:rsidRDefault="00B02E99" w:rsidP="00865A53">
      <w:pPr>
        <w:pStyle w:val="Akapitzlist"/>
        <w:numPr>
          <w:ilvl w:val="1"/>
          <w:numId w:val="34"/>
        </w:numPr>
        <w:spacing w:line="276" w:lineRule="auto"/>
        <w:rPr>
          <w:rFonts w:cstheme="minorHAnsi"/>
          <w:sz w:val="20"/>
        </w:rPr>
      </w:pPr>
      <w:r w:rsidRPr="00B02E99">
        <w:rPr>
          <w:rFonts w:cstheme="minorHAnsi"/>
          <w:sz w:val="20"/>
        </w:rPr>
        <w:t>warstwa aplikacji,</w:t>
      </w:r>
    </w:p>
    <w:p w14:paraId="17E8FC34" w14:textId="77777777" w:rsidR="00B02E99" w:rsidRPr="00B02E99" w:rsidRDefault="00B02E99" w:rsidP="00865A53">
      <w:pPr>
        <w:pStyle w:val="Akapitzlist"/>
        <w:numPr>
          <w:ilvl w:val="1"/>
          <w:numId w:val="34"/>
        </w:numPr>
        <w:spacing w:line="276" w:lineRule="auto"/>
        <w:rPr>
          <w:rFonts w:cstheme="minorHAnsi"/>
          <w:sz w:val="20"/>
        </w:rPr>
      </w:pPr>
      <w:r w:rsidRPr="00B02E99">
        <w:rPr>
          <w:rFonts w:cstheme="minorHAnsi"/>
          <w:sz w:val="20"/>
        </w:rPr>
        <w:t>warstwa prezentacji - przeglądarka internetowa - za pośrednictwem której następuje właściwa obsługa systemu przez użytkownika końcowego.</w:t>
      </w:r>
    </w:p>
    <w:p w14:paraId="60201E98" w14:textId="33425964" w:rsidR="00B02E99" w:rsidRPr="00B02E99" w:rsidRDefault="00A2542E" w:rsidP="00865A53">
      <w:pPr>
        <w:pStyle w:val="Akapitzlist"/>
        <w:numPr>
          <w:ilvl w:val="0"/>
          <w:numId w:val="34"/>
        </w:numPr>
        <w:spacing w:line="276" w:lineRule="auto"/>
        <w:rPr>
          <w:rFonts w:cstheme="minorHAnsi"/>
          <w:sz w:val="20"/>
        </w:rPr>
      </w:pPr>
      <w:r>
        <w:rPr>
          <w:rFonts w:cstheme="minorHAnsi"/>
          <w:sz w:val="20"/>
        </w:rPr>
        <w:t>Platforma</w:t>
      </w:r>
      <w:r w:rsidR="00B02E99" w:rsidRPr="00B02E99">
        <w:rPr>
          <w:rFonts w:cstheme="minorHAnsi"/>
          <w:sz w:val="20"/>
        </w:rPr>
        <w:t xml:space="preserve"> musi pracować w wersji sieciowej z wykorzystaniem protokołu TCP/IP oraz być w pełni kompatybilny z sieciami TCP/IP.</w:t>
      </w:r>
    </w:p>
    <w:p w14:paraId="4B42A6E7" w14:textId="3FD39526" w:rsidR="00B02E99" w:rsidRPr="00B02E99" w:rsidRDefault="00B02E99" w:rsidP="00865A53">
      <w:pPr>
        <w:pStyle w:val="Akapitzlist"/>
        <w:numPr>
          <w:ilvl w:val="0"/>
          <w:numId w:val="34"/>
        </w:numPr>
        <w:spacing w:line="276" w:lineRule="auto"/>
        <w:rPr>
          <w:rFonts w:cstheme="minorHAnsi"/>
          <w:sz w:val="20"/>
        </w:rPr>
      </w:pPr>
      <w:r w:rsidRPr="00B02E99">
        <w:rPr>
          <w:rFonts w:cstheme="minorHAnsi"/>
          <w:sz w:val="20"/>
        </w:rPr>
        <w:t xml:space="preserve">Architektura </w:t>
      </w:r>
      <w:r w:rsidR="00A2542E">
        <w:rPr>
          <w:rFonts w:cstheme="minorHAnsi"/>
          <w:sz w:val="20"/>
        </w:rPr>
        <w:t>platformy</w:t>
      </w:r>
      <w:r w:rsidRPr="00B02E99">
        <w:rPr>
          <w:rFonts w:cstheme="minorHAnsi"/>
          <w:sz w:val="20"/>
        </w:rPr>
        <w:t xml:space="preserve"> powinna umożliwiać pracę jedno i wielostanowiskową, zapewniać jednokrotne wprowadzanie danych tak, aby były one dostępne dla wszystkich użytkowników.</w:t>
      </w:r>
    </w:p>
    <w:p w14:paraId="5709C528" w14:textId="30292D29" w:rsidR="00B02E99" w:rsidRPr="00B02E99" w:rsidRDefault="00A2542E" w:rsidP="00865A53">
      <w:pPr>
        <w:pStyle w:val="Akapitzlist"/>
        <w:numPr>
          <w:ilvl w:val="0"/>
          <w:numId w:val="34"/>
        </w:numPr>
        <w:spacing w:line="276" w:lineRule="auto"/>
        <w:rPr>
          <w:rFonts w:cstheme="minorHAnsi"/>
          <w:sz w:val="20"/>
        </w:rPr>
      </w:pPr>
      <w:r>
        <w:rPr>
          <w:rFonts w:cstheme="minorHAnsi"/>
          <w:sz w:val="20"/>
        </w:rPr>
        <w:t>Platforma</w:t>
      </w:r>
      <w:r w:rsidR="00B02E99" w:rsidRPr="00B02E99">
        <w:rPr>
          <w:rFonts w:cstheme="minorHAnsi"/>
          <w:sz w:val="20"/>
        </w:rPr>
        <w:t xml:space="preserve"> w zakresie wydruków musi wykorzystywać funkcjonalność systemu operacyjnego.</w:t>
      </w:r>
    </w:p>
    <w:p w14:paraId="2CDD762F" w14:textId="369412A7" w:rsidR="00B02E99" w:rsidRPr="00B02E99" w:rsidRDefault="00A2542E" w:rsidP="00865A53">
      <w:pPr>
        <w:pStyle w:val="Akapitzlist"/>
        <w:numPr>
          <w:ilvl w:val="0"/>
          <w:numId w:val="34"/>
        </w:numPr>
        <w:spacing w:line="276" w:lineRule="auto"/>
        <w:rPr>
          <w:rFonts w:cstheme="minorHAnsi"/>
          <w:sz w:val="20"/>
        </w:rPr>
      </w:pPr>
      <w:r>
        <w:rPr>
          <w:rFonts w:cstheme="minorHAnsi"/>
          <w:sz w:val="20"/>
        </w:rPr>
        <w:t>Platforma</w:t>
      </w:r>
      <w:r w:rsidR="00B02E99" w:rsidRPr="00B02E99">
        <w:rPr>
          <w:rFonts w:cstheme="minorHAnsi"/>
          <w:sz w:val="20"/>
        </w:rPr>
        <w:t xml:space="preserve"> </w:t>
      </w:r>
      <w:r w:rsidR="009E3D65" w:rsidRPr="00B02E99">
        <w:rPr>
          <w:rFonts w:cstheme="minorHAnsi"/>
          <w:sz w:val="20"/>
        </w:rPr>
        <w:t>powin</w:t>
      </w:r>
      <w:r w:rsidR="009E3D65">
        <w:rPr>
          <w:rFonts w:cstheme="minorHAnsi"/>
          <w:sz w:val="20"/>
        </w:rPr>
        <w:t>na</w:t>
      </w:r>
      <w:r w:rsidR="009E3D65" w:rsidRPr="00B02E99">
        <w:rPr>
          <w:rFonts w:cstheme="minorHAnsi"/>
          <w:sz w:val="20"/>
        </w:rPr>
        <w:t xml:space="preserve"> </w:t>
      </w:r>
      <w:r w:rsidR="00B02E99" w:rsidRPr="00B02E99">
        <w:rPr>
          <w:rFonts w:cstheme="minorHAnsi"/>
          <w:sz w:val="20"/>
        </w:rPr>
        <w:t>prawidłowo pracować na najnowszych wersjach przeglądarek.</w:t>
      </w:r>
    </w:p>
    <w:p w14:paraId="470BBD12" w14:textId="77777777" w:rsidR="00B02E99" w:rsidRPr="00B02E99" w:rsidRDefault="00B02E99" w:rsidP="00865A53">
      <w:pPr>
        <w:pStyle w:val="Akapitzlist"/>
        <w:numPr>
          <w:ilvl w:val="0"/>
          <w:numId w:val="34"/>
        </w:numPr>
        <w:spacing w:line="276" w:lineRule="auto"/>
        <w:rPr>
          <w:rFonts w:cstheme="minorHAnsi"/>
          <w:sz w:val="20"/>
        </w:rPr>
      </w:pPr>
      <w:r w:rsidRPr="00B02E99">
        <w:rPr>
          <w:rFonts w:cstheme="minorHAnsi"/>
          <w:sz w:val="20"/>
        </w:rPr>
        <w:t>Interfejs użytkownika (w tym administratora) powinien być w całości polskojęzyczny.</w:t>
      </w:r>
    </w:p>
    <w:p w14:paraId="286126C5" w14:textId="77777777" w:rsidR="00B02E99" w:rsidRPr="00B02E99" w:rsidRDefault="00B02E99" w:rsidP="00865A53">
      <w:pPr>
        <w:pStyle w:val="Akapitzlist"/>
        <w:numPr>
          <w:ilvl w:val="0"/>
          <w:numId w:val="34"/>
        </w:numPr>
        <w:spacing w:line="276" w:lineRule="auto"/>
        <w:rPr>
          <w:rFonts w:cstheme="minorHAnsi"/>
          <w:sz w:val="20"/>
        </w:rPr>
      </w:pPr>
      <w:r w:rsidRPr="00B02E99">
        <w:rPr>
          <w:rFonts w:cstheme="minorHAnsi"/>
          <w:sz w:val="20"/>
        </w:rPr>
        <w:t>Dokumentacja powinna zawierać opis funkcji programu, wyjaśniać zasady pracy z programem, oraz zawierać opisy przykładowych scenariuszy pracy.</w:t>
      </w:r>
    </w:p>
    <w:p w14:paraId="32191521" w14:textId="77777777" w:rsidR="00B02E99" w:rsidRPr="00B02E99" w:rsidRDefault="00B02E99" w:rsidP="00865A53">
      <w:pPr>
        <w:pStyle w:val="Akapitzlist"/>
        <w:numPr>
          <w:ilvl w:val="0"/>
          <w:numId w:val="34"/>
        </w:numPr>
        <w:spacing w:line="276" w:lineRule="auto"/>
        <w:rPr>
          <w:rFonts w:cstheme="minorHAnsi"/>
          <w:sz w:val="20"/>
        </w:rPr>
      </w:pPr>
      <w:r w:rsidRPr="00B02E99">
        <w:rPr>
          <w:rFonts w:cstheme="minorHAnsi"/>
          <w:sz w:val="20"/>
        </w:rPr>
        <w:t>Dokumentacja musi być dostępna z poziomu oprogramowania w postaci elektronicznej.</w:t>
      </w:r>
    </w:p>
    <w:p w14:paraId="074C6A5C" w14:textId="09C3846A" w:rsidR="00B02E99" w:rsidRPr="00B02E99" w:rsidRDefault="00A2542E" w:rsidP="00865A53">
      <w:pPr>
        <w:pStyle w:val="Akapitzlist"/>
        <w:numPr>
          <w:ilvl w:val="0"/>
          <w:numId w:val="34"/>
        </w:numPr>
        <w:spacing w:line="276" w:lineRule="auto"/>
        <w:rPr>
          <w:rFonts w:cstheme="minorHAnsi"/>
          <w:sz w:val="20"/>
        </w:rPr>
      </w:pPr>
      <w:r>
        <w:rPr>
          <w:rFonts w:cstheme="minorHAnsi"/>
          <w:sz w:val="20"/>
        </w:rPr>
        <w:t>Platforma</w:t>
      </w:r>
      <w:r w:rsidR="00B02E99" w:rsidRPr="00B02E99">
        <w:rPr>
          <w:rFonts w:cstheme="minorHAnsi"/>
          <w:sz w:val="20"/>
        </w:rPr>
        <w:t xml:space="preserve"> musi zapewniać weryfikację wprowadzanych danych w formularzach i kreatorach.</w:t>
      </w:r>
    </w:p>
    <w:p w14:paraId="7FD3FC80" w14:textId="797D3B70" w:rsidR="00B02E99" w:rsidRPr="00B02E99" w:rsidRDefault="00A2542E" w:rsidP="00865A53">
      <w:pPr>
        <w:pStyle w:val="Akapitzlist"/>
        <w:numPr>
          <w:ilvl w:val="0"/>
          <w:numId w:val="34"/>
        </w:numPr>
        <w:spacing w:line="276" w:lineRule="auto"/>
        <w:rPr>
          <w:rFonts w:cstheme="minorHAnsi"/>
          <w:sz w:val="20"/>
        </w:rPr>
      </w:pPr>
      <w:r>
        <w:rPr>
          <w:rFonts w:cstheme="minorHAnsi"/>
          <w:sz w:val="20"/>
        </w:rPr>
        <w:t>Platforma</w:t>
      </w:r>
      <w:r w:rsidRPr="00B02E99">
        <w:rPr>
          <w:rFonts w:cstheme="minorHAnsi"/>
          <w:sz w:val="20"/>
        </w:rPr>
        <w:t xml:space="preserve"> </w:t>
      </w:r>
      <w:r>
        <w:rPr>
          <w:rFonts w:cstheme="minorHAnsi"/>
          <w:sz w:val="20"/>
        </w:rPr>
        <w:t>musi zapewniać bezpieczeństwo</w:t>
      </w:r>
      <w:r w:rsidR="00B02E99" w:rsidRPr="00B02E99">
        <w:rPr>
          <w:rFonts w:cstheme="minorHAnsi"/>
          <w:sz w:val="20"/>
        </w:rPr>
        <w:t xml:space="preserve"> danych zarówno na poziomie danych wrażliwych jak i komunikacji sieciowej przy zastosowaniu bezpiecznych protokołów sieciowych.</w:t>
      </w:r>
    </w:p>
    <w:p w14:paraId="0D9A3276" w14:textId="3EEEC7DA" w:rsidR="00571C07" w:rsidRDefault="00A2542E" w:rsidP="00865A53">
      <w:pPr>
        <w:pStyle w:val="Akapitzlist"/>
        <w:numPr>
          <w:ilvl w:val="0"/>
          <w:numId w:val="34"/>
        </w:numPr>
        <w:spacing w:line="276" w:lineRule="auto"/>
        <w:rPr>
          <w:rFonts w:cstheme="minorHAnsi"/>
          <w:sz w:val="20"/>
        </w:rPr>
      </w:pPr>
      <w:r>
        <w:rPr>
          <w:rFonts w:cstheme="minorHAnsi"/>
          <w:sz w:val="20"/>
        </w:rPr>
        <w:t>Platforma</w:t>
      </w:r>
      <w:r w:rsidR="00B02E99" w:rsidRPr="00B02E99">
        <w:rPr>
          <w:rFonts w:cstheme="minorHAnsi"/>
          <w:sz w:val="20"/>
        </w:rPr>
        <w:t xml:space="preserve"> musi zapewniać możliwość utworzenia kopii zapasowej danych w dowolnym momencie.</w:t>
      </w:r>
    </w:p>
    <w:p w14:paraId="2491F0EE" w14:textId="7E80F6EE" w:rsidR="00DF1F38" w:rsidRPr="00FC19B4" w:rsidRDefault="00DF1F38" w:rsidP="00FC19B4">
      <w:pPr>
        <w:spacing w:line="276" w:lineRule="auto"/>
        <w:rPr>
          <w:rFonts w:cstheme="minorHAnsi"/>
          <w:sz w:val="20"/>
        </w:rPr>
      </w:pPr>
      <w:r w:rsidRPr="00FC19B4">
        <w:rPr>
          <w:rFonts w:cstheme="minorHAnsi"/>
          <w:sz w:val="20"/>
        </w:rPr>
        <w:lastRenderedPageBreak/>
        <w:t>Wykonawca dostarczy Zamawiającemu licencję na platformę EBOI zgodnie z wymogami określonymi w</w:t>
      </w:r>
      <w:r w:rsidR="00FC19B4" w:rsidRPr="00FC19B4">
        <w:rPr>
          <w:rFonts w:cstheme="minorHAnsi"/>
          <w:sz w:val="20"/>
        </w:rPr>
        <w:t> </w:t>
      </w:r>
      <w:r w:rsidRPr="00FC19B4">
        <w:rPr>
          <w:rFonts w:cstheme="minorHAnsi"/>
          <w:sz w:val="20"/>
        </w:rPr>
        <w:t>Ogólnych warunkach licencjonowania systemów informatycznych zawartych w niniejszym dokumencie, rozdz. III, pkt 4.</w:t>
      </w:r>
    </w:p>
    <w:p w14:paraId="6F8E97F4" w14:textId="77777777" w:rsidR="00571C07" w:rsidRDefault="00571C07" w:rsidP="00571C07"/>
    <w:p w14:paraId="4C686998" w14:textId="699C6EC7" w:rsidR="00571C07" w:rsidRPr="00A2542E" w:rsidRDefault="009E3D65" w:rsidP="00571C07">
      <w:pPr>
        <w:rPr>
          <w:sz w:val="20"/>
        </w:rPr>
      </w:pPr>
      <w:r>
        <w:rPr>
          <w:sz w:val="20"/>
        </w:rPr>
        <w:t xml:space="preserve">Dostawa </w:t>
      </w:r>
      <w:r w:rsidR="00DF1F38">
        <w:rPr>
          <w:sz w:val="20"/>
        </w:rPr>
        <w:t>i w</w:t>
      </w:r>
      <w:r w:rsidR="00A2542E" w:rsidRPr="00A2542E">
        <w:rPr>
          <w:sz w:val="20"/>
        </w:rPr>
        <w:t xml:space="preserve">drożenie platformy EBOI musi zostać </w:t>
      </w:r>
      <w:r w:rsidR="00DF1F38">
        <w:rPr>
          <w:sz w:val="20"/>
        </w:rPr>
        <w:t>przeprowadzona</w:t>
      </w:r>
      <w:r w:rsidR="00A2542E" w:rsidRPr="00A2542E">
        <w:rPr>
          <w:sz w:val="20"/>
        </w:rPr>
        <w:t xml:space="preserve"> zgodnie z </w:t>
      </w:r>
      <w:r w:rsidR="00DF1F38">
        <w:rPr>
          <w:sz w:val="20"/>
        </w:rPr>
        <w:t>ogólnymi warunkami realizacji zamówienia zawartymi w niniejszym dokumencie w rozdziale III.</w:t>
      </w:r>
    </w:p>
    <w:p w14:paraId="5CA7D318" w14:textId="77777777" w:rsidR="00571C07" w:rsidRDefault="00571C07" w:rsidP="00571C07"/>
    <w:p w14:paraId="2D5A289F" w14:textId="77777777" w:rsidR="00571C07" w:rsidRPr="00571C07" w:rsidRDefault="00571C07" w:rsidP="00571C07"/>
    <w:p w14:paraId="0F79A973" w14:textId="1C3A2451" w:rsidR="00571C07" w:rsidRDefault="001C5274" w:rsidP="00865A53">
      <w:pPr>
        <w:pStyle w:val="Nagwek2"/>
        <w:numPr>
          <w:ilvl w:val="0"/>
          <w:numId w:val="33"/>
        </w:numPr>
        <w:spacing w:line="276" w:lineRule="auto"/>
        <w:rPr>
          <w:sz w:val="20"/>
        </w:rPr>
      </w:pPr>
      <w:bookmarkStart w:id="88" w:name="_Toc488182159"/>
      <w:r>
        <w:rPr>
          <w:sz w:val="20"/>
        </w:rPr>
        <w:t>Wykonanie i</w:t>
      </w:r>
      <w:r w:rsidR="00571C07" w:rsidRPr="00571C07">
        <w:rPr>
          <w:sz w:val="20"/>
        </w:rPr>
        <w:t xml:space="preserve"> uruchomienie aktywnych formularzy</w:t>
      </w:r>
      <w:bookmarkEnd w:id="88"/>
    </w:p>
    <w:p w14:paraId="767EAD86" w14:textId="77777777" w:rsidR="001C5274" w:rsidRDefault="001C5274" w:rsidP="001C5274"/>
    <w:p w14:paraId="4CA5EF8B" w14:textId="668E668B" w:rsidR="001C5274" w:rsidRPr="001C5274" w:rsidRDefault="001C5274" w:rsidP="001C5274">
      <w:pPr>
        <w:ind w:firstLine="360"/>
        <w:rPr>
          <w:sz w:val="20"/>
        </w:rPr>
      </w:pPr>
      <w:r w:rsidRPr="001C5274">
        <w:rPr>
          <w:sz w:val="20"/>
        </w:rPr>
        <w:t>Zostanie utworzonych 15 usług w postaci aktywnych formularzy elektronicznych, dostępnych na Elektronicznej Platformie Usług Administracji Publicznej (</w:t>
      </w:r>
      <w:proofErr w:type="spellStart"/>
      <w:r w:rsidRPr="001C5274">
        <w:rPr>
          <w:sz w:val="20"/>
        </w:rPr>
        <w:t>ePUAP</w:t>
      </w:r>
      <w:proofErr w:type="spellEnd"/>
      <w:r w:rsidRPr="001C5274">
        <w:rPr>
          <w:sz w:val="20"/>
        </w:rPr>
        <w:t>), umożliwiających realizację spraw za pośrednictwem elektronicznej skrzynki podawczej na poziomie dwustronnej interakcji.</w:t>
      </w:r>
      <w:r>
        <w:rPr>
          <w:sz w:val="20"/>
        </w:rPr>
        <w:t xml:space="preserve"> </w:t>
      </w:r>
      <w:r w:rsidRPr="001C5274">
        <w:rPr>
          <w:sz w:val="20"/>
        </w:rPr>
        <w:t xml:space="preserve">Sprawy w katalogu procedur, oferowanych przez Urząd Miasta Bartoszyce, na platformie EBOI możliwe do zrealizowania za pośrednictwem Aktywnych Formularzy Elektronicznych zostaną rozszerzone o opis sposobu załatwienia sprawy online oraz odnośników do właściwego formularza na </w:t>
      </w:r>
      <w:proofErr w:type="spellStart"/>
      <w:r w:rsidRPr="001C5274">
        <w:rPr>
          <w:sz w:val="20"/>
        </w:rPr>
        <w:t>ePUAP</w:t>
      </w:r>
      <w:proofErr w:type="spellEnd"/>
      <w:r w:rsidRPr="001C5274">
        <w:rPr>
          <w:sz w:val="20"/>
        </w:rPr>
        <w:t>.</w:t>
      </w:r>
      <w:r>
        <w:rPr>
          <w:sz w:val="20"/>
        </w:rPr>
        <w:t xml:space="preserve"> </w:t>
      </w:r>
      <w:r w:rsidRPr="001C5274">
        <w:rPr>
          <w:sz w:val="20"/>
        </w:rPr>
        <w:t xml:space="preserve">Każdy z opublikowanych formularzy będzie zapewniać, w oparciu o możliwości udostępniane przez platformę </w:t>
      </w:r>
      <w:proofErr w:type="spellStart"/>
      <w:r w:rsidRPr="001C5274">
        <w:rPr>
          <w:sz w:val="20"/>
        </w:rPr>
        <w:t>ePUAP</w:t>
      </w:r>
      <w:proofErr w:type="spellEnd"/>
      <w:r w:rsidRPr="001C5274">
        <w:rPr>
          <w:sz w:val="20"/>
        </w:rPr>
        <w:t>, autouzupełnianie pól danymi petenta, kompletność i poprawność wprowadzonych danych.</w:t>
      </w:r>
    </w:p>
    <w:p w14:paraId="0000D6A4" w14:textId="77777777" w:rsidR="001C5274" w:rsidRDefault="001C5274" w:rsidP="001C5274">
      <w:pPr>
        <w:rPr>
          <w:sz w:val="20"/>
        </w:rPr>
      </w:pPr>
    </w:p>
    <w:p w14:paraId="7A6389B1" w14:textId="77777777" w:rsidR="001C5274" w:rsidRPr="001C5274" w:rsidRDefault="001C5274" w:rsidP="001C5274">
      <w:pPr>
        <w:rPr>
          <w:sz w:val="20"/>
        </w:rPr>
      </w:pPr>
      <w:r w:rsidRPr="001C5274">
        <w:rPr>
          <w:sz w:val="20"/>
        </w:rPr>
        <w:t>Katalog usług do realizacji za pomocą aktywnych formularzy elektronicznych:</w:t>
      </w:r>
    </w:p>
    <w:p w14:paraId="74D3DA9F" w14:textId="77777777" w:rsidR="001C5274" w:rsidRDefault="001C5274" w:rsidP="001C5274"/>
    <w:p w14:paraId="7C3FEA5E" w14:textId="77777777" w:rsidR="004B3172" w:rsidRPr="004B3172" w:rsidRDefault="004B3172" w:rsidP="00865A53">
      <w:pPr>
        <w:pStyle w:val="Akapitzlist"/>
        <w:numPr>
          <w:ilvl w:val="0"/>
          <w:numId w:val="36"/>
        </w:numPr>
        <w:spacing w:line="276" w:lineRule="auto"/>
        <w:rPr>
          <w:rFonts w:cstheme="minorHAnsi"/>
          <w:sz w:val="20"/>
        </w:rPr>
      </w:pPr>
      <w:r w:rsidRPr="004B3172">
        <w:rPr>
          <w:rFonts w:cstheme="minorHAnsi"/>
          <w:sz w:val="20"/>
        </w:rPr>
        <w:t>Usługa umożliwiająca złożenie wniosku o nadanie numeru porządkowego budynku.</w:t>
      </w:r>
    </w:p>
    <w:p w14:paraId="3B0F03E5" w14:textId="77777777" w:rsidR="004B3172" w:rsidRPr="004B3172" w:rsidRDefault="004B3172" w:rsidP="00865A53">
      <w:pPr>
        <w:pStyle w:val="Akapitzlist"/>
        <w:numPr>
          <w:ilvl w:val="0"/>
          <w:numId w:val="36"/>
        </w:numPr>
        <w:spacing w:line="276" w:lineRule="auto"/>
        <w:rPr>
          <w:rFonts w:cstheme="minorHAnsi"/>
          <w:sz w:val="20"/>
        </w:rPr>
      </w:pPr>
      <w:r w:rsidRPr="004B3172">
        <w:rPr>
          <w:rFonts w:cstheme="minorHAnsi"/>
          <w:sz w:val="20"/>
        </w:rPr>
        <w:t xml:space="preserve">Wypis i </w:t>
      </w:r>
      <w:proofErr w:type="spellStart"/>
      <w:r w:rsidRPr="004B3172">
        <w:rPr>
          <w:rFonts w:cstheme="minorHAnsi"/>
          <w:sz w:val="20"/>
        </w:rPr>
        <w:t>wyrys</w:t>
      </w:r>
      <w:proofErr w:type="spellEnd"/>
      <w:r w:rsidRPr="004B3172">
        <w:rPr>
          <w:rFonts w:cstheme="minorHAnsi"/>
          <w:sz w:val="20"/>
        </w:rPr>
        <w:t xml:space="preserve"> z miejscowego planu zagospodarowania przestrzennego.</w:t>
      </w:r>
    </w:p>
    <w:p w14:paraId="4A1549D3" w14:textId="77777777" w:rsidR="004B3172" w:rsidRPr="004B3172" w:rsidRDefault="004B3172" w:rsidP="00865A53">
      <w:pPr>
        <w:pStyle w:val="Akapitzlist"/>
        <w:numPr>
          <w:ilvl w:val="0"/>
          <w:numId w:val="36"/>
        </w:numPr>
        <w:spacing w:line="276" w:lineRule="auto"/>
        <w:rPr>
          <w:rFonts w:cstheme="minorHAnsi"/>
          <w:sz w:val="20"/>
        </w:rPr>
      </w:pPr>
      <w:r w:rsidRPr="004B3172">
        <w:rPr>
          <w:rFonts w:cstheme="minorHAnsi"/>
          <w:sz w:val="20"/>
        </w:rPr>
        <w:t>Zaświadczenie o przeznaczeniu terenu w miejscowym planie zagospodarowania przestrzennego oraz położeniu na obszarze rewitalizacji.</w:t>
      </w:r>
    </w:p>
    <w:p w14:paraId="2DBDF121" w14:textId="77777777" w:rsidR="004B3172" w:rsidRPr="004B3172" w:rsidRDefault="004B3172" w:rsidP="00865A53">
      <w:pPr>
        <w:pStyle w:val="Akapitzlist"/>
        <w:numPr>
          <w:ilvl w:val="0"/>
          <w:numId w:val="36"/>
        </w:numPr>
        <w:spacing w:line="276" w:lineRule="auto"/>
        <w:rPr>
          <w:rFonts w:cstheme="minorHAnsi"/>
          <w:sz w:val="20"/>
        </w:rPr>
      </w:pPr>
      <w:r w:rsidRPr="004B3172">
        <w:rPr>
          <w:rFonts w:cstheme="minorHAnsi"/>
          <w:sz w:val="20"/>
        </w:rPr>
        <w:t>Wydanie zaświadczenia w celu wykreślenia hipoteki</w:t>
      </w:r>
    </w:p>
    <w:p w14:paraId="6AD851C8" w14:textId="77777777" w:rsidR="004B3172" w:rsidRPr="004B3172" w:rsidRDefault="004B3172" w:rsidP="00865A53">
      <w:pPr>
        <w:pStyle w:val="Akapitzlist"/>
        <w:numPr>
          <w:ilvl w:val="0"/>
          <w:numId w:val="36"/>
        </w:numPr>
        <w:spacing w:line="276" w:lineRule="auto"/>
        <w:rPr>
          <w:rFonts w:cstheme="minorHAnsi"/>
          <w:sz w:val="20"/>
        </w:rPr>
      </w:pPr>
      <w:r w:rsidRPr="004B3172">
        <w:rPr>
          <w:rFonts w:cstheme="minorHAnsi"/>
          <w:sz w:val="20"/>
        </w:rPr>
        <w:t>Zezwolenie na przeprowadzenie imprezy masowej.</w:t>
      </w:r>
    </w:p>
    <w:p w14:paraId="07C65AD9" w14:textId="77777777" w:rsidR="004B3172" w:rsidRPr="004B3172" w:rsidRDefault="004B3172" w:rsidP="00865A53">
      <w:pPr>
        <w:pStyle w:val="Akapitzlist"/>
        <w:numPr>
          <w:ilvl w:val="0"/>
          <w:numId w:val="36"/>
        </w:numPr>
        <w:spacing w:line="276" w:lineRule="auto"/>
        <w:rPr>
          <w:rFonts w:cstheme="minorHAnsi"/>
          <w:sz w:val="20"/>
        </w:rPr>
      </w:pPr>
      <w:r w:rsidRPr="004B3172">
        <w:rPr>
          <w:rFonts w:cstheme="minorHAnsi"/>
          <w:sz w:val="20"/>
        </w:rPr>
        <w:t>Zezwolenie na przeprowadzenie imprezy rekreacyjnej, sportowej lub kulturalnej.</w:t>
      </w:r>
    </w:p>
    <w:p w14:paraId="5F97ED9A" w14:textId="77777777" w:rsidR="004B3172" w:rsidRPr="004B3172" w:rsidRDefault="004B3172" w:rsidP="00865A53">
      <w:pPr>
        <w:pStyle w:val="Akapitzlist"/>
        <w:numPr>
          <w:ilvl w:val="0"/>
          <w:numId w:val="36"/>
        </w:numPr>
        <w:spacing w:line="276" w:lineRule="auto"/>
        <w:rPr>
          <w:rFonts w:cstheme="minorHAnsi"/>
          <w:sz w:val="20"/>
        </w:rPr>
      </w:pPr>
      <w:r w:rsidRPr="004B3172">
        <w:rPr>
          <w:rFonts w:cstheme="minorHAnsi"/>
          <w:sz w:val="20"/>
        </w:rPr>
        <w:t>Przyznanie Patronatu Burmistrza Miasta Bartoszyce.</w:t>
      </w:r>
    </w:p>
    <w:p w14:paraId="628324AE" w14:textId="1C47BF2B" w:rsidR="004B3172" w:rsidRPr="004B3172" w:rsidRDefault="004B3172" w:rsidP="00865A53">
      <w:pPr>
        <w:pStyle w:val="Akapitzlist"/>
        <w:numPr>
          <w:ilvl w:val="0"/>
          <w:numId w:val="36"/>
        </w:numPr>
        <w:spacing w:line="276" w:lineRule="auto"/>
        <w:rPr>
          <w:rFonts w:cstheme="minorHAnsi"/>
          <w:sz w:val="20"/>
        </w:rPr>
      </w:pPr>
      <w:r w:rsidRPr="004B3172">
        <w:rPr>
          <w:rFonts w:cstheme="minorHAnsi"/>
          <w:sz w:val="20"/>
        </w:rPr>
        <w:t>Wydawanie materiałów i wydawnictw promocyjno-informacyjnych</w:t>
      </w:r>
      <w:r>
        <w:rPr>
          <w:rFonts w:cstheme="minorHAnsi"/>
          <w:sz w:val="20"/>
        </w:rPr>
        <w:t>.</w:t>
      </w:r>
    </w:p>
    <w:p w14:paraId="5C230B17" w14:textId="77777777" w:rsidR="004B3172" w:rsidRPr="004B3172" w:rsidRDefault="004B3172" w:rsidP="00865A53">
      <w:pPr>
        <w:pStyle w:val="Akapitzlist"/>
        <w:numPr>
          <w:ilvl w:val="0"/>
          <w:numId w:val="36"/>
        </w:numPr>
        <w:spacing w:line="276" w:lineRule="auto"/>
        <w:rPr>
          <w:rFonts w:cstheme="minorHAnsi"/>
          <w:sz w:val="20"/>
        </w:rPr>
      </w:pPr>
      <w:r w:rsidRPr="004B3172">
        <w:rPr>
          <w:rFonts w:cstheme="minorHAnsi"/>
          <w:sz w:val="20"/>
        </w:rPr>
        <w:t>Zawiadomienie o organizacji zgromadzenia publicznego.</w:t>
      </w:r>
    </w:p>
    <w:p w14:paraId="476D5011" w14:textId="2E73671E" w:rsidR="004B3172" w:rsidRPr="004B3172" w:rsidRDefault="004B3172" w:rsidP="00865A53">
      <w:pPr>
        <w:pStyle w:val="Akapitzlist"/>
        <w:numPr>
          <w:ilvl w:val="0"/>
          <w:numId w:val="36"/>
        </w:numPr>
        <w:spacing w:line="276" w:lineRule="auto"/>
        <w:rPr>
          <w:rFonts w:cstheme="minorHAnsi"/>
          <w:sz w:val="20"/>
        </w:rPr>
      </w:pPr>
      <w:r w:rsidRPr="004B3172">
        <w:rPr>
          <w:rFonts w:cstheme="minorHAnsi"/>
          <w:sz w:val="20"/>
        </w:rPr>
        <w:t>Wniosek o zwrot lub przerachowanie nadpłat w opłatach i podatkach</w:t>
      </w:r>
      <w:r>
        <w:rPr>
          <w:rFonts w:cstheme="minorHAnsi"/>
          <w:sz w:val="20"/>
        </w:rPr>
        <w:t>.</w:t>
      </w:r>
    </w:p>
    <w:p w14:paraId="47A5666E" w14:textId="615FACC2" w:rsidR="004B3172" w:rsidRPr="004B3172" w:rsidRDefault="004B3172" w:rsidP="00865A53">
      <w:pPr>
        <w:pStyle w:val="Akapitzlist"/>
        <w:numPr>
          <w:ilvl w:val="0"/>
          <w:numId w:val="36"/>
        </w:numPr>
        <w:spacing w:line="276" w:lineRule="auto"/>
        <w:rPr>
          <w:rFonts w:cstheme="minorHAnsi"/>
          <w:sz w:val="20"/>
        </w:rPr>
      </w:pPr>
      <w:r w:rsidRPr="004B3172">
        <w:rPr>
          <w:rFonts w:cstheme="minorHAnsi"/>
          <w:sz w:val="20"/>
        </w:rPr>
        <w:t>Informacja o nieruchomościach i obiektach budowlanych w sprawie podatku od nieruchomości</w:t>
      </w:r>
      <w:r>
        <w:rPr>
          <w:rFonts w:cstheme="minorHAnsi"/>
          <w:sz w:val="20"/>
        </w:rPr>
        <w:t>.</w:t>
      </w:r>
    </w:p>
    <w:p w14:paraId="2F576407" w14:textId="252040B9" w:rsidR="004B3172" w:rsidRPr="004B3172" w:rsidRDefault="004B3172" w:rsidP="00865A53">
      <w:pPr>
        <w:pStyle w:val="Akapitzlist"/>
        <w:numPr>
          <w:ilvl w:val="0"/>
          <w:numId w:val="36"/>
        </w:numPr>
        <w:spacing w:line="276" w:lineRule="auto"/>
        <w:rPr>
          <w:rFonts w:cstheme="minorHAnsi"/>
          <w:sz w:val="20"/>
        </w:rPr>
      </w:pPr>
      <w:r w:rsidRPr="004B3172">
        <w:rPr>
          <w:rFonts w:cstheme="minorHAnsi"/>
          <w:sz w:val="20"/>
        </w:rPr>
        <w:t>Informacja o gruntach w sprawie podatku rolnego</w:t>
      </w:r>
      <w:r>
        <w:rPr>
          <w:rFonts w:cstheme="minorHAnsi"/>
          <w:sz w:val="20"/>
        </w:rPr>
        <w:t>.</w:t>
      </w:r>
    </w:p>
    <w:p w14:paraId="46A520C2" w14:textId="77777777" w:rsidR="004B3172" w:rsidRPr="004B3172" w:rsidRDefault="004B3172" w:rsidP="00865A53">
      <w:pPr>
        <w:pStyle w:val="Akapitzlist"/>
        <w:numPr>
          <w:ilvl w:val="0"/>
          <w:numId w:val="36"/>
        </w:numPr>
        <w:spacing w:line="276" w:lineRule="auto"/>
        <w:rPr>
          <w:rFonts w:cstheme="minorHAnsi"/>
          <w:sz w:val="20"/>
        </w:rPr>
      </w:pPr>
      <w:r w:rsidRPr="004B3172">
        <w:rPr>
          <w:rFonts w:cstheme="minorHAnsi"/>
          <w:sz w:val="20"/>
        </w:rPr>
        <w:t>Informacja o lasach w sprawie podatku leśnego.</w:t>
      </w:r>
    </w:p>
    <w:p w14:paraId="47E67F81" w14:textId="7072BBCE" w:rsidR="004B3172" w:rsidRPr="004B3172" w:rsidRDefault="004B3172" w:rsidP="00865A53">
      <w:pPr>
        <w:pStyle w:val="Akapitzlist"/>
        <w:numPr>
          <w:ilvl w:val="0"/>
          <w:numId w:val="36"/>
        </w:numPr>
        <w:spacing w:line="276" w:lineRule="auto"/>
        <w:rPr>
          <w:rFonts w:cstheme="minorHAnsi"/>
          <w:sz w:val="20"/>
        </w:rPr>
      </w:pPr>
      <w:r w:rsidRPr="004B3172">
        <w:rPr>
          <w:rFonts w:cstheme="minorHAnsi"/>
          <w:sz w:val="20"/>
        </w:rPr>
        <w:t>Wniosek o zwrot opłaty skarbowej</w:t>
      </w:r>
      <w:r>
        <w:rPr>
          <w:rFonts w:cstheme="minorHAnsi"/>
          <w:sz w:val="20"/>
        </w:rPr>
        <w:t>.</w:t>
      </w:r>
    </w:p>
    <w:p w14:paraId="70B64736" w14:textId="4529D239" w:rsidR="004B3172" w:rsidRPr="004B3172" w:rsidRDefault="004B3172" w:rsidP="00865A53">
      <w:pPr>
        <w:pStyle w:val="Akapitzlist"/>
        <w:numPr>
          <w:ilvl w:val="0"/>
          <w:numId w:val="36"/>
        </w:numPr>
        <w:spacing w:line="276" w:lineRule="auto"/>
        <w:rPr>
          <w:rFonts w:cstheme="minorHAnsi"/>
          <w:sz w:val="20"/>
        </w:rPr>
      </w:pPr>
      <w:r w:rsidRPr="004B3172">
        <w:rPr>
          <w:rFonts w:cstheme="minorHAnsi"/>
          <w:sz w:val="20"/>
        </w:rPr>
        <w:t>Wniosek o zwrot mylnej wpłaty</w:t>
      </w:r>
      <w:r>
        <w:rPr>
          <w:rFonts w:cstheme="minorHAnsi"/>
          <w:sz w:val="20"/>
        </w:rPr>
        <w:t>.</w:t>
      </w:r>
    </w:p>
    <w:p w14:paraId="7E770A28" w14:textId="77777777" w:rsidR="001C5274" w:rsidRDefault="001C5274" w:rsidP="001C5274"/>
    <w:p w14:paraId="37CD9F3C" w14:textId="6D3C67BD" w:rsidR="001C5274" w:rsidRPr="004B3172" w:rsidRDefault="004B3172" w:rsidP="001C5274">
      <w:pPr>
        <w:rPr>
          <w:sz w:val="20"/>
        </w:rPr>
      </w:pPr>
      <w:r w:rsidRPr="004B3172">
        <w:rPr>
          <w:sz w:val="20"/>
        </w:rPr>
        <w:t xml:space="preserve">Wykonanie formularzy zostanie zrealizowane zgodnie z </w:t>
      </w:r>
      <w:r w:rsidR="00587BDB">
        <w:rPr>
          <w:sz w:val="20"/>
        </w:rPr>
        <w:t xml:space="preserve">ogólnymi wymogami </w:t>
      </w:r>
      <w:r w:rsidR="00587BDB" w:rsidRPr="003F0D10">
        <w:rPr>
          <w:sz w:val="20"/>
        </w:rPr>
        <w:t xml:space="preserve">w zakresie tworzenia formularzy </w:t>
      </w:r>
      <w:proofErr w:type="spellStart"/>
      <w:r w:rsidR="00587BDB" w:rsidRPr="003F0D10">
        <w:rPr>
          <w:sz w:val="20"/>
        </w:rPr>
        <w:t>ePUAP</w:t>
      </w:r>
      <w:proofErr w:type="spellEnd"/>
      <w:r w:rsidR="00587BDB">
        <w:rPr>
          <w:sz w:val="20"/>
        </w:rPr>
        <w:t xml:space="preserve"> określonymi  w rodz. III,  pkt </w:t>
      </w:r>
      <w:r w:rsidR="000707A7">
        <w:rPr>
          <w:sz w:val="20"/>
        </w:rPr>
        <w:t>6 niniejszego dokumentu.</w:t>
      </w:r>
    </w:p>
    <w:p w14:paraId="6662A0A1" w14:textId="77777777" w:rsidR="001C5274" w:rsidRDefault="001C5274" w:rsidP="001C5274"/>
    <w:p w14:paraId="0A08651C" w14:textId="77777777" w:rsidR="001C5274" w:rsidRDefault="001C5274" w:rsidP="001C5274"/>
    <w:p w14:paraId="7F1BA914" w14:textId="77777777" w:rsidR="001C5274" w:rsidRPr="001C5274" w:rsidRDefault="001C5274" w:rsidP="001C5274"/>
    <w:p w14:paraId="4966536E" w14:textId="0ECD2EE5" w:rsidR="00571C07" w:rsidRDefault="00571C07" w:rsidP="00865A53">
      <w:pPr>
        <w:pStyle w:val="Nagwek2"/>
        <w:numPr>
          <w:ilvl w:val="0"/>
          <w:numId w:val="33"/>
        </w:numPr>
        <w:spacing w:line="276" w:lineRule="auto"/>
        <w:rPr>
          <w:sz w:val="20"/>
        </w:rPr>
      </w:pPr>
      <w:bookmarkStart w:id="89" w:name="_Toc488182160"/>
      <w:r w:rsidRPr="00571C07">
        <w:rPr>
          <w:sz w:val="20"/>
        </w:rPr>
        <w:t>Utworzenie i wdrożenie mechanizmu płatności on-line</w:t>
      </w:r>
      <w:bookmarkEnd w:id="89"/>
    </w:p>
    <w:p w14:paraId="62987826" w14:textId="77777777" w:rsidR="000707A7" w:rsidRDefault="000707A7" w:rsidP="000707A7"/>
    <w:p w14:paraId="54AAC8C0" w14:textId="089475AE" w:rsidR="000707A7" w:rsidRPr="000707A7" w:rsidRDefault="000707A7" w:rsidP="00BC2431">
      <w:pPr>
        <w:ind w:firstLine="360"/>
        <w:rPr>
          <w:sz w:val="20"/>
        </w:rPr>
      </w:pPr>
      <w:r>
        <w:rPr>
          <w:sz w:val="20"/>
        </w:rPr>
        <w:t>W ramach usługi zostanie utworzony i zaimplementowany na platformie EBOI s</w:t>
      </w:r>
      <w:r w:rsidRPr="000707A7">
        <w:rPr>
          <w:sz w:val="20"/>
        </w:rPr>
        <w:t>ystem umożliwiający interesantom prowadzenie rozliczeń finansowych z Urzędem za pośrednictwem przelewów online.</w:t>
      </w:r>
      <w:r>
        <w:rPr>
          <w:sz w:val="20"/>
        </w:rPr>
        <w:t xml:space="preserve"> Klient</w:t>
      </w:r>
      <w:r w:rsidRPr="000707A7">
        <w:rPr>
          <w:sz w:val="20"/>
        </w:rPr>
        <w:t xml:space="preserve"> zainteresowany rozliczeniami elektronicznymi będzie mógł założyć konto w systemie wykorzystując do uwierzytelnienia profil zaufany </w:t>
      </w:r>
      <w:proofErr w:type="spellStart"/>
      <w:r w:rsidRPr="000707A7">
        <w:rPr>
          <w:sz w:val="20"/>
        </w:rPr>
        <w:t>ePUAP</w:t>
      </w:r>
      <w:proofErr w:type="spellEnd"/>
      <w:r w:rsidRPr="000707A7">
        <w:rPr>
          <w:sz w:val="20"/>
        </w:rPr>
        <w:t>.</w:t>
      </w:r>
      <w:r w:rsidR="00BC2431">
        <w:rPr>
          <w:sz w:val="20"/>
        </w:rPr>
        <w:t xml:space="preserve"> </w:t>
      </w:r>
      <w:r w:rsidRPr="000707A7">
        <w:rPr>
          <w:sz w:val="20"/>
        </w:rPr>
        <w:t>Klienci Urzędu posiadający konto w systemie będą z wyprzedzeniem powiadamiani, za pomocą usługi sms lub email, o zbliżającym się terminie opłacenia należności dotyczących m.in. podatku od nieruchomości, środków transportowych, czynszu dzierżawnego, opłaty za gospodarowanie odpadami, itp.</w:t>
      </w:r>
    </w:p>
    <w:p w14:paraId="36E43E4C" w14:textId="59F9CEF9" w:rsidR="000707A7" w:rsidRPr="000707A7" w:rsidRDefault="000707A7" w:rsidP="000707A7">
      <w:pPr>
        <w:rPr>
          <w:sz w:val="20"/>
        </w:rPr>
      </w:pPr>
      <w:r w:rsidRPr="000707A7">
        <w:rPr>
          <w:sz w:val="20"/>
        </w:rPr>
        <w:t>Za pomocą funkcjonalnoś</w:t>
      </w:r>
      <w:r w:rsidR="00BC2431">
        <w:rPr>
          <w:sz w:val="20"/>
        </w:rPr>
        <w:t>ci zaimplementowanych w platformie EBOI</w:t>
      </w:r>
      <w:r w:rsidRPr="000707A7">
        <w:rPr>
          <w:sz w:val="20"/>
        </w:rPr>
        <w:t xml:space="preserve"> będzie można:</w:t>
      </w:r>
    </w:p>
    <w:p w14:paraId="6D36CD90" w14:textId="77777777" w:rsidR="000707A7" w:rsidRPr="00BC2431" w:rsidRDefault="000707A7" w:rsidP="00865A53">
      <w:pPr>
        <w:pStyle w:val="Akapitzlist"/>
        <w:numPr>
          <w:ilvl w:val="0"/>
          <w:numId w:val="37"/>
        </w:numPr>
        <w:spacing w:line="276" w:lineRule="auto"/>
        <w:rPr>
          <w:rFonts w:cstheme="minorHAnsi"/>
          <w:sz w:val="20"/>
        </w:rPr>
      </w:pPr>
      <w:r w:rsidRPr="00BC2431">
        <w:rPr>
          <w:rFonts w:cstheme="minorHAnsi"/>
          <w:sz w:val="20"/>
        </w:rPr>
        <w:t>sprawdzić saldo rozliczeń z Urzędem,</w:t>
      </w:r>
    </w:p>
    <w:p w14:paraId="6A78F2FD" w14:textId="77777777" w:rsidR="000707A7" w:rsidRPr="00BC2431" w:rsidRDefault="000707A7" w:rsidP="00865A53">
      <w:pPr>
        <w:pStyle w:val="Akapitzlist"/>
        <w:numPr>
          <w:ilvl w:val="0"/>
          <w:numId w:val="37"/>
        </w:numPr>
        <w:spacing w:line="276" w:lineRule="auto"/>
        <w:rPr>
          <w:rFonts w:cstheme="minorHAnsi"/>
          <w:sz w:val="20"/>
        </w:rPr>
      </w:pPr>
      <w:r w:rsidRPr="00BC2431">
        <w:rPr>
          <w:rFonts w:cstheme="minorHAnsi"/>
          <w:sz w:val="20"/>
        </w:rPr>
        <w:t>zarządzać bieżącymi zobowiązaniami wobec Urzędu:</w:t>
      </w:r>
    </w:p>
    <w:p w14:paraId="3D0EC07B" w14:textId="77777777" w:rsidR="000707A7" w:rsidRPr="00BC2431" w:rsidRDefault="000707A7" w:rsidP="00865A53">
      <w:pPr>
        <w:pStyle w:val="Akapitzlist"/>
        <w:numPr>
          <w:ilvl w:val="1"/>
          <w:numId w:val="37"/>
        </w:numPr>
        <w:spacing w:line="276" w:lineRule="auto"/>
        <w:rPr>
          <w:rFonts w:cstheme="minorHAnsi"/>
          <w:sz w:val="20"/>
        </w:rPr>
      </w:pPr>
      <w:r w:rsidRPr="00BC2431">
        <w:rPr>
          <w:rFonts w:cstheme="minorHAnsi"/>
          <w:sz w:val="20"/>
        </w:rPr>
        <w:t>podgląd szczegółów należności,</w:t>
      </w:r>
    </w:p>
    <w:p w14:paraId="79FB1016" w14:textId="3152A787" w:rsidR="000707A7" w:rsidRPr="00BC2431" w:rsidRDefault="000707A7" w:rsidP="00865A53">
      <w:pPr>
        <w:pStyle w:val="Akapitzlist"/>
        <w:numPr>
          <w:ilvl w:val="1"/>
          <w:numId w:val="37"/>
        </w:numPr>
        <w:spacing w:line="276" w:lineRule="auto"/>
        <w:rPr>
          <w:rFonts w:cstheme="minorHAnsi"/>
          <w:sz w:val="20"/>
        </w:rPr>
      </w:pPr>
      <w:r w:rsidRPr="00BC2431">
        <w:rPr>
          <w:rFonts w:cstheme="minorHAnsi"/>
          <w:sz w:val="20"/>
        </w:rPr>
        <w:t xml:space="preserve">dokonanie płatności za pomocą przelewów </w:t>
      </w:r>
      <w:r w:rsidR="009E3D65">
        <w:rPr>
          <w:rFonts w:cstheme="minorHAnsi"/>
          <w:sz w:val="20"/>
        </w:rPr>
        <w:t>online</w:t>
      </w:r>
      <w:r w:rsidRPr="00BC2431">
        <w:rPr>
          <w:rFonts w:cstheme="minorHAnsi"/>
          <w:sz w:val="20"/>
        </w:rPr>
        <w:t>,</w:t>
      </w:r>
    </w:p>
    <w:p w14:paraId="2FA5214A" w14:textId="77777777" w:rsidR="000707A7" w:rsidRPr="00BC2431" w:rsidRDefault="000707A7" w:rsidP="00865A53">
      <w:pPr>
        <w:pStyle w:val="Akapitzlist"/>
        <w:numPr>
          <w:ilvl w:val="0"/>
          <w:numId w:val="37"/>
        </w:numPr>
        <w:spacing w:line="276" w:lineRule="auto"/>
        <w:rPr>
          <w:rFonts w:cstheme="minorHAnsi"/>
          <w:sz w:val="20"/>
        </w:rPr>
      </w:pPr>
      <w:r w:rsidRPr="00BC2431">
        <w:rPr>
          <w:rFonts w:cstheme="minorHAnsi"/>
          <w:sz w:val="20"/>
        </w:rPr>
        <w:t>zdefiniować i rozliczyć nową, jednorazową płatność,</w:t>
      </w:r>
    </w:p>
    <w:p w14:paraId="6CFAF31D" w14:textId="77777777" w:rsidR="000707A7" w:rsidRPr="00BC2431" w:rsidRDefault="000707A7" w:rsidP="00865A53">
      <w:pPr>
        <w:pStyle w:val="Akapitzlist"/>
        <w:numPr>
          <w:ilvl w:val="0"/>
          <w:numId w:val="37"/>
        </w:numPr>
        <w:spacing w:line="276" w:lineRule="auto"/>
        <w:rPr>
          <w:rFonts w:cstheme="minorHAnsi"/>
          <w:sz w:val="20"/>
        </w:rPr>
      </w:pPr>
      <w:r w:rsidRPr="00BC2431">
        <w:rPr>
          <w:rFonts w:cstheme="minorHAnsi"/>
          <w:sz w:val="20"/>
        </w:rPr>
        <w:t>przeglądać historię rozliczeń z Urzędem,</w:t>
      </w:r>
    </w:p>
    <w:p w14:paraId="724D9A91" w14:textId="77777777" w:rsidR="000707A7" w:rsidRPr="00BC2431" w:rsidRDefault="000707A7" w:rsidP="00865A53">
      <w:pPr>
        <w:pStyle w:val="Akapitzlist"/>
        <w:numPr>
          <w:ilvl w:val="0"/>
          <w:numId w:val="37"/>
        </w:numPr>
        <w:spacing w:line="276" w:lineRule="auto"/>
        <w:rPr>
          <w:rFonts w:cstheme="minorHAnsi"/>
          <w:sz w:val="20"/>
        </w:rPr>
      </w:pPr>
      <w:r w:rsidRPr="00BC2431">
        <w:rPr>
          <w:rFonts w:cstheme="minorHAnsi"/>
          <w:sz w:val="20"/>
        </w:rPr>
        <w:t>edytować dane konta poprzez:</w:t>
      </w:r>
    </w:p>
    <w:p w14:paraId="262F9068" w14:textId="77777777" w:rsidR="000707A7" w:rsidRPr="00BC2431" w:rsidRDefault="000707A7" w:rsidP="00865A53">
      <w:pPr>
        <w:pStyle w:val="Akapitzlist"/>
        <w:numPr>
          <w:ilvl w:val="1"/>
          <w:numId w:val="37"/>
        </w:numPr>
        <w:spacing w:line="276" w:lineRule="auto"/>
        <w:rPr>
          <w:rFonts w:cstheme="minorHAnsi"/>
          <w:sz w:val="20"/>
        </w:rPr>
      </w:pPr>
      <w:r w:rsidRPr="00BC2431">
        <w:rPr>
          <w:rFonts w:cstheme="minorHAnsi"/>
          <w:sz w:val="20"/>
        </w:rPr>
        <w:lastRenderedPageBreak/>
        <w:t>zmianę danych osobowych,</w:t>
      </w:r>
    </w:p>
    <w:p w14:paraId="44312938" w14:textId="77777777" w:rsidR="00BC2431" w:rsidRDefault="000707A7" w:rsidP="00865A53">
      <w:pPr>
        <w:pStyle w:val="Akapitzlist"/>
        <w:numPr>
          <w:ilvl w:val="1"/>
          <w:numId w:val="37"/>
        </w:numPr>
        <w:spacing w:line="276" w:lineRule="auto"/>
        <w:rPr>
          <w:rFonts w:cstheme="minorHAnsi"/>
          <w:sz w:val="20"/>
        </w:rPr>
      </w:pPr>
      <w:r w:rsidRPr="00BC2431">
        <w:rPr>
          <w:rFonts w:cstheme="minorHAnsi"/>
          <w:sz w:val="20"/>
        </w:rPr>
        <w:t>zmianę parametrów dotyczących powiadomień o płatnościach,</w:t>
      </w:r>
    </w:p>
    <w:p w14:paraId="6B37C43A" w14:textId="3AE56A6D" w:rsidR="000707A7" w:rsidRPr="00BC2431" w:rsidRDefault="000707A7" w:rsidP="00865A53">
      <w:pPr>
        <w:pStyle w:val="Akapitzlist"/>
        <w:numPr>
          <w:ilvl w:val="1"/>
          <w:numId w:val="37"/>
        </w:numPr>
        <w:spacing w:line="276" w:lineRule="auto"/>
        <w:rPr>
          <w:rFonts w:cstheme="minorHAnsi"/>
          <w:sz w:val="20"/>
        </w:rPr>
      </w:pPr>
      <w:r w:rsidRPr="00BC2431">
        <w:rPr>
          <w:sz w:val="20"/>
        </w:rPr>
        <w:t>zapisanie się do dodatkowych grup subskrybujących powiadomienia miejskie dotyczące m.in.:</w:t>
      </w:r>
      <w:r w:rsidR="00BC2431">
        <w:rPr>
          <w:sz w:val="20"/>
        </w:rPr>
        <w:t xml:space="preserve"> </w:t>
      </w:r>
      <w:r w:rsidRPr="00BC2431">
        <w:rPr>
          <w:sz w:val="20"/>
        </w:rPr>
        <w:t>aktualnych wydarzeń kulturalnych, sportowych, itp., komunikatów z zakresu obrony cywilnej,</w:t>
      </w:r>
      <w:r w:rsidR="00BC2431">
        <w:rPr>
          <w:sz w:val="20"/>
        </w:rPr>
        <w:t xml:space="preserve"> </w:t>
      </w:r>
      <w:r w:rsidRPr="00BC2431">
        <w:rPr>
          <w:sz w:val="20"/>
        </w:rPr>
        <w:t>zmian w</w:t>
      </w:r>
      <w:r w:rsidR="00FC19B4">
        <w:rPr>
          <w:sz w:val="20"/>
        </w:rPr>
        <w:t> </w:t>
      </w:r>
      <w:r w:rsidRPr="00BC2431">
        <w:rPr>
          <w:sz w:val="20"/>
        </w:rPr>
        <w:t>organizacji ruchu,</w:t>
      </w:r>
      <w:r w:rsidR="00BC2431">
        <w:rPr>
          <w:sz w:val="20"/>
        </w:rPr>
        <w:t xml:space="preserve"> </w:t>
      </w:r>
      <w:r w:rsidRPr="00BC2431">
        <w:rPr>
          <w:sz w:val="20"/>
        </w:rPr>
        <w:t>innych , definiowanych przez administratorów systemu.</w:t>
      </w:r>
    </w:p>
    <w:p w14:paraId="2A4A3B21" w14:textId="77777777" w:rsidR="00D15C0A" w:rsidRDefault="00D15C0A" w:rsidP="000707A7">
      <w:pPr>
        <w:rPr>
          <w:rFonts w:cstheme="minorHAnsi"/>
          <w:b/>
          <w:sz w:val="20"/>
        </w:rPr>
      </w:pPr>
    </w:p>
    <w:p w14:paraId="36F15EA9" w14:textId="192A04E2" w:rsidR="000707A7" w:rsidRDefault="00D15C0A" w:rsidP="000707A7">
      <w:r w:rsidRPr="00B02E99">
        <w:rPr>
          <w:rFonts w:cstheme="minorHAnsi"/>
          <w:b/>
          <w:sz w:val="20"/>
        </w:rPr>
        <w:t>Wymagania funkcjonalne</w:t>
      </w:r>
      <w:r>
        <w:rPr>
          <w:rFonts w:cstheme="minorHAnsi"/>
          <w:b/>
          <w:sz w:val="20"/>
        </w:rPr>
        <w:t xml:space="preserve"> systemu płatności online</w:t>
      </w:r>
      <w:r w:rsidRPr="00B02E99">
        <w:rPr>
          <w:rFonts w:cstheme="minorHAnsi"/>
          <w:b/>
          <w:sz w:val="20"/>
        </w:rPr>
        <w:t>:</w:t>
      </w:r>
    </w:p>
    <w:p w14:paraId="561E5805" w14:textId="3694BBB3" w:rsidR="00D15C0A" w:rsidRPr="00B02E99" w:rsidRDefault="00D15C0A" w:rsidP="00865A53">
      <w:pPr>
        <w:pStyle w:val="Akapitzlist"/>
        <w:numPr>
          <w:ilvl w:val="0"/>
          <w:numId w:val="38"/>
        </w:numPr>
        <w:spacing w:line="276" w:lineRule="auto"/>
        <w:rPr>
          <w:rFonts w:cstheme="minorHAnsi"/>
          <w:sz w:val="20"/>
        </w:rPr>
      </w:pPr>
      <w:r w:rsidRPr="00B02E99">
        <w:rPr>
          <w:rFonts w:cstheme="minorHAnsi"/>
          <w:sz w:val="20"/>
        </w:rPr>
        <w:t>Po zalogowaniu na swoje konto interesant musi mieć możliwość wyświetlenia informacji o wszystkich swoich należno</w:t>
      </w:r>
      <w:r>
        <w:rPr>
          <w:rFonts w:cstheme="minorHAnsi"/>
          <w:sz w:val="20"/>
        </w:rPr>
        <w:t>ściach wobec JST pobranych z systemu dziedzinowego</w:t>
      </w:r>
      <w:r w:rsidRPr="00B02E99">
        <w:rPr>
          <w:rFonts w:cstheme="minorHAnsi"/>
          <w:sz w:val="20"/>
        </w:rPr>
        <w:t xml:space="preserve"> oraz historię swoich płatności. </w:t>
      </w:r>
      <w:r>
        <w:rPr>
          <w:rFonts w:cstheme="minorHAnsi"/>
          <w:sz w:val="20"/>
        </w:rPr>
        <w:t>Platforma</w:t>
      </w:r>
      <w:r w:rsidRPr="00B02E99">
        <w:rPr>
          <w:rFonts w:cstheme="minorHAnsi"/>
          <w:sz w:val="20"/>
        </w:rPr>
        <w:t xml:space="preserve"> musi umożliwiać przegląd wszystkich zobowiązań finansowych z uwzględnieniem tytułu należności, należności głównej, odsetki, koszty upomnień, wezwań do zapłaty, salda do zapłaty, terminie płatności, kwocie już zapłaconej (w przypadku należności, która została już częściowo spłacona), kwocie zleconej płatności poprzez </w:t>
      </w:r>
      <w:r w:rsidR="009E3D65">
        <w:rPr>
          <w:rFonts w:cstheme="minorHAnsi"/>
          <w:sz w:val="20"/>
        </w:rPr>
        <w:t>platformę</w:t>
      </w:r>
      <w:r w:rsidR="009E3D65" w:rsidRPr="00B02E99">
        <w:rPr>
          <w:rFonts w:cstheme="minorHAnsi"/>
          <w:sz w:val="20"/>
        </w:rPr>
        <w:t xml:space="preserve"> </w:t>
      </w:r>
      <w:r w:rsidRPr="00B02E99">
        <w:rPr>
          <w:rFonts w:cstheme="minorHAnsi"/>
          <w:sz w:val="20"/>
        </w:rPr>
        <w:t>oraz dacie i godzinie zlecenia tej płatności.</w:t>
      </w:r>
    </w:p>
    <w:p w14:paraId="652391A7" w14:textId="02F184DE" w:rsidR="00D15C0A" w:rsidRPr="00B02E99" w:rsidRDefault="00D15C0A" w:rsidP="00865A53">
      <w:pPr>
        <w:pStyle w:val="Akapitzlist"/>
        <w:numPr>
          <w:ilvl w:val="0"/>
          <w:numId w:val="38"/>
        </w:numPr>
        <w:spacing w:line="276" w:lineRule="auto"/>
        <w:rPr>
          <w:rFonts w:cstheme="minorHAnsi"/>
          <w:sz w:val="20"/>
        </w:rPr>
      </w:pPr>
      <w:r w:rsidRPr="00B02E99">
        <w:rPr>
          <w:rFonts w:cstheme="minorHAnsi"/>
          <w:sz w:val="20"/>
        </w:rPr>
        <w:t>Każda należność powinna zawierać co najmniej takie informacje jak: numer decyzji</w:t>
      </w:r>
      <w:r w:rsidR="009E3D65">
        <w:rPr>
          <w:rFonts w:cstheme="minorHAnsi"/>
          <w:sz w:val="20"/>
        </w:rPr>
        <w:t xml:space="preserve"> lub</w:t>
      </w:r>
      <w:r w:rsidRPr="00B02E99">
        <w:rPr>
          <w:rFonts w:cstheme="minorHAnsi"/>
          <w:sz w:val="20"/>
        </w:rPr>
        <w:t xml:space="preserve"> </w:t>
      </w:r>
      <w:r w:rsidR="009E3D65">
        <w:rPr>
          <w:rFonts w:cstheme="minorHAnsi"/>
          <w:sz w:val="20"/>
        </w:rPr>
        <w:t xml:space="preserve">numer faktury lub numer umowy, </w:t>
      </w:r>
      <w:r w:rsidRPr="00B02E99">
        <w:rPr>
          <w:rFonts w:cstheme="minorHAnsi"/>
          <w:sz w:val="20"/>
        </w:rPr>
        <w:t>naliczone odsetki oraz koszty upomnień i wezwań, czy był na nią wystawiony tytuł wykonawczy itp.</w:t>
      </w:r>
    </w:p>
    <w:p w14:paraId="2097ABB5" w14:textId="77777777" w:rsidR="00D15C0A" w:rsidRPr="00B02E99" w:rsidRDefault="00D15C0A" w:rsidP="00865A53">
      <w:pPr>
        <w:pStyle w:val="Akapitzlist"/>
        <w:numPr>
          <w:ilvl w:val="0"/>
          <w:numId w:val="38"/>
        </w:numPr>
        <w:spacing w:line="276" w:lineRule="auto"/>
        <w:rPr>
          <w:rFonts w:cstheme="minorHAnsi"/>
          <w:sz w:val="20"/>
        </w:rPr>
      </w:pPr>
      <w:r w:rsidRPr="00B02E99">
        <w:rPr>
          <w:rFonts w:cstheme="minorHAnsi"/>
          <w:sz w:val="20"/>
        </w:rPr>
        <w:t>Możliwość prezentowania i wyszukiwania konkretnej należności według rodzaju, daty, terminu płatności itp.</w:t>
      </w:r>
    </w:p>
    <w:p w14:paraId="75A2F1C7" w14:textId="77777777" w:rsidR="00D15C0A" w:rsidRPr="00B02E99" w:rsidRDefault="00D15C0A" w:rsidP="00865A53">
      <w:pPr>
        <w:pStyle w:val="Akapitzlist"/>
        <w:numPr>
          <w:ilvl w:val="0"/>
          <w:numId w:val="38"/>
        </w:numPr>
        <w:spacing w:line="276" w:lineRule="auto"/>
        <w:rPr>
          <w:rFonts w:cstheme="minorHAnsi"/>
          <w:sz w:val="20"/>
        </w:rPr>
      </w:pPr>
      <w:r w:rsidRPr="00B02E99">
        <w:rPr>
          <w:rFonts w:cstheme="minorHAnsi"/>
          <w:sz w:val="20"/>
        </w:rPr>
        <w:t>Jeżeli należność została dopiero częściowo spłacona to użytkownik musi mieć możliwość otrzymania pełnej informacji w układzie: ile było wpłat na daną należność, kwota każdej płatności, data płatności oraz informację czy płatność została już zaksięgowana czy nie i saldo do zapłaty.</w:t>
      </w:r>
    </w:p>
    <w:p w14:paraId="072253E3" w14:textId="77777777" w:rsidR="00D15C0A" w:rsidRPr="00B02E99" w:rsidRDefault="00D15C0A" w:rsidP="00865A53">
      <w:pPr>
        <w:pStyle w:val="Akapitzlist"/>
        <w:numPr>
          <w:ilvl w:val="0"/>
          <w:numId w:val="38"/>
        </w:numPr>
        <w:spacing w:line="276" w:lineRule="auto"/>
        <w:rPr>
          <w:rFonts w:cstheme="minorHAnsi"/>
          <w:sz w:val="20"/>
        </w:rPr>
      </w:pPr>
      <w:r w:rsidRPr="00B02E99">
        <w:rPr>
          <w:rFonts w:cstheme="minorHAnsi"/>
          <w:sz w:val="20"/>
        </w:rPr>
        <w:t xml:space="preserve">Możliwość wyświetlania historii wszystkich interakcji finansowych mieszkańca z urzędem, jakie zostały zrealizowane poprzez </w:t>
      </w:r>
      <w:r>
        <w:rPr>
          <w:rFonts w:cstheme="minorHAnsi"/>
          <w:sz w:val="20"/>
        </w:rPr>
        <w:t>platformę</w:t>
      </w:r>
      <w:r w:rsidRPr="00B02E99">
        <w:rPr>
          <w:rFonts w:cstheme="minorHAnsi"/>
          <w:sz w:val="20"/>
        </w:rPr>
        <w:t>.</w:t>
      </w:r>
    </w:p>
    <w:p w14:paraId="4AF8D0DB" w14:textId="77777777" w:rsidR="00D15C0A" w:rsidRPr="00B02E99" w:rsidRDefault="00D15C0A" w:rsidP="00865A53">
      <w:pPr>
        <w:pStyle w:val="Akapitzlist"/>
        <w:numPr>
          <w:ilvl w:val="0"/>
          <w:numId w:val="38"/>
        </w:numPr>
        <w:spacing w:line="276" w:lineRule="auto"/>
        <w:rPr>
          <w:rFonts w:cstheme="minorHAnsi"/>
          <w:sz w:val="20"/>
        </w:rPr>
      </w:pPr>
      <w:r>
        <w:rPr>
          <w:rFonts w:cstheme="minorHAnsi"/>
          <w:sz w:val="20"/>
        </w:rPr>
        <w:t>Platforma</w:t>
      </w:r>
      <w:r w:rsidRPr="00B02E99">
        <w:rPr>
          <w:rFonts w:cstheme="minorHAnsi"/>
          <w:sz w:val="20"/>
        </w:rPr>
        <w:t xml:space="preserve"> musi być zintegrowana z systemami bankowymi oraz systemem płatności Krajowej Izby Rozliczeniowej, w celu umożliwienia uregulowania należności online.</w:t>
      </w:r>
    </w:p>
    <w:p w14:paraId="46712D89" w14:textId="77777777" w:rsidR="00D15C0A" w:rsidRPr="00B02E99" w:rsidRDefault="00D15C0A" w:rsidP="00865A53">
      <w:pPr>
        <w:pStyle w:val="Akapitzlist"/>
        <w:numPr>
          <w:ilvl w:val="0"/>
          <w:numId w:val="38"/>
        </w:numPr>
        <w:spacing w:line="276" w:lineRule="auto"/>
        <w:rPr>
          <w:rFonts w:cstheme="minorHAnsi"/>
          <w:sz w:val="20"/>
        </w:rPr>
      </w:pPr>
      <w:r>
        <w:rPr>
          <w:rFonts w:cstheme="minorHAnsi"/>
          <w:sz w:val="20"/>
        </w:rPr>
        <w:t>Platforma</w:t>
      </w:r>
      <w:r w:rsidRPr="00B02E99">
        <w:rPr>
          <w:rFonts w:cstheme="minorHAnsi"/>
          <w:sz w:val="20"/>
        </w:rPr>
        <w:t xml:space="preserve"> musi pozwalać na wnoszenie opłat za pośrednictwem systemu płatności elektronicznych w różny sposób tzn. przez wygenerowanie płatności na wybraną należność i opłacenie, lub na zaznaczenie kilku należności i zapłacenie je jednym przelewem.</w:t>
      </w:r>
    </w:p>
    <w:p w14:paraId="7EECC1A6" w14:textId="77777777" w:rsidR="00D15C0A" w:rsidRPr="00B02E99" w:rsidRDefault="00D15C0A" w:rsidP="00865A53">
      <w:pPr>
        <w:pStyle w:val="Akapitzlist"/>
        <w:numPr>
          <w:ilvl w:val="0"/>
          <w:numId w:val="38"/>
        </w:numPr>
        <w:spacing w:line="276" w:lineRule="auto"/>
        <w:rPr>
          <w:rFonts w:cstheme="minorHAnsi"/>
          <w:sz w:val="20"/>
        </w:rPr>
      </w:pPr>
      <w:r w:rsidRPr="00B02E99">
        <w:rPr>
          <w:rFonts w:cstheme="minorHAnsi"/>
          <w:sz w:val="20"/>
        </w:rPr>
        <w:t>Możliwość ustawienia sortowania wyświetlanych danych rosnąco lub malejąco względem dowolnego z</w:t>
      </w:r>
      <w:r>
        <w:rPr>
          <w:rFonts w:cstheme="minorHAnsi"/>
          <w:sz w:val="20"/>
        </w:rPr>
        <w:t> </w:t>
      </w:r>
      <w:r w:rsidRPr="00B02E99">
        <w:rPr>
          <w:rFonts w:cstheme="minorHAnsi"/>
          <w:sz w:val="20"/>
        </w:rPr>
        <w:t>wyświetlanych parametrów należności.</w:t>
      </w:r>
    </w:p>
    <w:p w14:paraId="5BCDF830" w14:textId="0682ED07" w:rsidR="00D15C0A" w:rsidRPr="00B02E99" w:rsidRDefault="00D15C0A" w:rsidP="00865A53">
      <w:pPr>
        <w:pStyle w:val="Akapitzlist"/>
        <w:numPr>
          <w:ilvl w:val="0"/>
          <w:numId w:val="38"/>
        </w:numPr>
        <w:spacing w:line="276" w:lineRule="auto"/>
        <w:rPr>
          <w:rFonts w:cstheme="minorHAnsi"/>
          <w:sz w:val="20"/>
        </w:rPr>
      </w:pPr>
      <w:r w:rsidRPr="00B02E99">
        <w:rPr>
          <w:rFonts w:cstheme="minorHAnsi"/>
          <w:sz w:val="20"/>
        </w:rPr>
        <w:t xml:space="preserve">Jeśli należność jest płatna w ratach (np. należności podatkowe, należności rozłożone przez urząd na raty) </w:t>
      </w:r>
      <w:r>
        <w:rPr>
          <w:rFonts w:cstheme="minorHAnsi"/>
          <w:sz w:val="20"/>
        </w:rPr>
        <w:t>platforma</w:t>
      </w:r>
      <w:r w:rsidRPr="00B02E99">
        <w:rPr>
          <w:rFonts w:cstheme="minorHAnsi"/>
          <w:sz w:val="20"/>
        </w:rPr>
        <w:t xml:space="preserve"> </w:t>
      </w:r>
      <w:proofErr w:type="spellStart"/>
      <w:r w:rsidRPr="00B02E99">
        <w:rPr>
          <w:rFonts w:cstheme="minorHAnsi"/>
          <w:sz w:val="20"/>
        </w:rPr>
        <w:t>win</w:t>
      </w:r>
      <w:r w:rsidR="00AB2B85">
        <w:rPr>
          <w:rFonts w:cstheme="minorHAnsi"/>
          <w:sz w:val="20"/>
        </w:rPr>
        <w:t>nna</w:t>
      </w:r>
      <w:proofErr w:type="spellEnd"/>
      <w:r w:rsidRPr="00B02E99">
        <w:rPr>
          <w:rFonts w:cstheme="minorHAnsi"/>
          <w:sz w:val="20"/>
        </w:rPr>
        <w:t xml:space="preserve"> również przedstawiać klientowi informację, którą ratę kwota płatności stanowi.</w:t>
      </w:r>
    </w:p>
    <w:p w14:paraId="07B71F16" w14:textId="77777777" w:rsidR="00D15C0A" w:rsidRPr="00B02E99" w:rsidRDefault="00D15C0A" w:rsidP="00865A53">
      <w:pPr>
        <w:pStyle w:val="Akapitzlist"/>
        <w:numPr>
          <w:ilvl w:val="0"/>
          <w:numId w:val="38"/>
        </w:numPr>
        <w:spacing w:line="276" w:lineRule="auto"/>
        <w:rPr>
          <w:rFonts w:cstheme="minorHAnsi"/>
          <w:sz w:val="20"/>
        </w:rPr>
      </w:pPr>
      <w:r w:rsidRPr="00B02E99">
        <w:rPr>
          <w:rFonts w:cstheme="minorHAnsi"/>
          <w:sz w:val="20"/>
        </w:rPr>
        <w:t xml:space="preserve">W sytuacji, kiedy kilku klientów jest solidarnie zobowiązanych do zapłaty należności klient zalogowany do </w:t>
      </w:r>
      <w:r>
        <w:rPr>
          <w:rFonts w:cstheme="minorHAnsi"/>
          <w:sz w:val="20"/>
        </w:rPr>
        <w:t>platformy</w:t>
      </w:r>
      <w:r w:rsidRPr="00B02E99">
        <w:rPr>
          <w:rFonts w:cstheme="minorHAnsi"/>
          <w:sz w:val="20"/>
        </w:rPr>
        <w:t xml:space="preserve"> musi widzieć również minimum imię, nazwisko i adres pozostałych współzobowiązanych. W</w:t>
      </w:r>
      <w:r>
        <w:rPr>
          <w:rFonts w:cstheme="minorHAnsi"/>
          <w:sz w:val="20"/>
        </w:rPr>
        <w:t> </w:t>
      </w:r>
      <w:r w:rsidRPr="00B02E99">
        <w:rPr>
          <w:rFonts w:cstheme="minorHAnsi"/>
          <w:sz w:val="20"/>
        </w:rPr>
        <w:t>przypadku podmiotów gospodarczych będzie to nazwa firmy i jej siedziba.</w:t>
      </w:r>
    </w:p>
    <w:p w14:paraId="173033B6" w14:textId="77777777" w:rsidR="00D15C0A" w:rsidRPr="00B02E99" w:rsidRDefault="00D15C0A" w:rsidP="00865A53">
      <w:pPr>
        <w:pStyle w:val="Akapitzlist"/>
        <w:numPr>
          <w:ilvl w:val="0"/>
          <w:numId w:val="38"/>
        </w:numPr>
        <w:spacing w:line="276" w:lineRule="auto"/>
        <w:rPr>
          <w:rFonts w:cstheme="minorHAnsi"/>
          <w:sz w:val="20"/>
        </w:rPr>
      </w:pPr>
      <w:r w:rsidRPr="00B02E99">
        <w:rPr>
          <w:rFonts w:cstheme="minorHAnsi"/>
          <w:sz w:val="20"/>
        </w:rPr>
        <w:t>W przypadku, jeśli należność powstała w drodze decyzji administracyjnej urzędu numer decyzji ma być również widoczny dla klienta.</w:t>
      </w:r>
    </w:p>
    <w:p w14:paraId="2F3C80BE" w14:textId="77777777" w:rsidR="00D15C0A" w:rsidRPr="00B02E99" w:rsidRDefault="00D15C0A" w:rsidP="00865A53">
      <w:pPr>
        <w:pStyle w:val="Akapitzlist"/>
        <w:numPr>
          <w:ilvl w:val="0"/>
          <w:numId w:val="38"/>
        </w:numPr>
        <w:spacing w:line="276" w:lineRule="auto"/>
        <w:rPr>
          <w:rFonts w:cstheme="minorHAnsi"/>
          <w:sz w:val="20"/>
        </w:rPr>
      </w:pPr>
      <w:r>
        <w:rPr>
          <w:rFonts w:cstheme="minorHAnsi"/>
          <w:sz w:val="20"/>
        </w:rPr>
        <w:t>Platforma musi posiadać m</w:t>
      </w:r>
      <w:r w:rsidRPr="00B02E99">
        <w:rPr>
          <w:rFonts w:cstheme="minorHAnsi"/>
          <w:sz w:val="20"/>
        </w:rPr>
        <w:t>ożliwość ukrycia wyświetlania wybranych parametrów należności wyszukiwanych na ekranie użytkownika.</w:t>
      </w:r>
    </w:p>
    <w:p w14:paraId="3F23D8A2" w14:textId="77777777" w:rsidR="00D15C0A" w:rsidRPr="00B02E99" w:rsidRDefault="00D15C0A" w:rsidP="00865A53">
      <w:pPr>
        <w:pStyle w:val="Akapitzlist"/>
        <w:numPr>
          <w:ilvl w:val="0"/>
          <w:numId w:val="38"/>
        </w:numPr>
        <w:spacing w:line="276" w:lineRule="auto"/>
        <w:rPr>
          <w:rFonts w:cstheme="minorHAnsi"/>
          <w:sz w:val="20"/>
        </w:rPr>
      </w:pPr>
      <w:r>
        <w:rPr>
          <w:rFonts w:cstheme="minorHAnsi"/>
          <w:sz w:val="20"/>
        </w:rPr>
        <w:t>Platforma</w:t>
      </w:r>
      <w:r w:rsidRPr="00B02E99">
        <w:rPr>
          <w:rFonts w:cstheme="minorHAnsi"/>
          <w:sz w:val="20"/>
        </w:rPr>
        <w:t xml:space="preserve"> powinna posiadać mechanizmy kontroli i bezpieczeństwa chroniące użytkowników przed kilkukrotnym wniesieniem płatności z tego samego tytułu.</w:t>
      </w:r>
    </w:p>
    <w:p w14:paraId="5D3A8FFF" w14:textId="77777777" w:rsidR="00D15C0A" w:rsidRPr="00B02E99" w:rsidRDefault="00D15C0A" w:rsidP="00865A53">
      <w:pPr>
        <w:pStyle w:val="Akapitzlist"/>
        <w:numPr>
          <w:ilvl w:val="0"/>
          <w:numId w:val="38"/>
        </w:numPr>
        <w:spacing w:line="276" w:lineRule="auto"/>
        <w:rPr>
          <w:rFonts w:cstheme="minorHAnsi"/>
          <w:sz w:val="20"/>
        </w:rPr>
      </w:pPr>
      <w:r>
        <w:rPr>
          <w:rFonts w:cstheme="minorHAnsi"/>
          <w:sz w:val="20"/>
        </w:rPr>
        <w:t>Platforma</w:t>
      </w:r>
      <w:r w:rsidRPr="00B02E99">
        <w:rPr>
          <w:rFonts w:cstheme="minorHAnsi"/>
          <w:sz w:val="20"/>
        </w:rPr>
        <w:t xml:space="preserve"> musi generować komunikaty informujące i/lub ostrzeżenia wizualne dla użytkownika podczas próby ponownego zlecenia płatności dla należności, dla których płatność została zlecona za pośrednictwem </w:t>
      </w:r>
      <w:r>
        <w:rPr>
          <w:rFonts w:cstheme="minorHAnsi"/>
          <w:sz w:val="20"/>
        </w:rPr>
        <w:t>platformy</w:t>
      </w:r>
      <w:r w:rsidRPr="00B02E99">
        <w:rPr>
          <w:rFonts w:cstheme="minorHAnsi"/>
          <w:sz w:val="20"/>
        </w:rPr>
        <w:t xml:space="preserve"> a transakcja jeszcze jest przetwarzana.</w:t>
      </w:r>
    </w:p>
    <w:p w14:paraId="2AB31EFA" w14:textId="77777777" w:rsidR="00D15C0A" w:rsidRPr="00B02E99" w:rsidRDefault="00D15C0A" w:rsidP="00865A53">
      <w:pPr>
        <w:pStyle w:val="Akapitzlist"/>
        <w:numPr>
          <w:ilvl w:val="0"/>
          <w:numId w:val="38"/>
        </w:numPr>
        <w:spacing w:line="276" w:lineRule="auto"/>
        <w:rPr>
          <w:rFonts w:cstheme="minorHAnsi"/>
          <w:sz w:val="20"/>
        </w:rPr>
      </w:pPr>
      <w:r>
        <w:rPr>
          <w:rFonts w:cstheme="minorHAnsi"/>
          <w:sz w:val="20"/>
        </w:rPr>
        <w:t>Platforma musi posiadać m</w:t>
      </w:r>
      <w:r w:rsidRPr="00B02E99">
        <w:rPr>
          <w:rFonts w:cstheme="minorHAnsi"/>
          <w:sz w:val="20"/>
        </w:rPr>
        <w:t>ożliwość wydrukowania wypełnionego polecenia przelewu bankowego lub pocztowego, dla zaznaczonej jednej lub zaznaczonych wielu należności.</w:t>
      </w:r>
    </w:p>
    <w:p w14:paraId="34B82188" w14:textId="77777777" w:rsidR="00D15C0A" w:rsidRPr="00B02E99" w:rsidRDefault="00D15C0A" w:rsidP="00865A53">
      <w:pPr>
        <w:pStyle w:val="Akapitzlist"/>
        <w:numPr>
          <w:ilvl w:val="0"/>
          <w:numId w:val="38"/>
        </w:numPr>
        <w:spacing w:line="276" w:lineRule="auto"/>
        <w:rPr>
          <w:rFonts w:cstheme="minorHAnsi"/>
          <w:sz w:val="20"/>
        </w:rPr>
      </w:pPr>
      <w:r>
        <w:rPr>
          <w:rFonts w:cstheme="minorHAnsi"/>
          <w:sz w:val="20"/>
        </w:rPr>
        <w:t>Platforma musi posiadać m</w:t>
      </w:r>
      <w:r w:rsidRPr="00B02E99">
        <w:rPr>
          <w:rFonts w:cstheme="minorHAnsi"/>
          <w:sz w:val="20"/>
        </w:rPr>
        <w:t>ożliwość wyszukiwania i prezentowania należności według jej rodzaju np. „pokaż tylko opłaty za dzierżawę” itp.</w:t>
      </w:r>
    </w:p>
    <w:p w14:paraId="16EB278A" w14:textId="77777777" w:rsidR="00D15C0A" w:rsidRPr="00B02E99" w:rsidRDefault="00D15C0A" w:rsidP="00865A53">
      <w:pPr>
        <w:pStyle w:val="Akapitzlist"/>
        <w:numPr>
          <w:ilvl w:val="0"/>
          <w:numId w:val="38"/>
        </w:numPr>
        <w:spacing w:line="276" w:lineRule="auto"/>
        <w:rPr>
          <w:rFonts w:cstheme="minorHAnsi"/>
          <w:sz w:val="20"/>
        </w:rPr>
      </w:pPr>
      <w:r>
        <w:rPr>
          <w:rFonts w:cstheme="minorHAnsi"/>
          <w:sz w:val="20"/>
        </w:rPr>
        <w:t>Platforma musi posiadać m</w:t>
      </w:r>
      <w:r w:rsidRPr="00B02E99">
        <w:rPr>
          <w:rFonts w:cstheme="minorHAnsi"/>
          <w:sz w:val="20"/>
        </w:rPr>
        <w:t>ożliwość wyszukiwania i prezentowania należności według statusu płatności tzn. np. pokaż tylko zaległe itp.</w:t>
      </w:r>
    </w:p>
    <w:p w14:paraId="56589766" w14:textId="37C2A4B6" w:rsidR="00D15C0A" w:rsidRPr="00B02E99" w:rsidRDefault="00D15C0A" w:rsidP="00865A53">
      <w:pPr>
        <w:pStyle w:val="Akapitzlist"/>
        <w:numPr>
          <w:ilvl w:val="0"/>
          <w:numId w:val="38"/>
        </w:numPr>
        <w:spacing w:line="276" w:lineRule="auto"/>
        <w:rPr>
          <w:rFonts w:eastAsia="Calibri" w:cstheme="minorHAnsi"/>
          <w:color w:val="000000"/>
          <w:sz w:val="20"/>
          <w:lang w:eastAsia="zh-CN"/>
        </w:rPr>
      </w:pPr>
      <w:r>
        <w:rPr>
          <w:rFonts w:cstheme="minorHAnsi"/>
          <w:sz w:val="20"/>
        </w:rPr>
        <w:t>Platforma musi posiadać m</w:t>
      </w:r>
      <w:r w:rsidRPr="00B02E99">
        <w:rPr>
          <w:rFonts w:cstheme="minorHAnsi"/>
          <w:sz w:val="20"/>
        </w:rPr>
        <w:t>ożliwość wysyłania przypomnień o terminie płatności za pośrednictwem sms</w:t>
      </w:r>
      <w:r w:rsidR="00AB2B85">
        <w:rPr>
          <w:rFonts w:cstheme="minorHAnsi"/>
          <w:sz w:val="20"/>
        </w:rPr>
        <w:t xml:space="preserve"> i email</w:t>
      </w:r>
      <w:r w:rsidRPr="00B02E99">
        <w:rPr>
          <w:rFonts w:cstheme="minorHAnsi"/>
          <w:sz w:val="20"/>
        </w:rPr>
        <w:t>.</w:t>
      </w:r>
    </w:p>
    <w:p w14:paraId="1FB4FBB9" w14:textId="77777777" w:rsidR="00D15C0A" w:rsidRPr="00B02E99" w:rsidRDefault="00D15C0A" w:rsidP="00865A53">
      <w:pPr>
        <w:pStyle w:val="Akapitzlist"/>
        <w:numPr>
          <w:ilvl w:val="0"/>
          <w:numId w:val="38"/>
        </w:numPr>
        <w:spacing w:line="276" w:lineRule="auto"/>
        <w:rPr>
          <w:rFonts w:cstheme="minorHAnsi"/>
          <w:sz w:val="20"/>
        </w:rPr>
      </w:pPr>
      <w:r w:rsidRPr="00B02E99">
        <w:rPr>
          <w:rFonts w:cstheme="minorHAnsi"/>
          <w:sz w:val="20"/>
        </w:rPr>
        <w:t xml:space="preserve">Wygenerowane płatności zlecone za pośrednictwem </w:t>
      </w:r>
      <w:r>
        <w:rPr>
          <w:rFonts w:cstheme="minorHAnsi"/>
          <w:sz w:val="20"/>
        </w:rPr>
        <w:t>platformy</w:t>
      </w:r>
      <w:r w:rsidRPr="00B02E99">
        <w:rPr>
          <w:rFonts w:cstheme="minorHAnsi"/>
          <w:sz w:val="20"/>
        </w:rPr>
        <w:t>, ale jeszcze nie zaksięgowane powinny zawierać informacje takie jak: nr konta bankowego na które została przelana płatność, kwota i data zlecenia, status zlecenia oraz data wykonania.</w:t>
      </w:r>
    </w:p>
    <w:p w14:paraId="7D29AF9C" w14:textId="77777777" w:rsidR="00D15C0A" w:rsidRPr="00B02E99" w:rsidRDefault="00D15C0A" w:rsidP="00865A53">
      <w:pPr>
        <w:pStyle w:val="Akapitzlist"/>
        <w:numPr>
          <w:ilvl w:val="0"/>
          <w:numId w:val="38"/>
        </w:numPr>
        <w:spacing w:line="276" w:lineRule="auto"/>
        <w:rPr>
          <w:rFonts w:cstheme="minorHAnsi"/>
          <w:sz w:val="20"/>
        </w:rPr>
      </w:pPr>
      <w:r w:rsidRPr="00B02E99">
        <w:rPr>
          <w:rFonts w:cstheme="minorHAnsi"/>
          <w:sz w:val="20"/>
        </w:rPr>
        <w:lastRenderedPageBreak/>
        <w:t xml:space="preserve">Informacje o wygenerowanych płatnościach muszą być przesyłane z </w:t>
      </w:r>
      <w:r>
        <w:rPr>
          <w:rFonts w:cstheme="minorHAnsi"/>
          <w:sz w:val="20"/>
        </w:rPr>
        <w:t>platformy do aktualnie istniejącego systemu dziedzinowego</w:t>
      </w:r>
      <w:r w:rsidRPr="00B02E99">
        <w:rPr>
          <w:rFonts w:cstheme="minorHAnsi"/>
          <w:sz w:val="20"/>
        </w:rPr>
        <w:t>. Proces przesyłania danych musi mieć możliwość ustawienia częstotliwości wykonana dla administrator systemu (w zakresie od „raz na dobę” do „co 5 minut”).</w:t>
      </w:r>
    </w:p>
    <w:p w14:paraId="4342F7D8" w14:textId="77777777" w:rsidR="00D15C0A" w:rsidRPr="00B02E99" w:rsidRDefault="00D15C0A" w:rsidP="00865A53">
      <w:pPr>
        <w:pStyle w:val="Akapitzlist"/>
        <w:numPr>
          <w:ilvl w:val="0"/>
          <w:numId w:val="38"/>
        </w:numPr>
        <w:spacing w:line="276" w:lineRule="auto"/>
        <w:rPr>
          <w:rFonts w:cstheme="minorHAnsi"/>
          <w:sz w:val="20"/>
        </w:rPr>
      </w:pPr>
      <w:r>
        <w:rPr>
          <w:rFonts w:cstheme="minorHAnsi"/>
          <w:sz w:val="20"/>
        </w:rPr>
        <w:t>Platforma musi posiadać m</w:t>
      </w:r>
      <w:r w:rsidRPr="00B02E99">
        <w:rPr>
          <w:rFonts w:cstheme="minorHAnsi"/>
          <w:sz w:val="20"/>
        </w:rPr>
        <w:t>ożliwość wyszukiwania lub filtrowania należności według co najmniej: konta bankowego na które została przelana płatność, rodzaju należności, kwoty, typu płatności, stanu zlecenia, daty zlecenia.</w:t>
      </w:r>
    </w:p>
    <w:p w14:paraId="7B2B0330" w14:textId="77777777" w:rsidR="00D15C0A" w:rsidRPr="00B02E99" w:rsidRDefault="00D15C0A" w:rsidP="00865A53">
      <w:pPr>
        <w:pStyle w:val="Akapitzlist"/>
        <w:numPr>
          <w:ilvl w:val="0"/>
          <w:numId w:val="38"/>
        </w:numPr>
        <w:spacing w:line="276" w:lineRule="auto"/>
        <w:rPr>
          <w:rFonts w:cstheme="minorHAnsi"/>
          <w:sz w:val="20"/>
        </w:rPr>
      </w:pPr>
      <w:r>
        <w:rPr>
          <w:rFonts w:cstheme="minorHAnsi"/>
          <w:sz w:val="20"/>
        </w:rPr>
        <w:t>Platforma musi posiadać m</w:t>
      </w:r>
      <w:r w:rsidRPr="00B02E99">
        <w:rPr>
          <w:rFonts w:cstheme="minorHAnsi"/>
          <w:sz w:val="20"/>
        </w:rPr>
        <w:t>ożliwość przeglądu operacji księgowych już zrealizowanych tzn.  opłaconych (wpłaty, zwroty, przeksięgowania)</w:t>
      </w:r>
    </w:p>
    <w:p w14:paraId="3C2653F4" w14:textId="77777777" w:rsidR="00D15C0A" w:rsidRPr="00B02E99" w:rsidRDefault="00D15C0A" w:rsidP="00865A53">
      <w:pPr>
        <w:pStyle w:val="Akapitzlist"/>
        <w:numPr>
          <w:ilvl w:val="0"/>
          <w:numId w:val="38"/>
        </w:numPr>
        <w:spacing w:line="276" w:lineRule="auto"/>
        <w:rPr>
          <w:rFonts w:cstheme="minorHAnsi"/>
          <w:sz w:val="20"/>
        </w:rPr>
      </w:pPr>
      <w:r>
        <w:rPr>
          <w:rFonts w:cstheme="minorHAnsi"/>
          <w:sz w:val="20"/>
        </w:rPr>
        <w:t>Platforma musi posiadać możliwość p</w:t>
      </w:r>
      <w:r w:rsidRPr="00B02E99">
        <w:rPr>
          <w:rFonts w:cstheme="minorHAnsi"/>
          <w:sz w:val="20"/>
        </w:rPr>
        <w:t>rzegląd</w:t>
      </w:r>
      <w:r>
        <w:rPr>
          <w:rFonts w:cstheme="minorHAnsi"/>
          <w:sz w:val="20"/>
        </w:rPr>
        <w:t>u</w:t>
      </w:r>
      <w:r w:rsidRPr="00B02E99">
        <w:rPr>
          <w:rFonts w:cstheme="minorHAnsi"/>
          <w:sz w:val="20"/>
        </w:rPr>
        <w:t xml:space="preserve"> operacji księgowych już zrealizowanych na należnościach (wpłaty, zwroty, przeksięgowania) z wyszczególnionym dla każdej operacji co najmniej: jej rodzaju, konta bankowego na którym została zaksięgowana operacja, identyfikator, rok, rata, kwota, vat, odsetki, kwota zapłacona faktycznie, data i godzina przelewu.</w:t>
      </w:r>
    </w:p>
    <w:p w14:paraId="256F99E0" w14:textId="77777777" w:rsidR="00D15C0A" w:rsidRPr="00B02E99" w:rsidRDefault="00D15C0A" w:rsidP="00865A53">
      <w:pPr>
        <w:pStyle w:val="Akapitzlist"/>
        <w:numPr>
          <w:ilvl w:val="0"/>
          <w:numId w:val="38"/>
        </w:numPr>
        <w:spacing w:line="276" w:lineRule="auto"/>
        <w:rPr>
          <w:rFonts w:cstheme="minorHAnsi"/>
          <w:sz w:val="20"/>
        </w:rPr>
      </w:pPr>
      <w:r>
        <w:rPr>
          <w:rFonts w:cstheme="minorHAnsi"/>
          <w:sz w:val="20"/>
        </w:rPr>
        <w:t>Platforma musi posiadać m</w:t>
      </w:r>
      <w:r w:rsidRPr="00B02E99">
        <w:rPr>
          <w:rFonts w:cstheme="minorHAnsi"/>
          <w:sz w:val="20"/>
        </w:rPr>
        <w:t>ożliwość ustawienia sortowania wyświetlanych danych rosnąco lub malejąco względem dowolnego z wyświetlanych parametrów.</w:t>
      </w:r>
    </w:p>
    <w:p w14:paraId="456EDEDF" w14:textId="77777777" w:rsidR="00D15C0A" w:rsidRPr="00B02E99" w:rsidRDefault="00D15C0A" w:rsidP="00865A53">
      <w:pPr>
        <w:pStyle w:val="Akapitzlist"/>
        <w:numPr>
          <w:ilvl w:val="0"/>
          <w:numId w:val="38"/>
        </w:numPr>
        <w:spacing w:line="276" w:lineRule="auto"/>
        <w:rPr>
          <w:rFonts w:cstheme="minorHAnsi"/>
          <w:sz w:val="20"/>
        </w:rPr>
      </w:pPr>
      <w:r>
        <w:rPr>
          <w:rFonts w:cstheme="minorHAnsi"/>
          <w:sz w:val="20"/>
        </w:rPr>
        <w:t>Platforma musi posiadać m</w:t>
      </w:r>
      <w:r w:rsidRPr="00B02E99">
        <w:rPr>
          <w:rFonts w:cstheme="minorHAnsi"/>
          <w:sz w:val="20"/>
        </w:rPr>
        <w:t xml:space="preserve">ożliwość wyszukiwania lub filtrowania zrealizowanych i zaksięgowanych operacji według co najmniej: kontrahenta </w:t>
      </w:r>
      <w:r>
        <w:rPr>
          <w:rFonts w:cstheme="minorHAnsi"/>
          <w:sz w:val="20"/>
        </w:rPr>
        <w:t>systemu dziedzinowego</w:t>
      </w:r>
      <w:r w:rsidRPr="00B02E99">
        <w:rPr>
          <w:rFonts w:cstheme="minorHAnsi"/>
          <w:sz w:val="20"/>
        </w:rPr>
        <w:t>, rodzaju należności, terminu płatności od – do.</w:t>
      </w:r>
    </w:p>
    <w:p w14:paraId="4968E934" w14:textId="77777777" w:rsidR="00D15C0A" w:rsidRPr="00B02E99" w:rsidRDefault="00D15C0A" w:rsidP="00865A53">
      <w:pPr>
        <w:pStyle w:val="Akapitzlist"/>
        <w:numPr>
          <w:ilvl w:val="0"/>
          <w:numId w:val="38"/>
        </w:numPr>
        <w:spacing w:line="276" w:lineRule="auto"/>
        <w:rPr>
          <w:rFonts w:cstheme="minorHAnsi"/>
          <w:sz w:val="20"/>
        </w:rPr>
      </w:pPr>
      <w:r w:rsidRPr="00B02E99">
        <w:rPr>
          <w:rFonts w:cstheme="minorHAnsi"/>
          <w:sz w:val="20"/>
        </w:rPr>
        <w:t xml:space="preserve">Dla należności </w:t>
      </w:r>
      <w:r>
        <w:rPr>
          <w:rFonts w:cstheme="minorHAnsi"/>
          <w:sz w:val="20"/>
        </w:rPr>
        <w:t>dotyczących nieruchomości platforma</w:t>
      </w:r>
      <w:r w:rsidRPr="00B02E99">
        <w:rPr>
          <w:rFonts w:cstheme="minorHAnsi"/>
          <w:sz w:val="20"/>
        </w:rPr>
        <w:t xml:space="preserve"> musi prezentować dodatkowo minimum: numer decyzji, typ nieruchomości, numer nieruchomości, numer dokumentu własności/władania, datę wydania dokumentu – pobrane z </w:t>
      </w:r>
      <w:r>
        <w:rPr>
          <w:rFonts w:cstheme="minorHAnsi"/>
          <w:sz w:val="20"/>
        </w:rPr>
        <w:t>systemu dziedzinowego</w:t>
      </w:r>
      <w:r w:rsidRPr="00B02E99">
        <w:rPr>
          <w:rFonts w:cstheme="minorHAnsi"/>
          <w:sz w:val="20"/>
        </w:rPr>
        <w:t>.</w:t>
      </w:r>
    </w:p>
    <w:p w14:paraId="58C741B6" w14:textId="77777777" w:rsidR="00D15C0A" w:rsidRPr="00B02E99" w:rsidRDefault="00D15C0A" w:rsidP="00865A53">
      <w:pPr>
        <w:pStyle w:val="Akapitzlist"/>
        <w:numPr>
          <w:ilvl w:val="0"/>
          <w:numId w:val="38"/>
        </w:numPr>
        <w:spacing w:line="276" w:lineRule="auto"/>
        <w:rPr>
          <w:rFonts w:cstheme="minorHAnsi"/>
          <w:sz w:val="20"/>
        </w:rPr>
      </w:pPr>
      <w:r w:rsidRPr="00B02E99">
        <w:rPr>
          <w:rFonts w:cstheme="minorHAnsi"/>
          <w:sz w:val="20"/>
        </w:rPr>
        <w:t>Dla należności dotyczących</w:t>
      </w:r>
      <w:r>
        <w:rPr>
          <w:rFonts w:cstheme="minorHAnsi"/>
          <w:sz w:val="20"/>
        </w:rPr>
        <w:t xml:space="preserve"> podatku od osób prawnych platforma</w:t>
      </w:r>
      <w:r w:rsidRPr="00B02E99">
        <w:rPr>
          <w:rFonts w:cstheme="minorHAnsi"/>
          <w:sz w:val="20"/>
        </w:rPr>
        <w:t xml:space="preserve"> musi prezentować dodatkowo rok wydania decyzji, typ dokumentu, rodzaj podatku.</w:t>
      </w:r>
    </w:p>
    <w:p w14:paraId="6F30CA71" w14:textId="77777777" w:rsidR="00D15C0A" w:rsidRDefault="00D15C0A" w:rsidP="00865A53">
      <w:pPr>
        <w:pStyle w:val="Akapitzlist"/>
        <w:numPr>
          <w:ilvl w:val="0"/>
          <w:numId w:val="38"/>
        </w:numPr>
        <w:spacing w:line="276" w:lineRule="auto"/>
        <w:rPr>
          <w:rFonts w:cstheme="minorHAnsi"/>
          <w:sz w:val="20"/>
        </w:rPr>
      </w:pPr>
      <w:r>
        <w:rPr>
          <w:rFonts w:cstheme="minorHAnsi"/>
          <w:sz w:val="20"/>
        </w:rPr>
        <w:t>Dla danych upomnienia platforma</w:t>
      </w:r>
      <w:r w:rsidRPr="00B02E99">
        <w:rPr>
          <w:rFonts w:cstheme="minorHAnsi"/>
          <w:sz w:val="20"/>
        </w:rPr>
        <w:t xml:space="preserve"> musi prezentować dodatkowo: numer upomnienia, rok upomnienia, koszt upomnienia, datę wydania upomnienia, datę odbioru upomnienia, kwotę do zapłaty.</w:t>
      </w:r>
    </w:p>
    <w:p w14:paraId="7A8476A3" w14:textId="77777777" w:rsidR="007C0255" w:rsidRDefault="007C0255" w:rsidP="007C0255">
      <w:pPr>
        <w:spacing w:line="276" w:lineRule="auto"/>
        <w:rPr>
          <w:rFonts w:cstheme="minorHAnsi"/>
          <w:sz w:val="20"/>
        </w:rPr>
      </w:pPr>
    </w:p>
    <w:p w14:paraId="509249EB" w14:textId="4CDF57D0" w:rsidR="007C0255" w:rsidRPr="007C0255" w:rsidRDefault="007C0255" w:rsidP="007C0255">
      <w:pPr>
        <w:spacing w:line="276" w:lineRule="auto"/>
        <w:rPr>
          <w:rFonts w:cstheme="minorHAnsi"/>
          <w:sz w:val="20"/>
        </w:rPr>
      </w:pPr>
      <w:r>
        <w:rPr>
          <w:sz w:val="20"/>
        </w:rPr>
        <w:t>Dostawo i w</w:t>
      </w:r>
      <w:r w:rsidRPr="00A2542E">
        <w:rPr>
          <w:sz w:val="20"/>
        </w:rPr>
        <w:t xml:space="preserve">drożenie </w:t>
      </w:r>
      <w:r>
        <w:rPr>
          <w:sz w:val="20"/>
        </w:rPr>
        <w:t>systemu płatności online</w:t>
      </w:r>
      <w:r w:rsidRPr="00A2542E">
        <w:rPr>
          <w:sz w:val="20"/>
        </w:rPr>
        <w:t xml:space="preserve"> musi zostać </w:t>
      </w:r>
      <w:r>
        <w:rPr>
          <w:sz w:val="20"/>
        </w:rPr>
        <w:t>przeprowadzona</w:t>
      </w:r>
      <w:r w:rsidRPr="00A2542E">
        <w:rPr>
          <w:sz w:val="20"/>
        </w:rPr>
        <w:t xml:space="preserve"> zgodnie z </w:t>
      </w:r>
      <w:r>
        <w:rPr>
          <w:sz w:val="20"/>
        </w:rPr>
        <w:t>ogólnymi warunkami realizacji zamówienia zawartymi w niniejszym dokumencie w rozdziale III.</w:t>
      </w:r>
    </w:p>
    <w:p w14:paraId="64C95807" w14:textId="77777777" w:rsidR="000707A7" w:rsidRPr="000707A7" w:rsidRDefault="000707A7" w:rsidP="000707A7"/>
    <w:p w14:paraId="759B74B4" w14:textId="636FC29C" w:rsidR="00571C07" w:rsidRDefault="00571C07" w:rsidP="00865A53">
      <w:pPr>
        <w:pStyle w:val="Nagwek2"/>
        <w:numPr>
          <w:ilvl w:val="0"/>
          <w:numId w:val="33"/>
        </w:numPr>
        <w:spacing w:line="276" w:lineRule="auto"/>
        <w:rPr>
          <w:sz w:val="20"/>
        </w:rPr>
      </w:pPr>
      <w:bookmarkStart w:id="90" w:name="_Toc488182161"/>
      <w:r w:rsidRPr="00571C07">
        <w:rPr>
          <w:sz w:val="20"/>
        </w:rPr>
        <w:t>Wykonanie prac integracyjnych w systemach informatycznych</w:t>
      </w:r>
      <w:bookmarkEnd w:id="90"/>
    </w:p>
    <w:p w14:paraId="02DCC3AC" w14:textId="77777777" w:rsidR="00C7308D" w:rsidRDefault="00C7308D" w:rsidP="00C7308D"/>
    <w:p w14:paraId="07D8FFA5" w14:textId="06AF5F11" w:rsidR="00A95B88" w:rsidRPr="00A95B88" w:rsidRDefault="00A95B88" w:rsidP="00A95B88">
      <w:pPr>
        <w:spacing w:line="276" w:lineRule="auto"/>
        <w:contextualSpacing/>
        <w:rPr>
          <w:rFonts w:cstheme="minorHAnsi"/>
          <w:sz w:val="20"/>
        </w:rPr>
      </w:pPr>
      <w:r w:rsidRPr="00A95B88">
        <w:rPr>
          <w:rFonts w:cstheme="minorHAnsi"/>
          <w:sz w:val="20"/>
        </w:rPr>
        <w:t>W ramach działania zostaną przeprowadzone prace programistyczne, które zapewnią obustronną wymianę danych i dokumentów między wdrażanym</w:t>
      </w:r>
      <w:r>
        <w:rPr>
          <w:rFonts w:cstheme="minorHAnsi"/>
          <w:sz w:val="20"/>
        </w:rPr>
        <w:t>i systemem a systema</w:t>
      </w:r>
      <w:r w:rsidRPr="00A95B88">
        <w:rPr>
          <w:rFonts w:cstheme="minorHAnsi"/>
          <w:sz w:val="20"/>
        </w:rPr>
        <w:t>m</w:t>
      </w:r>
      <w:r>
        <w:rPr>
          <w:rFonts w:cstheme="minorHAnsi"/>
          <w:sz w:val="20"/>
        </w:rPr>
        <w:t>i użytkowanymi</w:t>
      </w:r>
      <w:r w:rsidRPr="00A95B88">
        <w:rPr>
          <w:rFonts w:cstheme="minorHAnsi"/>
          <w:sz w:val="20"/>
        </w:rPr>
        <w:t xml:space="preserve">, systemem elektronicznego obiegu dokumentów, platformą </w:t>
      </w:r>
      <w:proofErr w:type="spellStart"/>
      <w:r w:rsidRPr="00A95B88">
        <w:rPr>
          <w:rFonts w:cstheme="minorHAnsi"/>
          <w:sz w:val="20"/>
        </w:rPr>
        <w:t>ePUAP</w:t>
      </w:r>
      <w:proofErr w:type="spellEnd"/>
      <w:r w:rsidRPr="00A95B88">
        <w:rPr>
          <w:rFonts w:cstheme="minorHAnsi"/>
          <w:sz w:val="20"/>
        </w:rPr>
        <w:t xml:space="preserve"> oraz wszystkimi innymi systemami wdrażanymi w ramach projektu.</w:t>
      </w:r>
    </w:p>
    <w:p w14:paraId="2AD4093A" w14:textId="43BF3BE8" w:rsidR="00A95B88" w:rsidRPr="00A95B88" w:rsidRDefault="00A95B88" w:rsidP="00A95B88">
      <w:pPr>
        <w:spacing w:line="276" w:lineRule="auto"/>
        <w:contextualSpacing/>
        <w:rPr>
          <w:rFonts w:cstheme="minorHAnsi"/>
          <w:sz w:val="20"/>
        </w:rPr>
      </w:pPr>
      <w:r w:rsidRPr="00A95B88">
        <w:rPr>
          <w:rFonts w:cstheme="minorHAnsi"/>
          <w:sz w:val="20"/>
        </w:rPr>
        <w:t xml:space="preserve">Zintegrowanie </w:t>
      </w:r>
      <w:r>
        <w:rPr>
          <w:rFonts w:cstheme="minorHAnsi"/>
          <w:sz w:val="20"/>
        </w:rPr>
        <w:t>platformy EBOI</w:t>
      </w:r>
      <w:r w:rsidRPr="00A95B88">
        <w:rPr>
          <w:rFonts w:cstheme="minorHAnsi"/>
          <w:sz w:val="20"/>
        </w:rPr>
        <w:t xml:space="preserve"> z </w:t>
      </w:r>
      <w:r>
        <w:rPr>
          <w:rFonts w:cstheme="minorHAnsi"/>
          <w:sz w:val="20"/>
        </w:rPr>
        <w:t>istniejącym s</w:t>
      </w:r>
      <w:r w:rsidRPr="00A95B88">
        <w:rPr>
          <w:rFonts w:cstheme="minorHAnsi"/>
          <w:sz w:val="20"/>
        </w:rPr>
        <w:t xml:space="preserve">ystemem </w:t>
      </w:r>
      <w:r>
        <w:rPr>
          <w:rFonts w:cstheme="minorHAnsi"/>
          <w:sz w:val="20"/>
        </w:rPr>
        <w:t>d</w:t>
      </w:r>
      <w:r w:rsidRPr="00A95B88">
        <w:rPr>
          <w:rFonts w:cstheme="minorHAnsi"/>
          <w:sz w:val="20"/>
        </w:rPr>
        <w:t>ziedzinowym</w:t>
      </w:r>
      <w:r>
        <w:rPr>
          <w:rFonts w:cstheme="minorHAnsi"/>
          <w:sz w:val="20"/>
        </w:rPr>
        <w:t xml:space="preserve"> (SD)</w:t>
      </w:r>
      <w:r w:rsidRPr="00A95B88">
        <w:rPr>
          <w:rFonts w:cstheme="minorHAnsi"/>
          <w:sz w:val="20"/>
        </w:rPr>
        <w:t xml:space="preserve"> oznacza wzajemne połączenie systemów poprzez wymianę i udostępnianie danych i spełnienie podstawowych zasady integracji, tj.:</w:t>
      </w:r>
    </w:p>
    <w:p w14:paraId="2372B6F6" w14:textId="77777777" w:rsidR="00A95B88" w:rsidRPr="00A95B88" w:rsidRDefault="00A95B88" w:rsidP="00865A53">
      <w:pPr>
        <w:pStyle w:val="Akapitzlist"/>
        <w:numPr>
          <w:ilvl w:val="0"/>
          <w:numId w:val="39"/>
        </w:numPr>
        <w:spacing w:line="276" w:lineRule="auto"/>
        <w:rPr>
          <w:rFonts w:cstheme="minorHAnsi"/>
          <w:sz w:val="20"/>
          <w:lang w:eastAsia="pl-PL"/>
        </w:rPr>
      </w:pPr>
      <w:r w:rsidRPr="00A95B88">
        <w:rPr>
          <w:rFonts w:cstheme="minorHAnsi"/>
          <w:sz w:val="20"/>
          <w:lang w:eastAsia="pl-PL"/>
        </w:rPr>
        <w:t>Dane są spójne - stanowią podstawę do tworzenia hurtowni danych, (dane, zorientowane tematycznie, gromadzone do potrzeb analizy w celu podjęcia decyzji oraz udostępniane w celu odpowiedzi na pytania lub raportowania).</w:t>
      </w:r>
    </w:p>
    <w:p w14:paraId="02E1BA63" w14:textId="4A3287E3" w:rsidR="00A95B88" w:rsidRPr="00A95B88" w:rsidRDefault="00A95B88" w:rsidP="00865A53">
      <w:pPr>
        <w:pStyle w:val="Akapitzlist"/>
        <w:numPr>
          <w:ilvl w:val="0"/>
          <w:numId w:val="39"/>
        </w:numPr>
        <w:spacing w:line="276" w:lineRule="auto"/>
        <w:rPr>
          <w:rFonts w:cstheme="minorHAnsi"/>
          <w:sz w:val="20"/>
          <w:lang w:eastAsia="pl-PL"/>
        </w:rPr>
      </w:pPr>
      <w:r w:rsidRPr="00A95B88">
        <w:rPr>
          <w:rFonts w:cstheme="minorHAnsi"/>
          <w:sz w:val="20"/>
        </w:rPr>
        <w:t>Jest jedna wspólna baza interesantów urzędu, która stanowi podstawę jednoznacznego ich definiowania, a</w:t>
      </w:r>
      <w:r w:rsidR="00FC19B4">
        <w:rPr>
          <w:rFonts w:cstheme="minorHAnsi"/>
          <w:sz w:val="20"/>
        </w:rPr>
        <w:t> </w:t>
      </w:r>
      <w:r w:rsidRPr="00A95B88">
        <w:rPr>
          <w:rFonts w:cstheme="minorHAnsi"/>
          <w:sz w:val="20"/>
        </w:rPr>
        <w:t xml:space="preserve">ich aktualizacja powoduje zmianę danych o interesancie we wszystkich modułach. </w:t>
      </w:r>
    </w:p>
    <w:p w14:paraId="28B8123A" w14:textId="77777777" w:rsidR="00A95B88" w:rsidRPr="00A95B88" w:rsidRDefault="00A95B88" w:rsidP="00865A53">
      <w:pPr>
        <w:pStyle w:val="Akapitzlist"/>
        <w:numPr>
          <w:ilvl w:val="0"/>
          <w:numId w:val="39"/>
        </w:numPr>
        <w:spacing w:line="276" w:lineRule="auto"/>
        <w:rPr>
          <w:rFonts w:cstheme="minorHAnsi"/>
          <w:sz w:val="20"/>
          <w:lang w:eastAsia="pl-PL"/>
        </w:rPr>
      </w:pPr>
      <w:r w:rsidRPr="00A95B88">
        <w:rPr>
          <w:rFonts w:cstheme="minorHAnsi"/>
          <w:sz w:val="20"/>
        </w:rPr>
        <w:t>Systemy nie dopuszczają do powtórnego wprowadzania danych, a informacja raz wprowadzona do jednego modułu, jest dostępna w zależności od potrzeb z poziomu innych modułów.</w:t>
      </w:r>
    </w:p>
    <w:p w14:paraId="389FFFA2" w14:textId="77777777" w:rsidR="00A95B88" w:rsidRPr="00A95B88" w:rsidRDefault="00A95B88" w:rsidP="00865A53">
      <w:pPr>
        <w:pStyle w:val="Akapitzlist"/>
        <w:numPr>
          <w:ilvl w:val="0"/>
          <w:numId w:val="39"/>
        </w:numPr>
        <w:spacing w:line="276" w:lineRule="auto"/>
        <w:rPr>
          <w:rFonts w:cstheme="minorHAnsi"/>
          <w:sz w:val="20"/>
          <w:lang w:eastAsia="pl-PL"/>
        </w:rPr>
      </w:pPr>
      <w:r w:rsidRPr="00A95B88">
        <w:rPr>
          <w:rFonts w:cstheme="minorHAnsi"/>
          <w:sz w:val="20"/>
        </w:rPr>
        <w:t>Moduły dziedzinowe są otwarte na współpracę z różnymi rozwiązaniami zewnętrznymi poprzez.:</w:t>
      </w:r>
    </w:p>
    <w:p w14:paraId="6D1EBC0C" w14:textId="67CBD7BF" w:rsidR="00A95B88" w:rsidRPr="00A95B88" w:rsidRDefault="00A95B88" w:rsidP="00865A53">
      <w:pPr>
        <w:pStyle w:val="Akapitzlist"/>
        <w:numPr>
          <w:ilvl w:val="0"/>
          <w:numId w:val="40"/>
        </w:numPr>
        <w:autoSpaceDE w:val="0"/>
        <w:autoSpaceDN w:val="0"/>
        <w:adjustRightInd w:val="0"/>
        <w:spacing w:line="276" w:lineRule="auto"/>
        <w:ind w:left="1068"/>
        <w:rPr>
          <w:rFonts w:eastAsia="Calibri" w:cstheme="minorHAnsi"/>
          <w:color w:val="000000"/>
          <w:sz w:val="20"/>
          <w:lang w:eastAsia="zh-CN"/>
        </w:rPr>
      </w:pPr>
      <w:r w:rsidRPr="00A95B88">
        <w:rPr>
          <w:rFonts w:eastAsia="Calibri" w:cstheme="minorHAnsi"/>
          <w:color w:val="000000"/>
          <w:sz w:val="20"/>
          <w:lang w:eastAsia="zh-CN"/>
        </w:rPr>
        <w:t>Integrację w zakresie gospodarki nieruchomościami z zasobem ewidencji gruntów i budynków (z wykorzystaniem formatu plików SWDE), do generowania bazy nieruchomości, a także do celów weryfikacji w systemach np. porównywania zgłoszonych powierzchni do opodatkowania a</w:t>
      </w:r>
      <w:r w:rsidR="00FC19B4">
        <w:rPr>
          <w:rFonts w:eastAsia="Calibri" w:cstheme="minorHAnsi"/>
          <w:color w:val="000000"/>
          <w:sz w:val="20"/>
          <w:lang w:eastAsia="zh-CN"/>
        </w:rPr>
        <w:t> </w:t>
      </w:r>
      <w:r w:rsidRPr="00A95B88">
        <w:rPr>
          <w:rFonts w:eastAsia="Calibri" w:cstheme="minorHAnsi"/>
          <w:color w:val="000000"/>
          <w:sz w:val="20"/>
          <w:lang w:eastAsia="zh-CN"/>
        </w:rPr>
        <w:t>faktycznym stanem posiadania zawartym w ewidencji gruntów i budynków.</w:t>
      </w:r>
    </w:p>
    <w:p w14:paraId="4F20FC2A" w14:textId="77777777" w:rsidR="00A95B88" w:rsidRPr="00A95B88" w:rsidRDefault="00A95B88" w:rsidP="00865A53">
      <w:pPr>
        <w:pStyle w:val="Akapitzlist"/>
        <w:numPr>
          <w:ilvl w:val="0"/>
          <w:numId w:val="40"/>
        </w:numPr>
        <w:autoSpaceDE w:val="0"/>
        <w:autoSpaceDN w:val="0"/>
        <w:adjustRightInd w:val="0"/>
        <w:spacing w:line="276" w:lineRule="auto"/>
        <w:ind w:left="1068"/>
        <w:rPr>
          <w:rFonts w:eastAsia="Calibri" w:cstheme="minorHAnsi"/>
          <w:color w:val="000000"/>
          <w:sz w:val="20"/>
          <w:lang w:eastAsia="zh-CN"/>
        </w:rPr>
      </w:pPr>
      <w:r w:rsidRPr="00A95B88">
        <w:rPr>
          <w:rFonts w:cstheme="minorHAnsi"/>
          <w:sz w:val="20"/>
        </w:rPr>
        <w:t>Współpracę z aplikacjami zewnętrznymi, które pośredniczą w komunikacji z innymi organami administracji np. Zakładem Ubezpieczeń Społecznych (ZUS – program PŁATNIK), Ministerstwem Finansów (MF – BESTIA), oraz Głównym Urzędem Statystycznym (GUS), które agregują dane w skali całego kraju dla celów analitycznych i sprawozdawczych.</w:t>
      </w:r>
    </w:p>
    <w:p w14:paraId="3F76AF00" w14:textId="77777777" w:rsidR="00A95B88" w:rsidRPr="00A95B88" w:rsidRDefault="00A95B88" w:rsidP="00865A53">
      <w:pPr>
        <w:pStyle w:val="Akapitzlist"/>
        <w:numPr>
          <w:ilvl w:val="0"/>
          <w:numId w:val="40"/>
        </w:numPr>
        <w:autoSpaceDE w:val="0"/>
        <w:autoSpaceDN w:val="0"/>
        <w:adjustRightInd w:val="0"/>
        <w:spacing w:line="276" w:lineRule="auto"/>
        <w:ind w:left="1068"/>
        <w:rPr>
          <w:rFonts w:eastAsia="Calibri" w:cstheme="minorHAnsi"/>
          <w:color w:val="000000"/>
          <w:sz w:val="20"/>
          <w:lang w:eastAsia="zh-CN"/>
        </w:rPr>
      </w:pPr>
      <w:r w:rsidRPr="00A95B88">
        <w:rPr>
          <w:rFonts w:cstheme="minorHAnsi"/>
          <w:sz w:val="20"/>
        </w:rPr>
        <w:t>Współpracę z systemami bankowymi, w zakresie generowania przelewów do banku oraz automatyzacja obsługi wyciągów bankowych, zwłaszcza w zakresie masowych płatności podatników.</w:t>
      </w:r>
    </w:p>
    <w:p w14:paraId="47246160" w14:textId="77777777" w:rsidR="00A95B88" w:rsidRPr="000B7788" w:rsidRDefault="00A95B88" w:rsidP="00865A53">
      <w:pPr>
        <w:pStyle w:val="Akapitzlist"/>
        <w:numPr>
          <w:ilvl w:val="0"/>
          <w:numId w:val="40"/>
        </w:numPr>
        <w:autoSpaceDE w:val="0"/>
        <w:autoSpaceDN w:val="0"/>
        <w:adjustRightInd w:val="0"/>
        <w:spacing w:line="276" w:lineRule="auto"/>
        <w:ind w:left="1068"/>
        <w:rPr>
          <w:rFonts w:eastAsia="Calibri" w:cstheme="minorHAnsi"/>
          <w:color w:val="000000"/>
          <w:sz w:val="20"/>
          <w:lang w:eastAsia="zh-CN"/>
        </w:rPr>
      </w:pPr>
      <w:r w:rsidRPr="00A95B88">
        <w:rPr>
          <w:rFonts w:cstheme="minorHAnsi"/>
          <w:sz w:val="20"/>
        </w:rPr>
        <w:t xml:space="preserve">Współpracę z platformą </w:t>
      </w:r>
      <w:proofErr w:type="spellStart"/>
      <w:r w:rsidRPr="00A95B88">
        <w:rPr>
          <w:rFonts w:cstheme="minorHAnsi"/>
          <w:sz w:val="20"/>
        </w:rPr>
        <w:t>ePUAP</w:t>
      </w:r>
      <w:proofErr w:type="spellEnd"/>
      <w:r w:rsidRPr="00A95B88">
        <w:rPr>
          <w:rFonts w:cstheme="minorHAnsi"/>
          <w:sz w:val="20"/>
        </w:rPr>
        <w:t xml:space="preserve"> oraz z systemem obiegu dokumentów.</w:t>
      </w:r>
    </w:p>
    <w:p w14:paraId="4029AEE5" w14:textId="351B2AF6" w:rsidR="001D46A9" w:rsidRPr="000B7788" w:rsidRDefault="001D46A9" w:rsidP="000B7788">
      <w:pPr>
        <w:pStyle w:val="Akapitzlist"/>
        <w:numPr>
          <w:ilvl w:val="0"/>
          <w:numId w:val="39"/>
        </w:numPr>
        <w:spacing w:line="276" w:lineRule="auto"/>
        <w:rPr>
          <w:rFonts w:cstheme="minorHAnsi"/>
          <w:sz w:val="20"/>
        </w:rPr>
      </w:pPr>
      <w:r w:rsidRPr="000B7788">
        <w:rPr>
          <w:rFonts w:cstheme="minorHAnsi"/>
          <w:sz w:val="20"/>
        </w:rPr>
        <w:lastRenderedPageBreak/>
        <w:t>W ramach wykonania prac integracyjnych należy przeprowadzić uporządkowanie bazy danych kontrahentów systemu dziedzinowego polegające na:</w:t>
      </w:r>
    </w:p>
    <w:p w14:paraId="6B4E4788" w14:textId="44097FE8" w:rsidR="001D46A9" w:rsidRDefault="001D46A9" w:rsidP="000B7788">
      <w:pPr>
        <w:pStyle w:val="Akapitzlist"/>
        <w:numPr>
          <w:ilvl w:val="0"/>
          <w:numId w:val="117"/>
        </w:numPr>
        <w:autoSpaceDE w:val="0"/>
        <w:autoSpaceDN w:val="0"/>
        <w:adjustRightInd w:val="0"/>
        <w:spacing w:line="276" w:lineRule="auto"/>
        <w:rPr>
          <w:rFonts w:eastAsia="Calibri" w:cstheme="minorHAnsi"/>
          <w:color w:val="000000"/>
          <w:sz w:val="20"/>
          <w:lang w:eastAsia="zh-CN"/>
        </w:rPr>
      </w:pPr>
      <w:r>
        <w:rPr>
          <w:rFonts w:eastAsia="Calibri" w:cstheme="minorHAnsi"/>
          <w:color w:val="000000"/>
          <w:sz w:val="20"/>
          <w:lang w:eastAsia="zh-CN"/>
        </w:rPr>
        <w:t>Standaryzacji danych.</w:t>
      </w:r>
    </w:p>
    <w:p w14:paraId="36505CEB" w14:textId="466C24F4" w:rsidR="001D46A9" w:rsidRDefault="001D46A9" w:rsidP="000B7788">
      <w:pPr>
        <w:pStyle w:val="Akapitzlist"/>
        <w:numPr>
          <w:ilvl w:val="0"/>
          <w:numId w:val="117"/>
        </w:numPr>
        <w:autoSpaceDE w:val="0"/>
        <w:autoSpaceDN w:val="0"/>
        <w:adjustRightInd w:val="0"/>
        <w:spacing w:line="276" w:lineRule="auto"/>
        <w:rPr>
          <w:rFonts w:eastAsia="Calibri" w:cstheme="minorHAnsi"/>
          <w:color w:val="000000"/>
          <w:sz w:val="20"/>
          <w:lang w:eastAsia="zh-CN"/>
        </w:rPr>
      </w:pPr>
      <w:proofErr w:type="spellStart"/>
      <w:r>
        <w:rPr>
          <w:rFonts w:eastAsia="Calibri" w:cstheme="minorHAnsi"/>
          <w:color w:val="000000"/>
          <w:sz w:val="20"/>
          <w:lang w:eastAsia="zh-CN"/>
        </w:rPr>
        <w:t>Deduplikacji</w:t>
      </w:r>
      <w:proofErr w:type="spellEnd"/>
      <w:r>
        <w:rPr>
          <w:rFonts w:eastAsia="Calibri" w:cstheme="minorHAnsi"/>
          <w:color w:val="000000"/>
          <w:sz w:val="20"/>
          <w:lang w:eastAsia="zh-CN"/>
        </w:rPr>
        <w:t xml:space="preserve"> danych.</w:t>
      </w:r>
    </w:p>
    <w:p w14:paraId="3DE99E56" w14:textId="3DD28B11" w:rsidR="001D46A9" w:rsidRDefault="001D46A9" w:rsidP="000B7788">
      <w:pPr>
        <w:pStyle w:val="Akapitzlist"/>
        <w:numPr>
          <w:ilvl w:val="0"/>
          <w:numId w:val="117"/>
        </w:numPr>
        <w:autoSpaceDE w:val="0"/>
        <w:autoSpaceDN w:val="0"/>
        <w:adjustRightInd w:val="0"/>
        <w:spacing w:line="276" w:lineRule="auto"/>
        <w:rPr>
          <w:rFonts w:eastAsia="Calibri" w:cstheme="minorHAnsi"/>
          <w:color w:val="000000"/>
          <w:sz w:val="20"/>
          <w:lang w:eastAsia="zh-CN"/>
        </w:rPr>
      </w:pPr>
      <w:r>
        <w:rPr>
          <w:rFonts w:eastAsia="Calibri" w:cstheme="minorHAnsi"/>
          <w:color w:val="000000"/>
          <w:sz w:val="20"/>
          <w:lang w:eastAsia="zh-CN"/>
        </w:rPr>
        <w:t>Usunięciu nieaktualnych rekordów.</w:t>
      </w:r>
    </w:p>
    <w:p w14:paraId="37439B05" w14:textId="31AFEC87" w:rsidR="00D86512" w:rsidRPr="000B7788" w:rsidRDefault="00D86512" w:rsidP="000B7788">
      <w:pPr>
        <w:pStyle w:val="Akapitzlist"/>
        <w:numPr>
          <w:ilvl w:val="0"/>
          <w:numId w:val="39"/>
        </w:numPr>
        <w:spacing w:line="276" w:lineRule="auto"/>
        <w:rPr>
          <w:rFonts w:cstheme="minorHAnsi"/>
          <w:sz w:val="20"/>
        </w:rPr>
      </w:pPr>
      <w:r w:rsidRPr="000B7788">
        <w:rPr>
          <w:rFonts w:cstheme="minorHAnsi"/>
          <w:sz w:val="20"/>
        </w:rPr>
        <w:t>W przypadku jeżeli Wykonawca przeprowadzi w trakcie prac integracyjnych zmiany w systemie dziedzinowym wymagane j</w:t>
      </w:r>
      <w:r w:rsidR="002B777F" w:rsidRPr="002B777F">
        <w:rPr>
          <w:rFonts w:cstheme="minorHAnsi"/>
          <w:sz w:val="20"/>
        </w:rPr>
        <w:t>est by objął całe oprogramowanie</w:t>
      </w:r>
      <w:r w:rsidRPr="000B7788">
        <w:rPr>
          <w:rFonts w:cstheme="minorHAnsi"/>
          <w:sz w:val="20"/>
        </w:rPr>
        <w:t xml:space="preserve"> gwarancją na zasadach opisanych </w:t>
      </w:r>
      <w:r w:rsidR="002B777F">
        <w:rPr>
          <w:rFonts w:cstheme="minorHAnsi"/>
          <w:sz w:val="20"/>
        </w:rPr>
        <w:t>w rozdziale III, pkt 3 niniejszego dokumentu.</w:t>
      </w:r>
    </w:p>
    <w:p w14:paraId="59B87990" w14:textId="77777777" w:rsidR="00A95B88" w:rsidRPr="00A95B88" w:rsidRDefault="00A95B88" w:rsidP="00A95B88">
      <w:pPr>
        <w:autoSpaceDE w:val="0"/>
        <w:autoSpaceDN w:val="0"/>
        <w:adjustRightInd w:val="0"/>
        <w:spacing w:line="276" w:lineRule="auto"/>
        <w:contextualSpacing/>
        <w:rPr>
          <w:rFonts w:eastAsia="Calibri" w:cstheme="minorHAnsi"/>
          <w:color w:val="000000"/>
          <w:sz w:val="20"/>
          <w:lang w:eastAsia="zh-CN"/>
        </w:rPr>
      </w:pPr>
    </w:p>
    <w:p w14:paraId="151C736A" w14:textId="4AE05271" w:rsidR="00A95B88" w:rsidRPr="00A95B88" w:rsidRDefault="00A95B88" w:rsidP="00A95B88">
      <w:pPr>
        <w:spacing w:line="276" w:lineRule="auto"/>
        <w:contextualSpacing/>
        <w:rPr>
          <w:rFonts w:cstheme="minorHAnsi"/>
          <w:b/>
          <w:sz w:val="20"/>
        </w:rPr>
      </w:pPr>
      <w:r w:rsidRPr="00A95B88">
        <w:rPr>
          <w:rFonts w:cstheme="minorHAnsi"/>
          <w:b/>
          <w:sz w:val="20"/>
        </w:rPr>
        <w:t xml:space="preserve">Integracja między </w:t>
      </w:r>
      <w:r>
        <w:rPr>
          <w:rFonts w:cstheme="minorHAnsi"/>
          <w:b/>
          <w:sz w:val="20"/>
        </w:rPr>
        <w:t>platformą EBOI a systemem dziedzinowym</w:t>
      </w:r>
      <w:r w:rsidRPr="00A95B88">
        <w:rPr>
          <w:rFonts w:cstheme="minorHAnsi"/>
          <w:b/>
          <w:sz w:val="20"/>
        </w:rPr>
        <w:t xml:space="preserve"> obejmuje w szczególności:</w:t>
      </w:r>
    </w:p>
    <w:p w14:paraId="7F8464C6" w14:textId="5B031D15" w:rsidR="00A95B88" w:rsidRPr="00A95B88" w:rsidRDefault="000B1475" w:rsidP="00865A53">
      <w:pPr>
        <w:pStyle w:val="Akapitzlist"/>
        <w:numPr>
          <w:ilvl w:val="0"/>
          <w:numId w:val="41"/>
        </w:numPr>
        <w:spacing w:line="276" w:lineRule="auto"/>
        <w:rPr>
          <w:rFonts w:cstheme="minorHAnsi"/>
          <w:sz w:val="20"/>
        </w:rPr>
      </w:pPr>
      <w:r>
        <w:rPr>
          <w:rFonts w:cstheme="minorHAnsi"/>
          <w:sz w:val="20"/>
        </w:rPr>
        <w:t xml:space="preserve">Platforma </w:t>
      </w:r>
      <w:r w:rsidR="00785F88">
        <w:rPr>
          <w:rFonts w:cstheme="minorHAnsi"/>
          <w:sz w:val="20"/>
        </w:rPr>
        <w:t>EBOI musi pobierać informacje udostępniane przez SD</w:t>
      </w:r>
      <w:r w:rsidR="00A95B88" w:rsidRPr="00A95B88">
        <w:rPr>
          <w:rFonts w:cstheme="minorHAnsi"/>
          <w:sz w:val="20"/>
        </w:rPr>
        <w:t xml:space="preserve"> o kontrahentach w zakresie nie mniejszym niż: Nazwa/Nazwisko, Imię, Pesel, NIP, Adres z uwzględnieniem wskazań na słownik TERYT.</w:t>
      </w:r>
    </w:p>
    <w:p w14:paraId="151AF3C6" w14:textId="3E6D5411" w:rsidR="00A95B88" w:rsidRPr="00A95B88" w:rsidRDefault="000B1475" w:rsidP="00865A53">
      <w:pPr>
        <w:pStyle w:val="Akapitzlist"/>
        <w:numPr>
          <w:ilvl w:val="0"/>
          <w:numId w:val="41"/>
        </w:numPr>
        <w:spacing w:line="276" w:lineRule="auto"/>
        <w:rPr>
          <w:rFonts w:cstheme="minorHAnsi"/>
          <w:sz w:val="20"/>
        </w:rPr>
      </w:pPr>
      <w:r>
        <w:rPr>
          <w:rFonts w:cstheme="minorHAnsi"/>
          <w:sz w:val="20"/>
        </w:rPr>
        <w:t xml:space="preserve">Platforma </w:t>
      </w:r>
      <w:r w:rsidR="00785F88">
        <w:rPr>
          <w:rFonts w:cstheme="minorHAnsi"/>
          <w:sz w:val="20"/>
        </w:rPr>
        <w:t>EBOI musi pobierać informacje udostępniane przez SD</w:t>
      </w:r>
      <w:r w:rsidR="00785F88" w:rsidRPr="00A95B88">
        <w:rPr>
          <w:rFonts w:cstheme="minorHAnsi"/>
          <w:sz w:val="20"/>
        </w:rPr>
        <w:t xml:space="preserve"> </w:t>
      </w:r>
      <w:r w:rsidR="00A95B88" w:rsidRPr="00A95B88">
        <w:rPr>
          <w:rFonts w:cstheme="minorHAnsi"/>
          <w:sz w:val="20"/>
        </w:rPr>
        <w:t>o należnościach kontrahenta z</w:t>
      </w:r>
      <w:r w:rsidR="00FC19B4">
        <w:rPr>
          <w:rFonts w:cstheme="minorHAnsi"/>
          <w:sz w:val="20"/>
        </w:rPr>
        <w:t> </w:t>
      </w:r>
      <w:r w:rsidR="00A95B88" w:rsidRPr="00A95B88">
        <w:rPr>
          <w:rFonts w:cstheme="minorHAnsi"/>
          <w:sz w:val="20"/>
        </w:rPr>
        <w:t>uwzględnieniem, że kilku kontrahentów może dotyczyć jedna należność.</w:t>
      </w:r>
    </w:p>
    <w:p w14:paraId="46069F83" w14:textId="77777777" w:rsidR="00A95B88" w:rsidRPr="00A95B88" w:rsidRDefault="00A95B88" w:rsidP="00865A53">
      <w:pPr>
        <w:pStyle w:val="Akapitzlist"/>
        <w:numPr>
          <w:ilvl w:val="0"/>
          <w:numId w:val="41"/>
        </w:numPr>
        <w:spacing w:line="276" w:lineRule="auto"/>
        <w:rPr>
          <w:rFonts w:cstheme="minorHAnsi"/>
          <w:sz w:val="20"/>
        </w:rPr>
      </w:pPr>
      <w:r w:rsidRPr="00A95B88">
        <w:rPr>
          <w:rFonts w:cstheme="minorHAnsi"/>
          <w:sz w:val="20"/>
        </w:rPr>
        <w:t>Informacje dot. należności nie mogą mieć mniejszego zakresu niż: rodzaj należności, kwota, kwota do zapłaty, kwota odsetek, VAT, kwota do zapłaty VAT, numer decyzji urzędowej, termin płatności.</w:t>
      </w:r>
    </w:p>
    <w:p w14:paraId="0722415B" w14:textId="43A9EE13" w:rsidR="00A95B88" w:rsidRPr="00A95B88" w:rsidRDefault="000B1475" w:rsidP="00865A53">
      <w:pPr>
        <w:pStyle w:val="Akapitzlist"/>
        <w:numPr>
          <w:ilvl w:val="0"/>
          <w:numId w:val="41"/>
        </w:numPr>
        <w:spacing w:line="276" w:lineRule="auto"/>
        <w:rPr>
          <w:rFonts w:cstheme="minorHAnsi"/>
          <w:sz w:val="20"/>
        </w:rPr>
      </w:pPr>
      <w:r>
        <w:rPr>
          <w:rFonts w:cstheme="minorHAnsi"/>
          <w:sz w:val="20"/>
        </w:rPr>
        <w:t xml:space="preserve">Platforma </w:t>
      </w:r>
      <w:r w:rsidR="00785F88">
        <w:rPr>
          <w:rFonts w:cstheme="minorHAnsi"/>
          <w:sz w:val="20"/>
        </w:rPr>
        <w:t>EBOI musi pobierać informacje udostępniane przez SD</w:t>
      </w:r>
      <w:r w:rsidR="00785F88" w:rsidRPr="00A95B88">
        <w:rPr>
          <w:rFonts w:cstheme="minorHAnsi"/>
          <w:sz w:val="20"/>
        </w:rPr>
        <w:t xml:space="preserve"> </w:t>
      </w:r>
      <w:r w:rsidR="00A95B88" w:rsidRPr="00A95B88">
        <w:rPr>
          <w:rFonts w:cstheme="minorHAnsi"/>
          <w:sz w:val="20"/>
        </w:rPr>
        <w:t>dotyczące kont bankowych, na które należy wpłacić należność z uwzględnieniem konfiguracji modułu SD dotyczącego przyjmowania masowych płatności.</w:t>
      </w:r>
    </w:p>
    <w:p w14:paraId="4831EE97" w14:textId="099C5C8B" w:rsidR="00A95B88" w:rsidRPr="00A95B88" w:rsidRDefault="000B1475" w:rsidP="00865A53">
      <w:pPr>
        <w:pStyle w:val="Akapitzlist"/>
        <w:numPr>
          <w:ilvl w:val="0"/>
          <w:numId w:val="41"/>
        </w:numPr>
        <w:spacing w:line="276" w:lineRule="auto"/>
        <w:rPr>
          <w:rFonts w:cstheme="minorHAnsi"/>
          <w:sz w:val="20"/>
        </w:rPr>
      </w:pPr>
      <w:r>
        <w:rPr>
          <w:rFonts w:cstheme="minorHAnsi"/>
          <w:sz w:val="20"/>
        </w:rPr>
        <w:t>Platforma EBOI</w:t>
      </w:r>
      <w:r w:rsidR="00785F88">
        <w:rPr>
          <w:rFonts w:cstheme="minorHAnsi"/>
          <w:sz w:val="20"/>
        </w:rPr>
        <w:t xml:space="preserve"> musi pobierać informacje udostępniane przez SD</w:t>
      </w:r>
      <w:r w:rsidR="00785F88" w:rsidRPr="00A95B88">
        <w:rPr>
          <w:rFonts w:cstheme="minorHAnsi"/>
          <w:sz w:val="20"/>
        </w:rPr>
        <w:t xml:space="preserve"> </w:t>
      </w:r>
      <w:r w:rsidR="00A95B88" w:rsidRPr="00A95B88">
        <w:rPr>
          <w:rFonts w:cstheme="minorHAnsi"/>
          <w:sz w:val="20"/>
        </w:rPr>
        <w:t>dotyczące wpłat dokonanych na należności. Przekazane dane muszą zawierać zakres informacyjny przynajmniej: data wpłaty, kwota, kwota odsetek, kwota vat, kontrahent wpłacający.</w:t>
      </w:r>
    </w:p>
    <w:p w14:paraId="3E9AE8FA" w14:textId="4E96EFB3" w:rsidR="00A95B88" w:rsidRPr="00A95B88" w:rsidRDefault="000B1475" w:rsidP="00865A53">
      <w:pPr>
        <w:pStyle w:val="Akapitzlist"/>
        <w:numPr>
          <w:ilvl w:val="0"/>
          <w:numId w:val="41"/>
        </w:numPr>
        <w:spacing w:line="276" w:lineRule="auto"/>
        <w:rPr>
          <w:rFonts w:cstheme="minorHAnsi"/>
          <w:sz w:val="20"/>
        </w:rPr>
      </w:pPr>
      <w:r>
        <w:rPr>
          <w:rFonts w:cstheme="minorHAnsi"/>
          <w:sz w:val="20"/>
        </w:rPr>
        <w:t xml:space="preserve">Platforma </w:t>
      </w:r>
      <w:r w:rsidR="00785F88">
        <w:rPr>
          <w:rFonts w:cstheme="minorHAnsi"/>
          <w:sz w:val="20"/>
        </w:rPr>
        <w:t>EBOI musi pobierać informacje udostępniane przez SD</w:t>
      </w:r>
      <w:r w:rsidR="00785F88" w:rsidRPr="00A95B88">
        <w:rPr>
          <w:rFonts w:cstheme="minorHAnsi"/>
          <w:sz w:val="20"/>
        </w:rPr>
        <w:t xml:space="preserve"> </w:t>
      </w:r>
      <w:r w:rsidR="00785F88">
        <w:rPr>
          <w:rFonts w:cstheme="minorHAnsi"/>
          <w:sz w:val="20"/>
        </w:rPr>
        <w:t xml:space="preserve">dla </w:t>
      </w:r>
      <w:r w:rsidR="00A95B88" w:rsidRPr="00A95B88">
        <w:rPr>
          <w:rFonts w:cstheme="minorHAnsi"/>
          <w:sz w:val="20"/>
        </w:rPr>
        <w:t>należności do zapłaty będących Wezwaniami lub Upomnieniami takie jak: data odbioru, data wydania, data zapłaty, koszt, numer.</w:t>
      </w:r>
    </w:p>
    <w:p w14:paraId="57E89BA8" w14:textId="0F769081" w:rsidR="00A95B88" w:rsidRPr="00A95B88" w:rsidRDefault="000B1475" w:rsidP="00865A53">
      <w:pPr>
        <w:pStyle w:val="Akapitzlist"/>
        <w:numPr>
          <w:ilvl w:val="0"/>
          <w:numId w:val="41"/>
        </w:numPr>
        <w:spacing w:line="276" w:lineRule="auto"/>
        <w:rPr>
          <w:rFonts w:cstheme="minorHAnsi"/>
          <w:sz w:val="20"/>
        </w:rPr>
      </w:pPr>
      <w:r>
        <w:rPr>
          <w:rFonts w:cstheme="minorHAnsi"/>
          <w:sz w:val="20"/>
        </w:rPr>
        <w:t xml:space="preserve">Platforma </w:t>
      </w:r>
      <w:r w:rsidR="00785F88">
        <w:rPr>
          <w:rFonts w:cstheme="minorHAnsi"/>
          <w:sz w:val="20"/>
        </w:rPr>
        <w:t>EBOI musi pobierać informacje udostępniane przez SD</w:t>
      </w:r>
      <w:r w:rsidR="00785F88" w:rsidRPr="00A95B88">
        <w:rPr>
          <w:rFonts w:cstheme="minorHAnsi"/>
          <w:sz w:val="20"/>
        </w:rPr>
        <w:t xml:space="preserve"> </w:t>
      </w:r>
      <w:r w:rsidR="00785F88">
        <w:rPr>
          <w:rFonts w:cstheme="minorHAnsi"/>
          <w:sz w:val="20"/>
        </w:rPr>
        <w:t xml:space="preserve">dla </w:t>
      </w:r>
      <w:r w:rsidR="00A95B88" w:rsidRPr="00A95B88">
        <w:rPr>
          <w:rFonts w:cstheme="minorHAnsi"/>
          <w:sz w:val="20"/>
        </w:rPr>
        <w:t>należności dotyczących obszaru wydawania zezwoleń na sprzedaż alkoholu w zakresie nie mniejszym niż: data od – do dla zezwolenia, data wydania, numer zezwolenia, rok zezwolenia, typ zezwolenia (A, B, C), stan zezwolenia, adres punktu sprzedaży.</w:t>
      </w:r>
    </w:p>
    <w:p w14:paraId="11A857E6" w14:textId="0018EF1C" w:rsidR="00A95B88" w:rsidRPr="00A95B88" w:rsidRDefault="000B1475" w:rsidP="00865A53">
      <w:pPr>
        <w:pStyle w:val="Akapitzlist"/>
        <w:numPr>
          <w:ilvl w:val="0"/>
          <w:numId w:val="41"/>
        </w:numPr>
        <w:spacing w:line="276" w:lineRule="auto"/>
        <w:rPr>
          <w:rFonts w:cstheme="minorHAnsi"/>
          <w:sz w:val="20"/>
        </w:rPr>
      </w:pPr>
      <w:r>
        <w:rPr>
          <w:rFonts w:cstheme="minorHAnsi"/>
          <w:sz w:val="20"/>
        </w:rPr>
        <w:t xml:space="preserve">Platforma </w:t>
      </w:r>
      <w:r w:rsidR="00785F88">
        <w:rPr>
          <w:rFonts w:cstheme="minorHAnsi"/>
          <w:sz w:val="20"/>
        </w:rPr>
        <w:t>EBOI musi pobierać informacje udostępniane przez SD</w:t>
      </w:r>
      <w:r w:rsidR="00785F88" w:rsidRPr="00A95B88">
        <w:rPr>
          <w:rFonts w:cstheme="minorHAnsi"/>
          <w:sz w:val="20"/>
        </w:rPr>
        <w:t xml:space="preserve"> </w:t>
      </w:r>
      <w:r w:rsidR="00785F88">
        <w:rPr>
          <w:rFonts w:cstheme="minorHAnsi"/>
          <w:sz w:val="20"/>
        </w:rPr>
        <w:t xml:space="preserve">dla </w:t>
      </w:r>
      <w:r w:rsidR="00A95B88" w:rsidRPr="00A95B88">
        <w:rPr>
          <w:rFonts w:cstheme="minorHAnsi"/>
          <w:sz w:val="20"/>
        </w:rPr>
        <w:t>należności dotyczących mienia, w</w:t>
      </w:r>
      <w:r w:rsidR="00FC19B4">
        <w:rPr>
          <w:rFonts w:cstheme="minorHAnsi"/>
          <w:sz w:val="20"/>
        </w:rPr>
        <w:t> </w:t>
      </w:r>
      <w:r w:rsidR="00A95B88" w:rsidRPr="00A95B88">
        <w:rPr>
          <w:rFonts w:cstheme="minorHAnsi"/>
          <w:sz w:val="20"/>
        </w:rPr>
        <w:t>zakresie nie mniejszym niż: data wystawienia dokumentu, numer dokumentu, nazwa dokumentu (np. Akt notarialny, Akt własności ziemi, decyzja administracyjna, księga wieczysta i inne), dane o nieruchomości której to dotyczy (lokal, budynek, działka, obręb, jednostka ewidencyjna), dane kontrahenta wskazanego jako właściciel i część udziału którą posiada (np. 100%, 1/3, etc.).</w:t>
      </w:r>
    </w:p>
    <w:p w14:paraId="0240BA32" w14:textId="424026F4" w:rsidR="00A95B88" w:rsidRPr="00A95B88" w:rsidRDefault="000B1475" w:rsidP="00865A53">
      <w:pPr>
        <w:pStyle w:val="Akapitzlist"/>
        <w:numPr>
          <w:ilvl w:val="0"/>
          <w:numId w:val="41"/>
        </w:numPr>
        <w:spacing w:line="276" w:lineRule="auto"/>
        <w:rPr>
          <w:rFonts w:cstheme="minorHAnsi"/>
          <w:sz w:val="20"/>
        </w:rPr>
      </w:pPr>
      <w:r>
        <w:rPr>
          <w:rFonts w:cstheme="minorHAnsi"/>
          <w:sz w:val="20"/>
        </w:rPr>
        <w:t xml:space="preserve">Platforma </w:t>
      </w:r>
      <w:r w:rsidR="00785F88">
        <w:rPr>
          <w:rFonts w:cstheme="minorHAnsi"/>
          <w:sz w:val="20"/>
        </w:rPr>
        <w:t>EBOI musi pobierać informacje udostępniane przez SD</w:t>
      </w:r>
      <w:r w:rsidR="00785F88" w:rsidRPr="00A95B88">
        <w:rPr>
          <w:rFonts w:cstheme="minorHAnsi"/>
          <w:sz w:val="20"/>
        </w:rPr>
        <w:t xml:space="preserve"> </w:t>
      </w:r>
      <w:r w:rsidR="00A95B88" w:rsidRPr="00A95B88">
        <w:rPr>
          <w:rFonts w:cstheme="minorHAnsi"/>
          <w:sz w:val="20"/>
        </w:rPr>
        <w:t>dla należności dotyczącej podatku od osób prawnych i fizycznych w zakresie nie mniejszym niż: numer dokumentu, rok dokumentu, typ dokumentu (Decyzja czy Deklaracja), rodzaj podatku, typ decyzji, wskazanie nieruchomości które</w:t>
      </w:r>
      <w:r w:rsidR="00AB2B85">
        <w:rPr>
          <w:rFonts w:cstheme="minorHAnsi"/>
          <w:sz w:val="20"/>
        </w:rPr>
        <w:t>j</w:t>
      </w:r>
      <w:r w:rsidR="00A95B88" w:rsidRPr="00A95B88">
        <w:rPr>
          <w:rFonts w:cstheme="minorHAnsi"/>
          <w:sz w:val="20"/>
        </w:rPr>
        <w:t xml:space="preserve"> dotyczy (budynek, działka, obręb etc.)</w:t>
      </w:r>
    </w:p>
    <w:p w14:paraId="0833C704" w14:textId="5F8AB7F3" w:rsidR="00A95B88" w:rsidRPr="00A95B88" w:rsidRDefault="000B1475" w:rsidP="00865A53">
      <w:pPr>
        <w:pStyle w:val="Akapitzlist"/>
        <w:numPr>
          <w:ilvl w:val="0"/>
          <w:numId w:val="41"/>
        </w:numPr>
        <w:spacing w:line="276" w:lineRule="auto"/>
        <w:rPr>
          <w:rFonts w:cstheme="minorHAnsi"/>
          <w:sz w:val="20"/>
        </w:rPr>
      </w:pPr>
      <w:r>
        <w:rPr>
          <w:rFonts w:cstheme="minorHAnsi"/>
          <w:sz w:val="20"/>
        </w:rPr>
        <w:t xml:space="preserve">Platforma </w:t>
      </w:r>
      <w:r w:rsidR="00785F88">
        <w:rPr>
          <w:rFonts w:cstheme="minorHAnsi"/>
          <w:sz w:val="20"/>
        </w:rPr>
        <w:t>EBOI musi pobierać informacje udostępniane przez SD</w:t>
      </w:r>
      <w:r w:rsidR="00785F88" w:rsidRPr="00A95B88">
        <w:rPr>
          <w:rFonts w:cstheme="minorHAnsi"/>
          <w:sz w:val="20"/>
        </w:rPr>
        <w:t xml:space="preserve"> </w:t>
      </w:r>
      <w:r w:rsidR="00A95B88" w:rsidRPr="00A95B88">
        <w:rPr>
          <w:rFonts w:cstheme="minorHAnsi"/>
          <w:sz w:val="20"/>
        </w:rPr>
        <w:t>dla należności dotyczącej opłaty za gospodarowanie odpadami w zakresie minimalnym: punkt odbioru odpadów, typ zbiórki odpadów (np. selektywna / nieselektywna), parametry deklaracji, numer deklaracji, adres punktu odbioru odpadów.</w:t>
      </w:r>
    </w:p>
    <w:p w14:paraId="0BA5F0B7" w14:textId="67BFC8DB" w:rsidR="00A95B88" w:rsidRPr="00A95B88" w:rsidRDefault="000B1475" w:rsidP="00865A53">
      <w:pPr>
        <w:pStyle w:val="Akapitzlist"/>
        <w:numPr>
          <w:ilvl w:val="0"/>
          <w:numId w:val="41"/>
        </w:numPr>
        <w:spacing w:line="276" w:lineRule="auto"/>
        <w:rPr>
          <w:rFonts w:cstheme="minorHAnsi"/>
          <w:sz w:val="20"/>
        </w:rPr>
      </w:pPr>
      <w:r>
        <w:rPr>
          <w:rFonts w:cstheme="minorHAnsi"/>
          <w:sz w:val="20"/>
        </w:rPr>
        <w:t>Platforma EBOI musi pobierać informacje udostępniane przez SD</w:t>
      </w:r>
      <w:r w:rsidRPr="00A95B88">
        <w:rPr>
          <w:rFonts w:cstheme="minorHAnsi"/>
          <w:sz w:val="20"/>
        </w:rPr>
        <w:t xml:space="preserve"> </w:t>
      </w:r>
      <w:r w:rsidR="00A95B88" w:rsidRPr="00A95B88">
        <w:rPr>
          <w:rFonts w:cstheme="minorHAnsi"/>
          <w:sz w:val="20"/>
        </w:rPr>
        <w:t>o mieszkańcach tj. dane kontrahenta dodatkowo uzupełnione o datę urodzenia / zgonu, płeć, adres zameldowania z terenu JST.</w:t>
      </w:r>
    </w:p>
    <w:p w14:paraId="78106336" w14:textId="438962C2" w:rsidR="00A95B88" w:rsidRPr="00A95B88" w:rsidRDefault="000B1475" w:rsidP="00865A53">
      <w:pPr>
        <w:pStyle w:val="Akapitzlist"/>
        <w:numPr>
          <w:ilvl w:val="0"/>
          <w:numId w:val="41"/>
        </w:numPr>
        <w:spacing w:line="276" w:lineRule="auto"/>
        <w:rPr>
          <w:rFonts w:cstheme="minorHAnsi"/>
          <w:sz w:val="20"/>
        </w:rPr>
      </w:pPr>
      <w:r>
        <w:rPr>
          <w:rFonts w:cstheme="minorHAnsi"/>
          <w:sz w:val="20"/>
        </w:rPr>
        <w:t>Platforma EBOI musi pobierać informacje udostępniane przez SD</w:t>
      </w:r>
      <w:r w:rsidRPr="00A95B88">
        <w:rPr>
          <w:rFonts w:cstheme="minorHAnsi"/>
          <w:sz w:val="20"/>
        </w:rPr>
        <w:t xml:space="preserve"> </w:t>
      </w:r>
      <w:r w:rsidR="00A95B88" w:rsidRPr="00A95B88">
        <w:rPr>
          <w:rFonts w:cstheme="minorHAnsi"/>
          <w:sz w:val="20"/>
        </w:rPr>
        <w:t>należności z określeniem: nazwy, typu, kwoty, terminu płatności, kontrahenta.</w:t>
      </w:r>
    </w:p>
    <w:p w14:paraId="27BAFA71" w14:textId="5351C000" w:rsidR="00A95B88" w:rsidRPr="00A95B88" w:rsidRDefault="00A95B88" w:rsidP="00865A53">
      <w:pPr>
        <w:pStyle w:val="Akapitzlist"/>
        <w:numPr>
          <w:ilvl w:val="0"/>
          <w:numId w:val="41"/>
        </w:numPr>
        <w:spacing w:line="276" w:lineRule="auto"/>
        <w:rPr>
          <w:rFonts w:cstheme="minorHAnsi"/>
          <w:sz w:val="20"/>
        </w:rPr>
      </w:pPr>
      <w:r>
        <w:rPr>
          <w:rFonts w:cstheme="minorHAnsi"/>
          <w:sz w:val="20"/>
        </w:rPr>
        <w:t>Platforma EBOI</w:t>
      </w:r>
      <w:r w:rsidRPr="00A95B88">
        <w:rPr>
          <w:rFonts w:cstheme="minorHAnsi"/>
          <w:sz w:val="20"/>
        </w:rPr>
        <w:t xml:space="preserve"> musi udostępniać informację o płatnościach, które zrealizował.</w:t>
      </w:r>
    </w:p>
    <w:p w14:paraId="1F84975F" w14:textId="13D2F8B5" w:rsidR="00A95B88" w:rsidRPr="00A95B88" w:rsidRDefault="00A95B88" w:rsidP="00865A53">
      <w:pPr>
        <w:pStyle w:val="Akapitzlist"/>
        <w:numPr>
          <w:ilvl w:val="0"/>
          <w:numId w:val="41"/>
        </w:numPr>
        <w:spacing w:line="276" w:lineRule="auto"/>
        <w:rPr>
          <w:rFonts w:cstheme="minorHAnsi"/>
          <w:sz w:val="20"/>
        </w:rPr>
      </w:pPr>
      <w:r>
        <w:rPr>
          <w:rFonts w:cstheme="minorHAnsi"/>
          <w:sz w:val="20"/>
        </w:rPr>
        <w:t>Platforma EBOI</w:t>
      </w:r>
      <w:r w:rsidRPr="00A95B88">
        <w:rPr>
          <w:rFonts w:cstheme="minorHAnsi"/>
          <w:sz w:val="20"/>
        </w:rPr>
        <w:t xml:space="preserve"> i SD muszą mieć możliwość korzystania z jednego systemu LDAP, który pozwoli na posługiwanie się jednym loginem i hasłem dla pracowników JST.</w:t>
      </w:r>
    </w:p>
    <w:p w14:paraId="59018EA9" w14:textId="77777777" w:rsidR="00A95B88" w:rsidRPr="00A95B88" w:rsidRDefault="00A95B88" w:rsidP="00A95B88">
      <w:pPr>
        <w:spacing w:line="276" w:lineRule="auto"/>
        <w:contextualSpacing/>
        <w:rPr>
          <w:rFonts w:cstheme="minorHAnsi"/>
          <w:b/>
          <w:sz w:val="20"/>
        </w:rPr>
      </w:pPr>
    </w:p>
    <w:p w14:paraId="2BCAC855" w14:textId="054F4EAA" w:rsidR="00A95B88" w:rsidRPr="00A95B88" w:rsidRDefault="00A95B88" w:rsidP="00A95B88">
      <w:pPr>
        <w:spacing w:line="276" w:lineRule="auto"/>
        <w:contextualSpacing/>
        <w:rPr>
          <w:rFonts w:cstheme="minorHAnsi"/>
          <w:b/>
          <w:sz w:val="20"/>
        </w:rPr>
      </w:pPr>
      <w:r>
        <w:rPr>
          <w:rFonts w:cstheme="minorHAnsi"/>
          <w:b/>
          <w:sz w:val="20"/>
        </w:rPr>
        <w:t>Integracja między platformą EBOI</w:t>
      </w:r>
      <w:r w:rsidRPr="00A95B88">
        <w:rPr>
          <w:rFonts w:cstheme="minorHAnsi"/>
          <w:b/>
          <w:sz w:val="20"/>
        </w:rPr>
        <w:t xml:space="preserve"> a EOD obejmuje w szczególności:</w:t>
      </w:r>
    </w:p>
    <w:p w14:paraId="1D741DAD" w14:textId="44B6218C" w:rsidR="00A95B88" w:rsidRPr="00A95B88" w:rsidRDefault="00A95B88" w:rsidP="00865A53">
      <w:pPr>
        <w:pStyle w:val="Akapitzlist"/>
        <w:numPr>
          <w:ilvl w:val="0"/>
          <w:numId w:val="42"/>
        </w:numPr>
        <w:spacing w:line="276" w:lineRule="auto"/>
        <w:rPr>
          <w:rFonts w:cstheme="minorHAnsi"/>
          <w:sz w:val="20"/>
        </w:rPr>
      </w:pPr>
      <w:r w:rsidRPr="00A95B88">
        <w:rPr>
          <w:rFonts w:cstheme="minorHAnsi"/>
          <w:sz w:val="20"/>
        </w:rPr>
        <w:t xml:space="preserve">System EOD </w:t>
      </w:r>
      <w:r w:rsidR="000B1475">
        <w:rPr>
          <w:rFonts w:cstheme="minorHAnsi"/>
          <w:sz w:val="20"/>
        </w:rPr>
        <w:t xml:space="preserve">musi </w:t>
      </w:r>
      <w:r w:rsidRPr="00A95B88">
        <w:rPr>
          <w:rFonts w:cstheme="minorHAnsi"/>
          <w:sz w:val="20"/>
        </w:rPr>
        <w:t>udostępnia</w:t>
      </w:r>
      <w:r w:rsidR="000B1475">
        <w:rPr>
          <w:rFonts w:cstheme="minorHAnsi"/>
          <w:sz w:val="20"/>
        </w:rPr>
        <w:t>ć</w:t>
      </w:r>
      <w:r w:rsidRPr="00A95B88">
        <w:rPr>
          <w:rFonts w:cstheme="minorHAnsi"/>
          <w:sz w:val="20"/>
        </w:rPr>
        <w:t xml:space="preserve"> informację o stanie sprawy urzędowej.</w:t>
      </w:r>
    </w:p>
    <w:p w14:paraId="0AA3438D" w14:textId="77777777" w:rsidR="00A95B88" w:rsidRPr="00A95B88" w:rsidRDefault="00A95B88" w:rsidP="00865A53">
      <w:pPr>
        <w:pStyle w:val="Akapitzlist"/>
        <w:numPr>
          <w:ilvl w:val="0"/>
          <w:numId w:val="42"/>
        </w:numPr>
        <w:spacing w:line="276" w:lineRule="auto"/>
        <w:rPr>
          <w:rFonts w:cstheme="minorHAnsi"/>
          <w:sz w:val="20"/>
        </w:rPr>
      </w:pPr>
      <w:r w:rsidRPr="00A95B88">
        <w:rPr>
          <w:rFonts w:cstheme="minorHAnsi"/>
          <w:sz w:val="20"/>
        </w:rPr>
        <w:t>System EOD udostępnia listę dokumentów przychodzących i wychodzących wraz z ich obrazami dla wskazanego kontrahenta. Lista zawiera rodzaj dokumentu (rejestru) którego dotyczy.</w:t>
      </w:r>
    </w:p>
    <w:p w14:paraId="34633990" w14:textId="0CF5210A" w:rsidR="00A95B88" w:rsidRPr="00A95B88" w:rsidRDefault="00A95B88" w:rsidP="00865A53">
      <w:pPr>
        <w:pStyle w:val="Akapitzlist"/>
        <w:numPr>
          <w:ilvl w:val="0"/>
          <w:numId w:val="42"/>
        </w:numPr>
        <w:spacing w:line="276" w:lineRule="auto"/>
        <w:rPr>
          <w:rFonts w:cstheme="minorHAnsi"/>
          <w:sz w:val="20"/>
        </w:rPr>
      </w:pPr>
      <w:r>
        <w:rPr>
          <w:rFonts w:cstheme="minorHAnsi"/>
          <w:sz w:val="20"/>
        </w:rPr>
        <w:t>Platforma EBOI</w:t>
      </w:r>
      <w:r w:rsidRPr="00A95B88">
        <w:rPr>
          <w:rFonts w:cstheme="minorHAnsi"/>
          <w:sz w:val="20"/>
        </w:rPr>
        <w:t xml:space="preserve"> i EOD musi mieć możliwość korzystania ze wspólnej usługi logowania dla pracowników JST.</w:t>
      </w:r>
    </w:p>
    <w:p w14:paraId="5DA40BC6" w14:textId="77777777" w:rsidR="00A95B88" w:rsidRPr="00A95B88" w:rsidRDefault="00A95B88" w:rsidP="00A95B88">
      <w:pPr>
        <w:spacing w:line="276" w:lineRule="auto"/>
        <w:contextualSpacing/>
        <w:rPr>
          <w:rFonts w:cstheme="minorHAnsi"/>
          <w:sz w:val="20"/>
        </w:rPr>
      </w:pPr>
    </w:p>
    <w:p w14:paraId="79648930" w14:textId="525CD44A" w:rsidR="00A95B88" w:rsidRPr="00A95B88" w:rsidRDefault="00A95B88" w:rsidP="00A95B88">
      <w:pPr>
        <w:spacing w:line="276" w:lineRule="auto"/>
        <w:contextualSpacing/>
        <w:rPr>
          <w:rFonts w:cstheme="minorHAnsi"/>
          <w:b/>
          <w:sz w:val="20"/>
        </w:rPr>
      </w:pPr>
      <w:r>
        <w:rPr>
          <w:rFonts w:cstheme="minorHAnsi"/>
          <w:b/>
          <w:sz w:val="20"/>
        </w:rPr>
        <w:t xml:space="preserve">Integracja między </w:t>
      </w:r>
      <w:r w:rsidRPr="00A95B88">
        <w:rPr>
          <w:rFonts w:cstheme="minorHAnsi"/>
          <w:b/>
          <w:sz w:val="20"/>
        </w:rPr>
        <w:t>SD a EOD obejmuje w szczególności:</w:t>
      </w:r>
    </w:p>
    <w:p w14:paraId="20EFE39C" w14:textId="5E997D9F" w:rsidR="00A95B88" w:rsidRPr="00A95B88" w:rsidRDefault="00A95B88" w:rsidP="00865A53">
      <w:pPr>
        <w:pStyle w:val="Akapitzlist"/>
        <w:numPr>
          <w:ilvl w:val="0"/>
          <w:numId w:val="43"/>
        </w:numPr>
        <w:spacing w:line="276" w:lineRule="auto"/>
        <w:rPr>
          <w:rFonts w:cstheme="minorHAnsi"/>
          <w:sz w:val="20"/>
        </w:rPr>
      </w:pPr>
      <w:r>
        <w:rPr>
          <w:rFonts w:cstheme="minorHAnsi"/>
          <w:sz w:val="20"/>
        </w:rPr>
        <w:lastRenderedPageBreak/>
        <w:t xml:space="preserve">System EOD i </w:t>
      </w:r>
      <w:r w:rsidRPr="00A95B88">
        <w:rPr>
          <w:rFonts w:cstheme="minorHAnsi"/>
          <w:sz w:val="20"/>
        </w:rPr>
        <w:t>SD musi mieć możliwość korzystania ze wspólnych danych logowania (login i hasło) dla pracowników JST opartych o usługę katalogową LDAP.</w:t>
      </w:r>
    </w:p>
    <w:p w14:paraId="2DFBA42D" w14:textId="039AECE0" w:rsidR="00A95B88" w:rsidRPr="00A95B88" w:rsidRDefault="000B1475" w:rsidP="00865A53">
      <w:pPr>
        <w:pStyle w:val="Akapitzlist"/>
        <w:numPr>
          <w:ilvl w:val="0"/>
          <w:numId w:val="43"/>
        </w:numPr>
        <w:spacing w:line="276" w:lineRule="auto"/>
        <w:rPr>
          <w:rFonts w:cstheme="minorHAnsi"/>
          <w:sz w:val="20"/>
        </w:rPr>
      </w:pPr>
      <w:r>
        <w:rPr>
          <w:rFonts w:cstheme="minorHAnsi"/>
          <w:sz w:val="20"/>
        </w:rPr>
        <w:t xml:space="preserve">System EOD </w:t>
      </w:r>
      <w:r w:rsidR="00A95B88" w:rsidRPr="00A95B88">
        <w:rPr>
          <w:rFonts w:cstheme="minorHAnsi"/>
          <w:sz w:val="20"/>
        </w:rPr>
        <w:t xml:space="preserve"> musi mieć możliwość synchronizowania </w:t>
      </w:r>
      <w:r>
        <w:rPr>
          <w:rFonts w:cstheme="minorHAnsi"/>
          <w:sz w:val="20"/>
        </w:rPr>
        <w:t xml:space="preserve">z SD </w:t>
      </w:r>
      <w:r w:rsidR="00A95B88" w:rsidRPr="00A95B88">
        <w:rPr>
          <w:rFonts w:cstheme="minorHAnsi"/>
          <w:sz w:val="20"/>
        </w:rPr>
        <w:t>baz kontrahentów w zakresie:</w:t>
      </w:r>
    </w:p>
    <w:p w14:paraId="29D61749" w14:textId="77777777" w:rsidR="00A95B88" w:rsidRPr="00A95B88" w:rsidRDefault="00A95B88" w:rsidP="00865A53">
      <w:pPr>
        <w:pStyle w:val="Akapitzlist"/>
        <w:numPr>
          <w:ilvl w:val="1"/>
          <w:numId w:val="43"/>
        </w:numPr>
        <w:spacing w:line="276" w:lineRule="auto"/>
        <w:rPr>
          <w:rFonts w:cstheme="minorHAnsi"/>
          <w:sz w:val="20"/>
        </w:rPr>
      </w:pPr>
      <w:r w:rsidRPr="00A95B88">
        <w:rPr>
          <w:rFonts w:cstheme="minorHAnsi"/>
          <w:sz w:val="20"/>
        </w:rPr>
        <w:t>Dodawania kontrahentów z pełnymi danymi (m.in.: imię, nazwisko/nazwa, pesel, nip, adresy pocztowe, adresy elektroniczne i inne)</w:t>
      </w:r>
    </w:p>
    <w:p w14:paraId="15480332" w14:textId="77777777" w:rsidR="00A95B88" w:rsidRPr="00A95B88" w:rsidRDefault="00A95B88" w:rsidP="00865A53">
      <w:pPr>
        <w:pStyle w:val="Akapitzlist"/>
        <w:numPr>
          <w:ilvl w:val="1"/>
          <w:numId w:val="43"/>
        </w:numPr>
        <w:spacing w:line="276" w:lineRule="auto"/>
        <w:rPr>
          <w:rFonts w:cstheme="minorHAnsi"/>
          <w:sz w:val="20"/>
        </w:rPr>
      </w:pPr>
      <w:r w:rsidRPr="00A95B88">
        <w:rPr>
          <w:rFonts w:cstheme="minorHAnsi"/>
          <w:sz w:val="20"/>
        </w:rPr>
        <w:t>Usuwanie kontrahentów</w:t>
      </w:r>
    </w:p>
    <w:p w14:paraId="06AF4712" w14:textId="77777777" w:rsidR="00A95B88" w:rsidRPr="00A95B88" w:rsidRDefault="00A95B88" w:rsidP="00865A53">
      <w:pPr>
        <w:pStyle w:val="Akapitzlist"/>
        <w:numPr>
          <w:ilvl w:val="1"/>
          <w:numId w:val="43"/>
        </w:numPr>
        <w:spacing w:line="276" w:lineRule="auto"/>
        <w:rPr>
          <w:rFonts w:cstheme="minorHAnsi"/>
          <w:sz w:val="20"/>
        </w:rPr>
      </w:pPr>
      <w:r w:rsidRPr="00A95B88">
        <w:rPr>
          <w:rFonts w:cstheme="minorHAnsi"/>
          <w:sz w:val="20"/>
        </w:rPr>
        <w:t>Modyfikowanie danych kontrahenta</w:t>
      </w:r>
    </w:p>
    <w:p w14:paraId="0D462FF8" w14:textId="77777777" w:rsidR="00A95B88" w:rsidRPr="00A95B88" w:rsidRDefault="00A95B88" w:rsidP="00865A53">
      <w:pPr>
        <w:pStyle w:val="Akapitzlist"/>
        <w:numPr>
          <w:ilvl w:val="1"/>
          <w:numId w:val="43"/>
        </w:numPr>
        <w:spacing w:line="276" w:lineRule="auto"/>
        <w:rPr>
          <w:rFonts w:cstheme="minorHAnsi"/>
          <w:sz w:val="20"/>
        </w:rPr>
      </w:pPr>
      <w:r w:rsidRPr="00A95B88">
        <w:rPr>
          <w:rFonts w:cstheme="minorHAnsi"/>
          <w:sz w:val="20"/>
        </w:rPr>
        <w:t>Masowe synchronizowanie baz kontrahentów</w:t>
      </w:r>
    </w:p>
    <w:p w14:paraId="58AAF9EF" w14:textId="77777777" w:rsidR="00A95B88" w:rsidRPr="00A95B88" w:rsidRDefault="00A95B88" w:rsidP="00865A53">
      <w:pPr>
        <w:pStyle w:val="Akapitzlist"/>
        <w:numPr>
          <w:ilvl w:val="1"/>
          <w:numId w:val="43"/>
        </w:numPr>
        <w:spacing w:line="276" w:lineRule="auto"/>
        <w:rPr>
          <w:rFonts w:cstheme="minorHAnsi"/>
          <w:sz w:val="20"/>
        </w:rPr>
      </w:pPr>
      <w:r w:rsidRPr="00A95B88">
        <w:rPr>
          <w:rFonts w:cstheme="minorHAnsi"/>
          <w:sz w:val="20"/>
        </w:rPr>
        <w:t>Łączenie kontrahentów w obu systemach jednocześnie</w:t>
      </w:r>
    </w:p>
    <w:p w14:paraId="3243328C" w14:textId="78E5E898" w:rsidR="00A95B88" w:rsidRPr="00A95B88" w:rsidRDefault="00A95B88" w:rsidP="00865A53">
      <w:pPr>
        <w:pStyle w:val="Akapitzlist"/>
        <w:numPr>
          <w:ilvl w:val="0"/>
          <w:numId w:val="43"/>
        </w:numPr>
        <w:spacing w:line="276" w:lineRule="auto"/>
        <w:rPr>
          <w:rFonts w:cstheme="minorHAnsi"/>
          <w:sz w:val="20"/>
        </w:rPr>
      </w:pPr>
      <w:r w:rsidRPr="00A95B88">
        <w:rPr>
          <w:rFonts w:cstheme="minorHAnsi"/>
          <w:sz w:val="20"/>
        </w:rPr>
        <w:t>Zakres wymienianych danych nie może być mniejszy niż: Nazwisko lub nazwa firmy, Imię, Drugie imię, PESEL, REGON, NIP, Adres stały ze wskazanie</w:t>
      </w:r>
      <w:r w:rsidR="00545354">
        <w:rPr>
          <w:rFonts w:cstheme="minorHAnsi"/>
          <w:sz w:val="20"/>
        </w:rPr>
        <w:t>m</w:t>
      </w:r>
      <w:r w:rsidRPr="00A95B88">
        <w:rPr>
          <w:rFonts w:cstheme="minorHAnsi"/>
          <w:sz w:val="20"/>
        </w:rPr>
        <w:t xml:space="preserve"> na TERYT, Adres korespondencyjny ze wskazaniem na TERYT, Adres skrytki </w:t>
      </w:r>
      <w:proofErr w:type="spellStart"/>
      <w:r w:rsidRPr="00A95B88">
        <w:rPr>
          <w:rFonts w:cstheme="minorHAnsi"/>
          <w:sz w:val="20"/>
        </w:rPr>
        <w:t>ePUAP</w:t>
      </w:r>
      <w:proofErr w:type="spellEnd"/>
      <w:r w:rsidRPr="00A95B88">
        <w:rPr>
          <w:rFonts w:cstheme="minorHAnsi"/>
          <w:sz w:val="20"/>
        </w:rPr>
        <w:t>, Oznaczenie czy jest zgoda na komunikację drogą elektroniczną, Forma prawna, Typ podmiotu (osoba fizyczna, podmiot gospodarczy).</w:t>
      </w:r>
    </w:p>
    <w:p w14:paraId="56F6EDD7" w14:textId="3C5AA0AB" w:rsidR="00A95B88" w:rsidRPr="00A95B88" w:rsidRDefault="00A95B88" w:rsidP="00865A53">
      <w:pPr>
        <w:pStyle w:val="Akapitzlist"/>
        <w:numPr>
          <w:ilvl w:val="0"/>
          <w:numId w:val="43"/>
        </w:numPr>
        <w:spacing w:line="276" w:lineRule="auto"/>
        <w:rPr>
          <w:rFonts w:cstheme="minorHAnsi"/>
          <w:sz w:val="20"/>
        </w:rPr>
      </w:pPr>
      <w:r>
        <w:rPr>
          <w:rFonts w:cstheme="minorHAnsi"/>
          <w:sz w:val="20"/>
        </w:rPr>
        <w:t xml:space="preserve">Systemy EOD i </w:t>
      </w:r>
      <w:r w:rsidRPr="00A95B88">
        <w:rPr>
          <w:rFonts w:cstheme="minorHAnsi"/>
          <w:sz w:val="20"/>
        </w:rPr>
        <w:t xml:space="preserve">SD muszą wymieniać dokumenty elektroniczne przychodzące z </w:t>
      </w:r>
      <w:proofErr w:type="spellStart"/>
      <w:r w:rsidRPr="00A95B88">
        <w:rPr>
          <w:rFonts w:cstheme="minorHAnsi"/>
          <w:sz w:val="20"/>
        </w:rPr>
        <w:t>ePUAP</w:t>
      </w:r>
      <w:proofErr w:type="spellEnd"/>
      <w:r w:rsidRPr="00A95B88">
        <w:rPr>
          <w:rFonts w:cstheme="minorHAnsi"/>
          <w:sz w:val="20"/>
        </w:rPr>
        <w:t xml:space="preserve"> i skierowane na </w:t>
      </w:r>
      <w:proofErr w:type="spellStart"/>
      <w:r w:rsidRPr="00A95B88">
        <w:rPr>
          <w:rFonts w:cstheme="minorHAnsi"/>
          <w:sz w:val="20"/>
        </w:rPr>
        <w:t>ePUAP</w:t>
      </w:r>
      <w:proofErr w:type="spellEnd"/>
      <w:r w:rsidRPr="00A95B88">
        <w:rPr>
          <w:rFonts w:cstheme="minorHAnsi"/>
          <w:sz w:val="20"/>
        </w:rPr>
        <w:t xml:space="preserve"> w zakresie:</w:t>
      </w:r>
    </w:p>
    <w:p w14:paraId="5A0F27CC" w14:textId="77777777" w:rsidR="00A95B88" w:rsidRPr="00A95B88" w:rsidRDefault="00A95B88" w:rsidP="00865A53">
      <w:pPr>
        <w:pStyle w:val="Akapitzlist"/>
        <w:numPr>
          <w:ilvl w:val="1"/>
          <w:numId w:val="43"/>
        </w:numPr>
        <w:spacing w:line="276" w:lineRule="auto"/>
        <w:rPr>
          <w:rFonts w:cstheme="minorHAnsi"/>
          <w:sz w:val="20"/>
        </w:rPr>
      </w:pPr>
      <w:r w:rsidRPr="00A95B88">
        <w:rPr>
          <w:rFonts w:cstheme="minorHAnsi"/>
          <w:sz w:val="20"/>
        </w:rPr>
        <w:t>Metadanych dokumentów</w:t>
      </w:r>
    </w:p>
    <w:p w14:paraId="12769D05" w14:textId="77777777" w:rsidR="00A95B88" w:rsidRPr="00A95B88" w:rsidRDefault="00A95B88" w:rsidP="00865A53">
      <w:pPr>
        <w:pStyle w:val="Akapitzlist"/>
        <w:numPr>
          <w:ilvl w:val="1"/>
          <w:numId w:val="43"/>
        </w:numPr>
        <w:spacing w:line="276" w:lineRule="auto"/>
        <w:rPr>
          <w:rFonts w:cstheme="minorHAnsi"/>
          <w:sz w:val="20"/>
        </w:rPr>
      </w:pPr>
      <w:r w:rsidRPr="00A95B88">
        <w:rPr>
          <w:rFonts w:cstheme="minorHAnsi"/>
          <w:sz w:val="20"/>
        </w:rPr>
        <w:t>Dokumentu elektronicznego w XML</w:t>
      </w:r>
    </w:p>
    <w:p w14:paraId="6B728F79" w14:textId="77777777" w:rsidR="00A95B88" w:rsidRPr="00A95B88" w:rsidRDefault="00A95B88" w:rsidP="00865A53">
      <w:pPr>
        <w:pStyle w:val="Akapitzlist"/>
        <w:numPr>
          <w:ilvl w:val="1"/>
          <w:numId w:val="43"/>
        </w:numPr>
        <w:spacing w:line="276" w:lineRule="auto"/>
        <w:rPr>
          <w:rFonts w:cstheme="minorHAnsi"/>
          <w:sz w:val="20"/>
        </w:rPr>
      </w:pPr>
      <w:r w:rsidRPr="00A95B88">
        <w:rPr>
          <w:rFonts w:cstheme="minorHAnsi"/>
          <w:sz w:val="20"/>
        </w:rPr>
        <w:t>Załączników do dokumentu elektronicznego</w:t>
      </w:r>
    </w:p>
    <w:p w14:paraId="6A4B43C5" w14:textId="0560AA43" w:rsidR="00C7308D" w:rsidRPr="000B1475" w:rsidRDefault="00C7308D" w:rsidP="000B7788">
      <w:pPr>
        <w:pStyle w:val="Akapitzlist"/>
        <w:spacing w:line="276" w:lineRule="auto"/>
        <w:ind w:left="360"/>
        <w:rPr>
          <w:rFonts w:cstheme="minorHAnsi"/>
          <w:sz w:val="20"/>
        </w:rPr>
      </w:pPr>
    </w:p>
    <w:p w14:paraId="292143BC" w14:textId="77777777" w:rsidR="005942D7" w:rsidRDefault="005942D7" w:rsidP="00C7308D"/>
    <w:p w14:paraId="4ADE0645" w14:textId="77777777" w:rsidR="00C7308D" w:rsidRPr="00C7308D" w:rsidRDefault="00C7308D" w:rsidP="00C7308D"/>
    <w:p w14:paraId="67D9241C" w14:textId="559578E7" w:rsidR="00571C07" w:rsidRDefault="00571C07" w:rsidP="00865A53">
      <w:pPr>
        <w:pStyle w:val="Nagwek2"/>
        <w:numPr>
          <w:ilvl w:val="0"/>
          <w:numId w:val="33"/>
        </w:numPr>
        <w:spacing w:line="276" w:lineRule="auto"/>
        <w:rPr>
          <w:sz w:val="20"/>
        </w:rPr>
      </w:pPr>
      <w:bookmarkStart w:id="91" w:name="_Toc488182162"/>
      <w:r w:rsidRPr="00571C07">
        <w:rPr>
          <w:sz w:val="20"/>
        </w:rPr>
        <w:t>Uruchomienie mechanizmu rozliczeń finansowych na podstawie indywidualnych rachunków bankowych</w:t>
      </w:r>
      <w:bookmarkEnd w:id="91"/>
    </w:p>
    <w:p w14:paraId="23600766" w14:textId="77777777" w:rsidR="00BC2431" w:rsidRDefault="00BC2431" w:rsidP="00BC2431"/>
    <w:p w14:paraId="03ACA90C" w14:textId="77777777" w:rsidR="00BC2431" w:rsidRPr="000707A7" w:rsidRDefault="00BC2431" w:rsidP="005942D7">
      <w:pPr>
        <w:spacing w:line="276" w:lineRule="auto"/>
        <w:rPr>
          <w:sz w:val="20"/>
        </w:rPr>
      </w:pPr>
      <w:r w:rsidRPr="000707A7">
        <w:rPr>
          <w:sz w:val="20"/>
        </w:rPr>
        <w:t>Do właściwej obsługi płatności elektronicznych w systemie finansowo-księgowym Urzędu zostanie wdrożone rozwiązanie indywidualnych rachunków bankowych kontrahentów Urzędu.</w:t>
      </w:r>
    </w:p>
    <w:p w14:paraId="3608A14F" w14:textId="77777777" w:rsidR="00BC2431" w:rsidRDefault="00BC2431" w:rsidP="005942D7">
      <w:pPr>
        <w:spacing w:line="276" w:lineRule="auto"/>
      </w:pPr>
    </w:p>
    <w:p w14:paraId="55238063" w14:textId="31D05E73" w:rsidR="005942D7" w:rsidRPr="005942D7" w:rsidRDefault="005942D7" w:rsidP="005942D7">
      <w:pPr>
        <w:spacing w:line="276" w:lineRule="auto"/>
        <w:rPr>
          <w:sz w:val="20"/>
        </w:rPr>
      </w:pPr>
      <w:r>
        <w:rPr>
          <w:sz w:val="20"/>
        </w:rPr>
        <w:t>Wdrożenie mechanizmu usprawniającego i automatyzującego</w:t>
      </w:r>
      <w:r w:rsidRPr="005942D7">
        <w:rPr>
          <w:sz w:val="20"/>
        </w:rPr>
        <w:t xml:space="preserve"> dokonywanie rozliczeń na kontach mieszkańców z</w:t>
      </w:r>
      <w:r w:rsidR="00FC19B4">
        <w:rPr>
          <w:sz w:val="20"/>
        </w:rPr>
        <w:t> </w:t>
      </w:r>
      <w:r w:rsidRPr="005942D7">
        <w:rPr>
          <w:sz w:val="20"/>
        </w:rPr>
        <w:t>tytułu dokonywanych przez nich przelewów i wpłat na konta bankowe Urzędu z</w:t>
      </w:r>
      <w:r>
        <w:rPr>
          <w:sz w:val="20"/>
        </w:rPr>
        <w:t xml:space="preserve"> tytułu zobowiązań pieniężnych z</w:t>
      </w:r>
      <w:r w:rsidRPr="005942D7">
        <w:rPr>
          <w:sz w:val="20"/>
        </w:rPr>
        <w:t>automatyzuje proces obsługi wyciągów bankowych otrzymywanych elektronicznie z banku. Dochody z tytułu podatków i innych opłat będą identyfikowane z indywidualnymi kontami (kartotekami) podatników. Dzięki tej integracji będzie możliwa automatyzacja dekretacji bezpośrednio na kartotekach podatkowych mieszkańców.</w:t>
      </w:r>
    </w:p>
    <w:p w14:paraId="02F60BCF" w14:textId="77777777" w:rsidR="005942D7" w:rsidRDefault="005942D7" w:rsidP="00BC2431"/>
    <w:p w14:paraId="1EC05939" w14:textId="22B2281B" w:rsidR="005942D7" w:rsidRDefault="005942D7" w:rsidP="005942D7">
      <w:r w:rsidRPr="00B02E99">
        <w:rPr>
          <w:rFonts w:cstheme="minorHAnsi"/>
          <w:b/>
          <w:sz w:val="20"/>
        </w:rPr>
        <w:t>Wymagania funkcjonalne</w:t>
      </w:r>
      <w:r>
        <w:rPr>
          <w:rFonts w:cstheme="minorHAnsi"/>
          <w:b/>
          <w:sz w:val="20"/>
        </w:rPr>
        <w:t xml:space="preserve"> mechanizmu rozliczeń finansowych</w:t>
      </w:r>
      <w:r w:rsidRPr="00B02E99">
        <w:rPr>
          <w:rFonts w:cstheme="minorHAnsi"/>
          <w:b/>
          <w:sz w:val="20"/>
        </w:rPr>
        <w:t>:</w:t>
      </w:r>
    </w:p>
    <w:p w14:paraId="7CF6AFB9" w14:textId="77777777" w:rsidR="005942D7" w:rsidRDefault="005942D7" w:rsidP="00BC2431"/>
    <w:p w14:paraId="16DBEC02" w14:textId="77777777" w:rsidR="005942D7" w:rsidRPr="005942D7" w:rsidRDefault="005942D7" w:rsidP="00865A53">
      <w:pPr>
        <w:pStyle w:val="Akapitzlist"/>
        <w:numPr>
          <w:ilvl w:val="0"/>
          <w:numId w:val="44"/>
        </w:numPr>
        <w:spacing w:line="276" w:lineRule="auto"/>
        <w:rPr>
          <w:rFonts w:cstheme="minorHAnsi"/>
          <w:sz w:val="20"/>
        </w:rPr>
      </w:pPr>
      <w:r w:rsidRPr="005942D7">
        <w:rPr>
          <w:rFonts w:cstheme="minorHAnsi"/>
          <w:sz w:val="20"/>
        </w:rPr>
        <w:t>Moduł musi mieć możliwość ustawienia podstawowych informacji niezbędnych do obsługi przelewów: banku obsługującego urząd oraz formatu plików importowanych z banku.</w:t>
      </w:r>
    </w:p>
    <w:p w14:paraId="0DF9C619" w14:textId="77777777" w:rsidR="005942D7" w:rsidRPr="005942D7" w:rsidRDefault="005942D7" w:rsidP="00865A53">
      <w:pPr>
        <w:pStyle w:val="Akapitzlist"/>
        <w:numPr>
          <w:ilvl w:val="0"/>
          <w:numId w:val="44"/>
        </w:numPr>
        <w:spacing w:line="276" w:lineRule="auto"/>
        <w:rPr>
          <w:rFonts w:cstheme="minorHAnsi"/>
          <w:sz w:val="20"/>
        </w:rPr>
      </w:pPr>
      <w:r w:rsidRPr="005942D7">
        <w:rPr>
          <w:rFonts w:cstheme="minorHAnsi"/>
          <w:sz w:val="20"/>
        </w:rPr>
        <w:t>Moduł musi uwzględniać możliwość pracy w dwóch wariantach: z zastosowaniem kont ogólnych urzędu oraz kont indywidualnych. W zakresie kont ogólnych moduł powinien umożliwiać:</w:t>
      </w:r>
    </w:p>
    <w:p w14:paraId="4231577E" w14:textId="0E4C10E2" w:rsidR="005942D7" w:rsidRPr="005942D7" w:rsidRDefault="005942D7" w:rsidP="00865A53">
      <w:pPr>
        <w:pStyle w:val="Akapitzlist"/>
        <w:numPr>
          <w:ilvl w:val="1"/>
          <w:numId w:val="44"/>
        </w:numPr>
        <w:spacing w:line="276" w:lineRule="auto"/>
        <w:rPr>
          <w:rFonts w:cstheme="minorHAnsi"/>
          <w:sz w:val="20"/>
        </w:rPr>
      </w:pPr>
      <w:r w:rsidRPr="005942D7">
        <w:rPr>
          <w:rFonts w:cstheme="minorHAnsi"/>
          <w:sz w:val="20"/>
        </w:rPr>
        <w:t>wprowadzenie kont ogólnych z uwzględnieniem podatku/rodzaju należności,</w:t>
      </w:r>
    </w:p>
    <w:p w14:paraId="79F64F44" w14:textId="348CAE6A" w:rsidR="005942D7" w:rsidRPr="005942D7" w:rsidRDefault="005942D7" w:rsidP="00865A53">
      <w:pPr>
        <w:pStyle w:val="Akapitzlist"/>
        <w:numPr>
          <w:ilvl w:val="1"/>
          <w:numId w:val="44"/>
        </w:numPr>
        <w:spacing w:line="276" w:lineRule="auto"/>
        <w:rPr>
          <w:rFonts w:cstheme="minorHAnsi"/>
          <w:sz w:val="20"/>
        </w:rPr>
      </w:pPr>
      <w:r w:rsidRPr="005942D7">
        <w:rPr>
          <w:rFonts w:cstheme="minorHAnsi"/>
          <w:sz w:val="20"/>
        </w:rPr>
        <w:t>wprowadzenie szablonów kont z uwzględnieniem podatku/rodzaju należności,</w:t>
      </w:r>
    </w:p>
    <w:p w14:paraId="794BE361" w14:textId="28E7374F" w:rsidR="005942D7" w:rsidRPr="005942D7" w:rsidRDefault="005942D7" w:rsidP="00865A53">
      <w:pPr>
        <w:pStyle w:val="Akapitzlist"/>
        <w:numPr>
          <w:ilvl w:val="1"/>
          <w:numId w:val="44"/>
        </w:numPr>
        <w:spacing w:line="276" w:lineRule="auto"/>
        <w:rPr>
          <w:rFonts w:cstheme="minorHAnsi"/>
          <w:sz w:val="20"/>
        </w:rPr>
      </w:pPr>
      <w:r w:rsidRPr="005942D7">
        <w:rPr>
          <w:rFonts w:cstheme="minorHAnsi"/>
          <w:sz w:val="20"/>
        </w:rPr>
        <w:t>generowanie identyfikatorów rodzajów należności w ramach kartoteki i podatku/rodzaju należności dla kont ogólnych, co umożliwi rozróżnienie należności wpłacanych na ogólne konto.</w:t>
      </w:r>
    </w:p>
    <w:p w14:paraId="6F5EEDDB" w14:textId="77777777" w:rsidR="005942D7" w:rsidRPr="005942D7" w:rsidRDefault="005942D7" w:rsidP="00865A53">
      <w:pPr>
        <w:pStyle w:val="Akapitzlist"/>
        <w:numPr>
          <w:ilvl w:val="0"/>
          <w:numId w:val="44"/>
        </w:numPr>
        <w:spacing w:line="276" w:lineRule="auto"/>
        <w:rPr>
          <w:rFonts w:cstheme="minorHAnsi"/>
          <w:sz w:val="20"/>
        </w:rPr>
      </w:pPr>
      <w:r w:rsidRPr="005942D7">
        <w:rPr>
          <w:rFonts w:cstheme="minorHAnsi"/>
          <w:sz w:val="20"/>
        </w:rPr>
        <w:t>W zakresie kont indywidualnych moduł musi umożliwiać:</w:t>
      </w:r>
    </w:p>
    <w:p w14:paraId="27D7E0DF" w14:textId="733EA7CA" w:rsidR="005942D7" w:rsidRPr="005942D7" w:rsidRDefault="005942D7" w:rsidP="00865A53">
      <w:pPr>
        <w:pStyle w:val="Akapitzlist"/>
        <w:numPr>
          <w:ilvl w:val="1"/>
          <w:numId w:val="44"/>
        </w:numPr>
        <w:spacing w:line="276" w:lineRule="auto"/>
        <w:rPr>
          <w:rFonts w:cstheme="minorHAnsi"/>
          <w:sz w:val="20"/>
        </w:rPr>
      </w:pPr>
      <w:r w:rsidRPr="005942D7">
        <w:rPr>
          <w:rFonts w:cstheme="minorHAnsi"/>
          <w:sz w:val="20"/>
        </w:rPr>
        <w:t>generowanie indywidualnych rachunków bankowych w ramach kartoteki i podatku/rodzaju należności,</w:t>
      </w:r>
    </w:p>
    <w:p w14:paraId="1FDA9DA9" w14:textId="3909251B" w:rsidR="005942D7" w:rsidRPr="005942D7" w:rsidRDefault="005942D7" w:rsidP="00865A53">
      <w:pPr>
        <w:pStyle w:val="Akapitzlist"/>
        <w:numPr>
          <w:ilvl w:val="1"/>
          <w:numId w:val="44"/>
        </w:numPr>
        <w:spacing w:line="276" w:lineRule="auto"/>
        <w:rPr>
          <w:rFonts w:cstheme="minorHAnsi"/>
          <w:sz w:val="20"/>
        </w:rPr>
      </w:pPr>
      <w:r w:rsidRPr="005942D7">
        <w:rPr>
          <w:rFonts w:cstheme="minorHAnsi"/>
          <w:sz w:val="20"/>
        </w:rPr>
        <w:t>wprowadzanie ręczne lub edycja indywidualnego rachunku bankowego w ramach wybranej kartoteki.</w:t>
      </w:r>
    </w:p>
    <w:p w14:paraId="20DF1D49" w14:textId="15EE3FEA" w:rsidR="005942D7" w:rsidRPr="005942D7" w:rsidRDefault="005942D7" w:rsidP="00865A53">
      <w:pPr>
        <w:pStyle w:val="Akapitzlist"/>
        <w:numPr>
          <w:ilvl w:val="0"/>
          <w:numId w:val="44"/>
        </w:numPr>
        <w:spacing w:line="276" w:lineRule="auto"/>
        <w:rPr>
          <w:rFonts w:cstheme="minorHAnsi"/>
          <w:sz w:val="20"/>
        </w:rPr>
      </w:pPr>
      <w:r w:rsidRPr="005942D7">
        <w:rPr>
          <w:rFonts w:cstheme="minorHAnsi"/>
          <w:sz w:val="20"/>
        </w:rPr>
        <w:t>Moduł powinien umożliwiać generowanie zawiadomień: o indywidualnym numerze rachunku bankowego, o</w:t>
      </w:r>
      <w:r w:rsidR="00FC19B4">
        <w:rPr>
          <w:rFonts w:cstheme="minorHAnsi"/>
          <w:sz w:val="20"/>
        </w:rPr>
        <w:t> </w:t>
      </w:r>
      <w:r w:rsidRPr="005942D7">
        <w:rPr>
          <w:rFonts w:cstheme="minorHAnsi"/>
          <w:sz w:val="20"/>
        </w:rPr>
        <w:t>numerze konta ogólnego z podanie identyfikatora, który ma być tytułem przelewu w celu jego identyfikacji podczas wpłaty.</w:t>
      </w:r>
    </w:p>
    <w:p w14:paraId="2A733889" w14:textId="77777777" w:rsidR="005942D7" w:rsidRPr="005942D7" w:rsidRDefault="005942D7" w:rsidP="00865A53">
      <w:pPr>
        <w:pStyle w:val="Akapitzlist"/>
        <w:numPr>
          <w:ilvl w:val="0"/>
          <w:numId w:val="44"/>
        </w:numPr>
        <w:spacing w:line="276" w:lineRule="auto"/>
        <w:rPr>
          <w:rFonts w:cstheme="minorHAnsi"/>
          <w:sz w:val="20"/>
        </w:rPr>
      </w:pPr>
      <w:r w:rsidRPr="005942D7">
        <w:rPr>
          <w:rFonts w:cstheme="minorHAnsi"/>
          <w:sz w:val="20"/>
        </w:rPr>
        <w:t>Płatności masowe powinny być możliwe poprzez import pliku z przelewami.</w:t>
      </w:r>
    </w:p>
    <w:p w14:paraId="214CB065" w14:textId="77777777" w:rsidR="005942D7" w:rsidRPr="005942D7" w:rsidRDefault="005942D7" w:rsidP="00865A53">
      <w:pPr>
        <w:pStyle w:val="Akapitzlist"/>
        <w:numPr>
          <w:ilvl w:val="0"/>
          <w:numId w:val="44"/>
        </w:numPr>
        <w:spacing w:line="276" w:lineRule="auto"/>
        <w:rPr>
          <w:rFonts w:cstheme="minorHAnsi"/>
          <w:sz w:val="20"/>
        </w:rPr>
      </w:pPr>
      <w:r w:rsidRPr="005942D7">
        <w:rPr>
          <w:rFonts w:cstheme="minorHAnsi"/>
          <w:sz w:val="20"/>
        </w:rPr>
        <w:t>Moduł musi umożliwiać automatyzację rozdysponowania przelewów, w tym:</w:t>
      </w:r>
    </w:p>
    <w:p w14:paraId="1617D741" w14:textId="7A008029" w:rsidR="005942D7" w:rsidRPr="005942D7" w:rsidRDefault="005942D7" w:rsidP="00865A53">
      <w:pPr>
        <w:pStyle w:val="Akapitzlist"/>
        <w:numPr>
          <w:ilvl w:val="1"/>
          <w:numId w:val="44"/>
        </w:numPr>
        <w:spacing w:line="276" w:lineRule="auto"/>
        <w:rPr>
          <w:rFonts w:cstheme="minorHAnsi"/>
          <w:sz w:val="20"/>
        </w:rPr>
      </w:pPr>
      <w:r w:rsidRPr="005942D7">
        <w:rPr>
          <w:rFonts w:cstheme="minorHAnsi"/>
          <w:sz w:val="20"/>
        </w:rPr>
        <w:t>automatyczne rozliczanie przelewów: na rachunek indywidualny, na konto ogólne, gdzie w tytule jest rozpoznawalny identyfikator lub dyspozycja z zewnętrznego systemu do płatności online,</w:t>
      </w:r>
    </w:p>
    <w:p w14:paraId="2BA993CF" w14:textId="71C65D7C" w:rsidR="005942D7" w:rsidRPr="005942D7" w:rsidRDefault="005942D7" w:rsidP="00865A53">
      <w:pPr>
        <w:pStyle w:val="Akapitzlist"/>
        <w:numPr>
          <w:ilvl w:val="1"/>
          <w:numId w:val="44"/>
        </w:numPr>
        <w:spacing w:line="276" w:lineRule="auto"/>
        <w:rPr>
          <w:rFonts w:cstheme="minorHAnsi"/>
          <w:sz w:val="20"/>
        </w:rPr>
      </w:pPr>
      <w:r w:rsidRPr="005942D7">
        <w:rPr>
          <w:rFonts w:cstheme="minorHAnsi"/>
          <w:sz w:val="20"/>
        </w:rPr>
        <w:t xml:space="preserve">półautomatycznego rozliczania przelewów, z możliwością kontroli rozdysponowania na ekranie: na rachunek indywidualny, na konto ogólne, gdzie w tytule jest rozpoznawalny identyfikator, </w:t>
      </w:r>
      <w:r w:rsidRPr="005942D7">
        <w:rPr>
          <w:rFonts w:cstheme="minorHAnsi"/>
          <w:sz w:val="20"/>
        </w:rPr>
        <w:lastRenderedPageBreak/>
        <w:t>dyspozycję z systemu do płatności online z możliwością ręcznej zmiany dyspozycji proponowanej przez system,</w:t>
      </w:r>
    </w:p>
    <w:p w14:paraId="239832B5" w14:textId="4CE2622A" w:rsidR="005942D7" w:rsidRPr="005942D7" w:rsidRDefault="005942D7" w:rsidP="00865A53">
      <w:pPr>
        <w:pStyle w:val="Akapitzlist"/>
        <w:numPr>
          <w:ilvl w:val="1"/>
          <w:numId w:val="44"/>
        </w:numPr>
        <w:spacing w:line="276" w:lineRule="auto"/>
        <w:rPr>
          <w:rFonts w:cstheme="minorHAnsi"/>
          <w:sz w:val="20"/>
        </w:rPr>
      </w:pPr>
      <w:r w:rsidRPr="005942D7">
        <w:rPr>
          <w:rFonts w:cstheme="minorHAnsi"/>
          <w:sz w:val="20"/>
        </w:rPr>
        <w:t>możliwość ręcznego rozdysponowania,</w:t>
      </w:r>
    </w:p>
    <w:p w14:paraId="20DE20AC" w14:textId="695C3411" w:rsidR="005942D7" w:rsidRPr="005942D7" w:rsidRDefault="005942D7" w:rsidP="00865A53">
      <w:pPr>
        <w:pStyle w:val="Akapitzlist"/>
        <w:numPr>
          <w:ilvl w:val="1"/>
          <w:numId w:val="44"/>
        </w:numPr>
        <w:spacing w:line="276" w:lineRule="auto"/>
        <w:rPr>
          <w:rFonts w:cstheme="minorHAnsi"/>
          <w:sz w:val="20"/>
        </w:rPr>
      </w:pPr>
      <w:r w:rsidRPr="005942D7">
        <w:rPr>
          <w:rFonts w:cstheme="minorHAnsi"/>
          <w:sz w:val="20"/>
        </w:rPr>
        <w:t>możliwość rozdysponowania na należność własną wpłacającego lub należności innej osoby (np. wpłata komornicza),</w:t>
      </w:r>
    </w:p>
    <w:p w14:paraId="049834F0" w14:textId="546C40C4" w:rsidR="005942D7" w:rsidRPr="005942D7" w:rsidRDefault="005942D7" w:rsidP="00865A53">
      <w:pPr>
        <w:pStyle w:val="Akapitzlist"/>
        <w:numPr>
          <w:ilvl w:val="1"/>
          <w:numId w:val="44"/>
        </w:numPr>
        <w:spacing w:line="276" w:lineRule="auto"/>
        <w:rPr>
          <w:rFonts w:cstheme="minorHAnsi"/>
          <w:sz w:val="20"/>
        </w:rPr>
      </w:pPr>
      <w:r w:rsidRPr="005942D7">
        <w:rPr>
          <w:rFonts w:cstheme="minorHAnsi"/>
          <w:sz w:val="20"/>
        </w:rPr>
        <w:t>możliwość rozdysponowania na kwoty do wyjaśnienia w ramach wybranego podatku/rodzaju należności,</w:t>
      </w:r>
    </w:p>
    <w:p w14:paraId="5E33957B" w14:textId="32EB433A" w:rsidR="005942D7" w:rsidRPr="005942D7" w:rsidRDefault="005942D7" w:rsidP="00865A53">
      <w:pPr>
        <w:pStyle w:val="Akapitzlist"/>
        <w:numPr>
          <w:ilvl w:val="1"/>
          <w:numId w:val="44"/>
        </w:numPr>
        <w:spacing w:line="276" w:lineRule="auto"/>
        <w:rPr>
          <w:rFonts w:cstheme="minorHAnsi"/>
          <w:sz w:val="20"/>
        </w:rPr>
      </w:pPr>
      <w:r w:rsidRPr="005942D7">
        <w:rPr>
          <w:rFonts w:cstheme="minorHAnsi"/>
          <w:sz w:val="20"/>
        </w:rPr>
        <w:t>możliwość zaznaczenia operacji na wyciągu bankowych jako rozliczoną w module finansowo-księgowym lub poza systemem dziedzinowym,</w:t>
      </w:r>
    </w:p>
    <w:p w14:paraId="7BFA75A8" w14:textId="4D850F9E" w:rsidR="005942D7" w:rsidRPr="005942D7" w:rsidRDefault="005942D7" w:rsidP="00865A53">
      <w:pPr>
        <w:pStyle w:val="Akapitzlist"/>
        <w:numPr>
          <w:ilvl w:val="1"/>
          <w:numId w:val="44"/>
        </w:numPr>
        <w:spacing w:line="276" w:lineRule="auto"/>
        <w:rPr>
          <w:rFonts w:cstheme="minorHAnsi"/>
          <w:sz w:val="20"/>
        </w:rPr>
      </w:pPr>
      <w:r w:rsidRPr="005942D7">
        <w:rPr>
          <w:rFonts w:cstheme="minorHAnsi"/>
          <w:sz w:val="20"/>
        </w:rPr>
        <w:t>rozliczenie przelewu.</w:t>
      </w:r>
    </w:p>
    <w:p w14:paraId="5280B666" w14:textId="77777777" w:rsidR="005942D7" w:rsidRDefault="005942D7" w:rsidP="00865A53">
      <w:pPr>
        <w:pStyle w:val="Akapitzlist"/>
        <w:numPr>
          <w:ilvl w:val="0"/>
          <w:numId w:val="44"/>
        </w:numPr>
        <w:spacing w:line="276" w:lineRule="auto"/>
      </w:pPr>
      <w:r w:rsidRPr="005942D7">
        <w:rPr>
          <w:rFonts w:cstheme="minorHAnsi"/>
          <w:sz w:val="20"/>
        </w:rPr>
        <w:t>Moduł musi pozwalać na obsługę wyciągów bankowych, w tym:</w:t>
      </w:r>
    </w:p>
    <w:p w14:paraId="2EE25760" w14:textId="4D2A25B2" w:rsidR="005942D7" w:rsidRPr="005942D7" w:rsidRDefault="005942D7" w:rsidP="00865A53">
      <w:pPr>
        <w:pStyle w:val="Akapitzlist"/>
        <w:numPr>
          <w:ilvl w:val="1"/>
          <w:numId w:val="44"/>
        </w:numPr>
        <w:spacing w:line="276" w:lineRule="auto"/>
        <w:rPr>
          <w:rFonts w:cstheme="minorHAnsi"/>
          <w:sz w:val="20"/>
        </w:rPr>
      </w:pPr>
      <w:r w:rsidRPr="005942D7">
        <w:rPr>
          <w:rFonts w:cstheme="minorHAnsi"/>
          <w:sz w:val="20"/>
        </w:rPr>
        <w:t>automatyczne rozliczenie wyciągu po rozliczeniu wszystkich operacji,</w:t>
      </w:r>
    </w:p>
    <w:p w14:paraId="3C3EBC11" w14:textId="27F27D11" w:rsidR="005942D7" w:rsidRPr="005942D7" w:rsidRDefault="005942D7" w:rsidP="00865A53">
      <w:pPr>
        <w:pStyle w:val="Akapitzlist"/>
        <w:numPr>
          <w:ilvl w:val="1"/>
          <w:numId w:val="44"/>
        </w:numPr>
        <w:spacing w:line="276" w:lineRule="auto"/>
        <w:rPr>
          <w:rFonts w:cstheme="minorHAnsi"/>
          <w:sz w:val="20"/>
        </w:rPr>
      </w:pPr>
      <w:r w:rsidRPr="005942D7">
        <w:rPr>
          <w:rFonts w:cstheme="minorHAnsi"/>
          <w:sz w:val="20"/>
        </w:rPr>
        <w:t>tworzenie dekretu na podstawie wyciągu w ramach wybranego kontekstu w module finansowo-księgowym,</w:t>
      </w:r>
    </w:p>
    <w:p w14:paraId="4DC1A8DF" w14:textId="5DB6324C" w:rsidR="005942D7" w:rsidRPr="005942D7" w:rsidRDefault="005942D7" w:rsidP="00865A53">
      <w:pPr>
        <w:pStyle w:val="Akapitzlist"/>
        <w:numPr>
          <w:ilvl w:val="1"/>
          <w:numId w:val="44"/>
        </w:numPr>
        <w:spacing w:line="276" w:lineRule="auto"/>
        <w:rPr>
          <w:rFonts w:cstheme="minorHAnsi"/>
          <w:sz w:val="20"/>
        </w:rPr>
      </w:pPr>
      <w:r w:rsidRPr="005942D7">
        <w:rPr>
          <w:rFonts w:cstheme="minorHAnsi"/>
          <w:sz w:val="20"/>
        </w:rPr>
        <w:t>wydruk wyciągu bankowego,</w:t>
      </w:r>
    </w:p>
    <w:p w14:paraId="197864E8" w14:textId="753B870B" w:rsidR="005942D7" w:rsidRPr="005942D7" w:rsidRDefault="005942D7" w:rsidP="00865A53">
      <w:pPr>
        <w:pStyle w:val="Akapitzlist"/>
        <w:numPr>
          <w:ilvl w:val="1"/>
          <w:numId w:val="44"/>
        </w:numPr>
        <w:spacing w:line="276" w:lineRule="auto"/>
        <w:rPr>
          <w:rFonts w:cstheme="minorHAnsi"/>
          <w:sz w:val="20"/>
        </w:rPr>
      </w:pPr>
      <w:r w:rsidRPr="005942D7">
        <w:rPr>
          <w:rFonts w:cstheme="minorHAnsi"/>
          <w:sz w:val="20"/>
        </w:rPr>
        <w:t>wydruku utworzonego dekretu.</w:t>
      </w:r>
    </w:p>
    <w:p w14:paraId="342FAC83" w14:textId="532DC661" w:rsidR="005942D7" w:rsidRDefault="005942D7" w:rsidP="00865A53">
      <w:pPr>
        <w:pStyle w:val="Akapitzlist"/>
        <w:numPr>
          <w:ilvl w:val="0"/>
          <w:numId w:val="44"/>
        </w:numPr>
        <w:spacing w:line="276" w:lineRule="auto"/>
        <w:rPr>
          <w:rFonts w:cstheme="minorHAnsi"/>
          <w:sz w:val="20"/>
        </w:rPr>
      </w:pPr>
      <w:r w:rsidRPr="005942D7">
        <w:rPr>
          <w:rFonts w:cstheme="minorHAnsi"/>
          <w:sz w:val="20"/>
        </w:rPr>
        <w:t>Moduł musi zostać zintegrowany z modułem do księgowości zobowiązań w zakresie księgowania wpłat na należności w trybie online.</w:t>
      </w:r>
    </w:p>
    <w:p w14:paraId="2F38AFB0" w14:textId="0EB903F7" w:rsidR="007C0255" w:rsidRPr="007C0255" w:rsidRDefault="007C0255" w:rsidP="007C0255">
      <w:pPr>
        <w:spacing w:line="276" w:lineRule="auto"/>
        <w:rPr>
          <w:rFonts w:cstheme="minorHAnsi"/>
          <w:sz w:val="20"/>
        </w:rPr>
      </w:pPr>
      <w:r>
        <w:rPr>
          <w:sz w:val="20"/>
        </w:rPr>
        <w:t>Uruchomienie mechanizmu rozliczeń finansowych</w:t>
      </w:r>
      <w:r w:rsidRPr="007C0255">
        <w:rPr>
          <w:sz w:val="20"/>
        </w:rPr>
        <w:t xml:space="preserve"> musi zostać </w:t>
      </w:r>
      <w:r>
        <w:rPr>
          <w:sz w:val="20"/>
        </w:rPr>
        <w:t>przeprowadzone</w:t>
      </w:r>
      <w:r w:rsidRPr="007C0255">
        <w:rPr>
          <w:sz w:val="20"/>
        </w:rPr>
        <w:t xml:space="preserve"> zgodnie z ogólnymi warunkami realizacji zamówienia zawartymi w niniejszym dokumencie w rozdziale III.</w:t>
      </w:r>
    </w:p>
    <w:p w14:paraId="23F9ECCB" w14:textId="77777777" w:rsidR="005942D7" w:rsidRPr="00BC2431" w:rsidRDefault="005942D7" w:rsidP="00BC2431"/>
    <w:p w14:paraId="104B36CB" w14:textId="546D6C02" w:rsidR="00571C07" w:rsidRDefault="00571C07" w:rsidP="00865A53">
      <w:pPr>
        <w:pStyle w:val="Nagwek2"/>
        <w:numPr>
          <w:ilvl w:val="0"/>
          <w:numId w:val="33"/>
        </w:numPr>
        <w:spacing w:line="276" w:lineRule="auto"/>
        <w:rPr>
          <w:sz w:val="20"/>
        </w:rPr>
      </w:pPr>
      <w:bookmarkStart w:id="92" w:name="_Toc488182163"/>
      <w:r w:rsidRPr="00571C07">
        <w:rPr>
          <w:sz w:val="20"/>
        </w:rPr>
        <w:t>Zakup i wdrożenie systemu elektronicznego obiegu dokumentów (EOD)</w:t>
      </w:r>
      <w:bookmarkEnd w:id="92"/>
    </w:p>
    <w:p w14:paraId="1933322F" w14:textId="77777777" w:rsidR="009D2BA1" w:rsidRDefault="009D2BA1" w:rsidP="009D2BA1"/>
    <w:p w14:paraId="7E24580D" w14:textId="55EB5CAB" w:rsidR="00B572F9" w:rsidRPr="00B572F9" w:rsidRDefault="00B572F9" w:rsidP="00076B2C">
      <w:pPr>
        <w:spacing w:line="276" w:lineRule="auto"/>
        <w:rPr>
          <w:sz w:val="20"/>
        </w:rPr>
      </w:pPr>
      <w:r w:rsidRPr="00B572F9">
        <w:rPr>
          <w:sz w:val="20"/>
        </w:rPr>
        <w:t>System elektronicznego obiegu dokumentów umożliwi zarządzanie:</w:t>
      </w:r>
    </w:p>
    <w:p w14:paraId="5352F2DE" w14:textId="77777777" w:rsidR="00B572F9" w:rsidRPr="00B572F9" w:rsidRDefault="00B572F9" w:rsidP="00076B2C">
      <w:pPr>
        <w:pStyle w:val="Akapitzlist"/>
        <w:numPr>
          <w:ilvl w:val="0"/>
          <w:numId w:val="46"/>
        </w:numPr>
        <w:spacing w:line="276" w:lineRule="auto"/>
        <w:rPr>
          <w:sz w:val="20"/>
        </w:rPr>
      </w:pPr>
      <w:r w:rsidRPr="00B572F9">
        <w:rPr>
          <w:sz w:val="20"/>
        </w:rPr>
        <w:t>korespondencją inicjowaną poprzez Aktywne Formularze Elektroniczne opublikowane w Elektronicznej Skrzynce Podawczej Urzędu oraz w sposób tradycyjny,</w:t>
      </w:r>
    </w:p>
    <w:p w14:paraId="5190F280" w14:textId="2153E7A9" w:rsidR="00B572F9" w:rsidRPr="00B572F9" w:rsidRDefault="00B572F9" w:rsidP="00076B2C">
      <w:pPr>
        <w:pStyle w:val="Akapitzlist"/>
        <w:numPr>
          <w:ilvl w:val="0"/>
          <w:numId w:val="46"/>
        </w:numPr>
        <w:spacing w:line="276" w:lineRule="auto"/>
        <w:rPr>
          <w:sz w:val="20"/>
        </w:rPr>
      </w:pPr>
      <w:r w:rsidRPr="00B572F9">
        <w:rPr>
          <w:sz w:val="20"/>
        </w:rPr>
        <w:t>do</w:t>
      </w:r>
      <w:r>
        <w:rPr>
          <w:sz w:val="20"/>
        </w:rPr>
        <w:t xml:space="preserve">kumentami oraz sprawami poprzez </w:t>
      </w:r>
      <w:r w:rsidRPr="00B572F9">
        <w:rPr>
          <w:sz w:val="20"/>
        </w:rPr>
        <w:t>sprawną dystrybucję dokumentów pomiędzy jednostkami organizacyjnym Urzędu, łatwy dostęp do wszystkich spraw realizowanych przez Urząd zgodnie ze stanowiskiem służbowym użytkownika i posiadanym poziomem uprawnień, kontrolę przebiegu dokumentów i</w:t>
      </w:r>
      <w:r w:rsidR="00FC19B4">
        <w:rPr>
          <w:sz w:val="20"/>
        </w:rPr>
        <w:t> </w:t>
      </w:r>
      <w:r w:rsidRPr="00B572F9">
        <w:rPr>
          <w:sz w:val="20"/>
        </w:rPr>
        <w:t>automatyzację wybranych procesów,</w:t>
      </w:r>
      <w:r>
        <w:rPr>
          <w:sz w:val="20"/>
        </w:rPr>
        <w:t xml:space="preserve"> </w:t>
      </w:r>
      <w:r w:rsidRPr="00B572F9">
        <w:rPr>
          <w:sz w:val="20"/>
        </w:rPr>
        <w:t>kontrolę stanu realizacji,</w:t>
      </w:r>
      <w:r>
        <w:rPr>
          <w:sz w:val="20"/>
        </w:rPr>
        <w:t xml:space="preserve"> </w:t>
      </w:r>
      <w:r w:rsidRPr="00B572F9">
        <w:rPr>
          <w:sz w:val="20"/>
        </w:rPr>
        <w:t>zaawansowane wyszukiwanie w oparciu o</w:t>
      </w:r>
      <w:r w:rsidR="00FC19B4">
        <w:rPr>
          <w:sz w:val="20"/>
        </w:rPr>
        <w:t> </w:t>
      </w:r>
      <w:r w:rsidRPr="00B572F9">
        <w:rPr>
          <w:sz w:val="20"/>
        </w:rPr>
        <w:t>metadane oraz treść dokumentu.</w:t>
      </w:r>
    </w:p>
    <w:p w14:paraId="5C18E28E" w14:textId="77777777" w:rsidR="009D2BA1" w:rsidRDefault="009D2BA1" w:rsidP="00076B2C">
      <w:pPr>
        <w:spacing w:line="276" w:lineRule="auto"/>
      </w:pPr>
    </w:p>
    <w:p w14:paraId="1B657E9F" w14:textId="77777777" w:rsidR="00B572F9" w:rsidRPr="00FC19B4" w:rsidRDefault="00B572F9" w:rsidP="00076B2C">
      <w:pPr>
        <w:spacing w:line="276" w:lineRule="auto"/>
        <w:rPr>
          <w:b/>
          <w:sz w:val="20"/>
        </w:rPr>
      </w:pPr>
      <w:r w:rsidRPr="00FC19B4">
        <w:rPr>
          <w:b/>
          <w:sz w:val="20"/>
        </w:rPr>
        <w:t>Wymagania architektury i technologii.</w:t>
      </w:r>
    </w:p>
    <w:p w14:paraId="1FB760F2"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System powinien być zbudowany w architekturze trójwarstwowej, złożonej z:</w:t>
      </w:r>
    </w:p>
    <w:p w14:paraId="590EECD1" w14:textId="77777777" w:rsidR="00B572F9" w:rsidRPr="00B572F9" w:rsidRDefault="00B572F9" w:rsidP="00076B2C">
      <w:pPr>
        <w:numPr>
          <w:ilvl w:val="1"/>
          <w:numId w:val="53"/>
        </w:numPr>
        <w:spacing w:line="276" w:lineRule="auto"/>
        <w:ind w:left="639" w:hanging="279"/>
        <w:rPr>
          <w:rFonts w:cs="Arial"/>
          <w:sz w:val="20"/>
        </w:rPr>
      </w:pPr>
      <w:r w:rsidRPr="00B572F9">
        <w:rPr>
          <w:rFonts w:cs="Arial"/>
          <w:sz w:val="20"/>
        </w:rPr>
        <w:t>programu klienckiego (kod generowany dla przeglądarki internetowej),</w:t>
      </w:r>
    </w:p>
    <w:p w14:paraId="2CA00404" w14:textId="77777777" w:rsidR="00B572F9" w:rsidRPr="00B572F9" w:rsidRDefault="00B572F9" w:rsidP="00076B2C">
      <w:pPr>
        <w:numPr>
          <w:ilvl w:val="1"/>
          <w:numId w:val="53"/>
        </w:numPr>
        <w:spacing w:line="276" w:lineRule="auto"/>
        <w:ind w:left="639" w:hanging="279"/>
        <w:rPr>
          <w:rFonts w:cs="Arial"/>
          <w:sz w:val="20"/>
        </w:rPr>
      </w:pPr>
      <w:r w:rsidRPr="00B572F9">
        <w:rPr>
          <w:rFonts w:cs="Arial"/>
          <w:sz w:val="20"/>
        </w:rPr>
        <w:t>serwera aplikacji (kod zarządzający aplikacją, wykonujący funkcje z zakresu logiki biznesowej, pośredniczący między żądaniami programu klienckiego, a funkcjami udostępnianymi przez motor bazy danych),</w:t>
      </w:r>
    </w:p>
    <w:p w14:paraId="11C6CB1F" w14:textId="77777777" w:rsidR="00B572F9" w:rsidRPr="00B572F9" w:rsidRDefault="00B572F9" w:rsidP="00076B2C">
      <w:pPr>
        <w:numPr>
          <w:ilvl w:val="1"/>
          <w:numId w:val="53"/>
        </w:numPr>
        <w:spacing w:line="276" w:lineRule="auto"/>
        <w:ind w:left="639" w:hanging="279"/>
        <w:rPr>
          <w:rFonts w:cs="Arial"/>
          <w:sz w:val="20"/>
        </w:rPr>
      </w:pPr>
      <w:r w:rsidRPr="00B572F9">
        <w:rPr>
          <w:rFonts w:cs="Arial"/>
          <w:sz w:val="20"/>
        </w:rPr>
        <w:t>motoru bazy danych, zarządzającego relacyjną i transakcyjną bazą danych SQL.</w:t>
      </w:r>
    </w:p>
    <w:p w14:paraId="126B2A8C"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System powinien umożliwiać pracę na minimum jednej bazie komercyjnej oraz jednej bazie typu Open Source.</w:t>
      </w:r>
    </w:p>
    <w:p w14:paraId="344BFEDF"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 xml:space="preserve">Zastosowany motor bazy danych powinien umożliwiać, a warstwa aplikacyjna systemu wykorzystywać podzapytania (ang. </w:t>
      </w:r>
      <w:proofErr w:type="spellStart"/>
      <w:r w:rsidRPr="00B572F9">
        <w:rPr>
          <w:rFonts w:cs="Arial"/>
          <w:sz w:val="20"/>
        </w:rPr>
        <w:t>subqueries</w:t>
      </w:r>
      <w:proofErr w:type="spellEnd"/>
      <w:r w:rsidRPr="00B572F9">
        <w:rPr>
          <w:rFonts w:cs="Arial"/>
          <w:sz w:val="20"/>
        </w:rPr>
        <w:t xml:space="preserve">), kontrolę spójności referencyjnej danych (ang. </w:t>
      </w:r>
      <w:proofErr w:type="spellStart"/>
      <w:r w:rsidRPr="00B572F9">
        <w:rPr>
          <w:rFonts w:cs="Arial"/>
          <w:sz w:val="20"/>
        </w:rPr>
        <w:t>referential</w:t>
      </w:r>
      <w:proofErr w:type="spellEnd"/>
      <w:r w:rsidRPr="00B572F9">
        <w:rPr>
          <w:rFonts w:cs="Arial"/>
          <w:sz w:val="20"/>
        </w:rPr>
        <w:t xml:space="preserve"> </w:t>
      </w:r>
      <w:proofErr w:type="spellStart"/>
      <w:r w:rsidRPr="00B572F9">
        <w:rPr>
          <w:rFonts w:cs="Arial"/>
          <w:sz w:val="20"/>
        </w:rPr>
        <w:t>integrity</w:t>
      </w:r>
      <w:proofErr w:type="spellEnd"/>
      <w:r w:rsidRPr="00B572F9">
        <w:rPr>
          <w:rFonts w:cs="Arial"/>
          <w:sz w:val="20"/>
        </w:rPr>
        <w:t xml:space="preserve">), wbudowane języki proceduralne (ang. </w:t>
      </w:r>
      <w:proofErr w:type="spellStart"/>
      <w:r w:rsidRPr="00B572F9">
        <w:rPr>
          <w:rFonts w:cs="Arial"/>
          <w:sz w:val="20"/>
        </w:rPr>
        <w:t>stored</w:t>
      </w:r>
      <w:proofErr w:type="spellEnd"/>
      <w:r w:rsidRPr="00B572F9">
        <w:rPr>
          <w:rFonts w:cs="Arial"/>
          <w:sz w:val="20"/>
        </w:rPr>
        <w:t xml:space="preserve"> </w:t>
      </w:r>
      <w:proofErr w:type="spellStart"/>
      <w:r w:rsidRPr="00B572F9">
        <w:rPr>
          <w:rFonts w:cs="Arial"/>
          <w:sz w:val="20"/>
        </w:rPr>
        <w:t>procedural</w:t>
      </w:r>
      <w:proofErr w:type="spellEnd"/>
      <w:r w:rsidRPr="00B572F9">
        <w:rPr>
          <w:rFonts w:cs="Arial"/>
          <w:sz w:val="20"/>
        </w:rPr>
        <w:t xml:space="preserve"> </w:t>
      </w:r>
      <w:proofErr w:type="spellStart"/>
      <w:r w:rsidRPr="00B572F9">
        <w:rPr>
          <w:rFonts w:cs="Arial"/>
          <w:sz w:val="20"/>
        </w:rPr>
        <w:t>languages</w:t>
      </w:r>
      <w:proofErr w:type="spellEnd"/>
      <w:r w:rsidRPr="00B572F9">
        <w:rPr>
          <w:rFonts w:cs="Arial"/>
          <w:sz w:val="20"/>
        </w:rPr>
        <w:t>), rozbudowane indeksy, klucze obce, sekwencje, kursory, widoki, definiowane typy.</w:t>
      </w:r>
    </w:p>
    <w:p w14:paraId="627D8BD3"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System powinien spełniać wszystkie funkcje wymagane do wdrożenia EZD zgodnie z rozporządzeniem Prezesa Rady ministrów z dnia 18 stycznia 2011r. w sprawie instrukcji kancelaryjnej, jednolitych rzeczowych wykazów akt oraz instrukcji w sprawie organizacji i zakresu działania archiwów zakładowych (Dz. U. z 2011, Nr14, poz. 67).</w:t>
      </w:r>
    </w:p>
    <w:p w14:paraId="0569FD31"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W warstwie bazodanowej system powinien gwarantować dokonywanie operacji w oparciu o mechanizmy transakcji.</w:t>
      </w:r>
    </w:p>
    <w:p w14:paraId="6636798A" w14:textId="22FAD694" w:rsidR="00B572F9" w:rsidRPr="00B572F9" w:rsidRDefault="00B572F9" w:rsidP="00076B2C">
      <w:pPr>
        <w:numPr>
          <w:ilvl w:val="1"/>
          <w:numId w:val="47"/>
        </w:numPr>
        <w:spacing w:line="276" w:lineRule="auto"/>
        <w:ind w:left="360" w:hanging="355"/>
        <w:rPr>
          <w:rFonts w:cs="Arial"/>
          <w:sz w:val="20"/>
        </w:rPr>
      </w:pPr>
      <w:r w:rsidRPr="00B572F9">
        <w:rPr>
          <w:rFonts w:cs="Arial"/>
          <w:sz w:val="20"/>
        </w:rPr>
        <w:t>System w warstwie klienckiej musi poprawnie działać z najpopularniejszymi przeglądarkami.</w:t>
      </w:r>
      <w:r>
        <w:rPr>
          <w:rFonts w:cs="Arial"/>
          <w:sz w:val="20"/>
        </w:rPr>
        <w:t xml:space="preserve"> </w:t>
      </w:r>
      <w:r w:rsidRPr="00B572F9">
        <w:rPr>
          <w:rFonts w:cs="Arial"/>
          <w:sz w:val="20"/>
        </w:rPr>
        <w:t xml:space="preserve">Interfejs użytkownika i administratora systemu powinien być obsługiwany </w:t>
      </w:r>
      <w:r>
        <w:rPr>
          <w:rFonts w:cs="Arial"/>
          <w:sz w:val="20"/>
        </w:rPr>
        <w:t xml:space="preserve">przez </w:t>
      </w:r>
      <w:r w:rsidRPr="00B572F9">
        <w:rPr>
          <w:rFonts w:cs="Arial"/>
          <w:sz w:val="20"/>
        </w:rPr>
        <w:t>przeglądarki WWW.</w:t>
      </w:r>
    </w:p>
    <w:p w14:paraId="52E19F4A"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Warstwa prezentacyjna systemu nie powinna wymagać do poprawnej pracy instalacji przez Użytkowników dodatkowych komponentów typu plug-in (wtyczek) lub rozszerzeń na komputerach Użytkowników z wyjątkiem ewentualnej instalacji środowiska uruchomieniowego Java (JRE).</w:t>
      </w:r>
    </w:p>
    <w:p w14:paraId="34A8B2E6"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lastRenderedPageBreak/>
        <w:t>Z uwagi na planowane wycofanie wsparcia Oracle dla obsługi apletów JAVA niedopuszczalne jest wykorzystywanie w systemie apletów JAVA np. do obsługi skanera, faksu, składania i weryfikacji podpisu elektronicznego oraz funkcji administracyjnych.</w:t>
      </w:r>
    </w:p>
    <w:p w14:paraId="46E3F34D" w14:textId="7C082584" w:rsidR="00B572F9" w:rsidRPr="00B572F9" w:rsidRDefault="00B572F9" w:rsidP="00076B2C">
      <w:pPr>
        <w:numPr>
          <w:ilvl w:val="1"/>
          <w:numId w:val="47"/>
        </w:numPr>
        <w:spacing w:line="276" w:lineRule="auto"/>
        <w:ind w:left="355" w:hanging="355"/>
        <w:rPr>
          <w:rFonts w:cs="Arial"/>
          <w:sz w:val="20"/>
        </w:rPr>
      </w:pPr>
      <w:r w:rsidRPr="00B572F9">
        <w:rPr>
          <w:rFonts w:cs="Arial"/>
          <w:sz w:val="20"/>
        </w:rPr>
        <w:t>Dostarczony system powinien posiadać polskojęzyczny interfejs użytkownika oraz obsługę polskich liter i</w:t>
      </w:r>
      <w:r w:rsidR="00FC19B4">
        <w:rPr>
          <w:rFonts w:cs="Arial"/>
          <w:sz w:val="20"/>
        </w:rPr>
        <w:t> </w:t>
      </w:r>
      <w:r w:rsidRPr="00B572F9">
        <w:rPr>
          <w:rFonts w:cs="Arial"/>
          <w:sz w:val="20"/>
        </w:rPr>
        <w:t>sortowania wg polskiego alfabetu. Dotyczy to całego obszaru systemu.</w:t>
      </w:r>
    </w:p>
    <w:p w14:paraId="31F9B155"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Interfejs użytkownika systemu udostępniany przez przeglądarkę internetową powinien wykorzystywać technologię AJAX lub inne równoważne rozwiązanie, w celu przyspieszenia pracy.</w:t>
      </w:r>
    </w:p>
    <w:p w14:paraId="5314D3FB"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Dopuszczalne formaty przetwarzanych plików nie mogą być ograniczone przez technologię systemu.</w:t>
      </w:r>
    </w:p>
    <w:p w14:paraId="611536AC"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Do wymiany danych system wykorzystuje format XML.</w:t>
      </w:r>
    </w:p>
    <w:p w14:paraId="05DF534F"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System powinien być skalowalny, przy czym skalowanie może odbywać się przez:</w:t>
      </w:r>
    </w:p>
    <w:p w14:paraId="638BA39C" w14:textId="77777777" w:rsidR="00B572F9" w:rsidRPr="00B572F9" w:rsidRDefault="00B572F9" w:rsidP="00076B2C">
      <w:pPr>
        <w:numPr>
          <w:ilvl w:val="1"/>
          <w:numId w:val="54"/>
        </w:numPr>
        <w:spacing w:line="276" w:lineRule="auto"/>
        <w:ind w:left="639" w:hanging="279"/>
        <w:rPr>
          <w:rFonts w:cs="Arial"/>
          <w:sz w:val="20"/>
        </w:rPr>
      </w:pPr>
      <w:r w:rsidRPr="00B572F9">
        <w:rPr>
          <w:rFonts w:cs="Arial"/>
          <w:sz w:val="20"/>
        </w:rPr>
        <w:t>dołączanie dodatkowych użytkowników do obsługi systemu,</w:t>
      </w:r>
    </w:p>
    <w:p w14:paraId="7F10946D" w14:textId="77777777" w:rsidR="00B572F9" w:rsidRPr="00B572F9" w:rsidRDefault="00B572F9" w:rsidP="00076B2C">
      <w:pPr>
        <w:numPr>
          <w:ilvl w:val="1"/>
          <w:numId w:val="54"/>
        </w:numPr>
        <w:spacing w:line="276" w:lineRule="auto"/>
        <w:ind w:left="639" w:hanging="279"/>
        <w:rPr>
          <w:rFonts w:cs="Arial"/>
          <w:sz w:val="20"/>
        </w:rPr>
      </w:pPr>
      <w:r w:rsidRPr="00B572F9">
        <w:rPr>
          <w:rFonts w:cs="Arial"/>
          <w:sz w:val="20"/>
        </w:rPr>
        <w:t>zwiększenie zasobów komputerów obsługujących warstwę aplikacyjną poprzez rozbudowę pamięci, zwiększenie liczby procesorów,</w:t>
      </w:r>
    </w:p>
    <w:p w14:paraId="3A1B03FF" w14:textId="77777777" w:rsidR="00B572F9" w:rsidRPr="00B572F9" w:rsidRDefault="00B572F9" w:rsidP="00076B2C">
      <w:pPr>
        <w:numPr>
          <w:ilvl w:val="1"/>
          <w:numId w:val="54"/>
        </w:numPr>
        <w:spacing w:line="276" w:lineRule="auto"/>
        <w:ind w:left="639" w:hanging="279"/>
        <w:rPr>
          <w:rFonts w:cs="Arial"/>
          <w:sz w:val="20"/>
        </w:rPr>
      </w:pPr>
      <w:r w:rsidRPr="00B572F9">
        <w:rPr>
          <w:rFonts w:cs="Arial"/>
          <w:sz w:val="20"/>
        </w:rPr>
        <w:t>zwiększenie zasobów komputerów obsługujących warstwę bazy danych poprzez rozbudowę pamięci, zwiększenie liczby procesorów, zwiększenie pojemności pamięci masowych).</w:t>
      </w:r>
    </w:p>
    <w:p w14:paraId="397524C7" w14:textId="24CF72CA" w:rsidR="00B572F9" w:rsidRPr="00B572F9" w:rsidRDefault="00B572F9" w:rsidP="00076B2C">
      <w:pPr>
        <w:numPr>
          <w:ilvl w:val="1"/>
          <w:numId w:val="47"/>
        </w:numPr>
        <w:spacing w:line="276" w:lineRule="auto"/>
        <w:ind w:left="355" w:hanging="355"/>
        <w:rPr>
          <w:rFonts w:cs="Arial"/>
          <w:sz w:val="20"/>
        </w:rPr>
      </w:pPr>
      <w:r w:rsidRPr="00B572F9">
        <w:rPr>
          <w:rFonts w:cs="Arial"/>
          <w:sz w:val="20"/>
        </w:rPr>
        <w:t>Wszystkie dostarczane komponenty oprogramowania w ramach systemu powinny tworzyć jednolity system informatyczny, w szczególności poprzez wykorzystanie wspólnej platformy systemowej serwerów aplikacji i</w:t>
      </w:r>
      <w:r w:rsidR="00FC19B4">
        <w:rPr>
          <w:rFonts w:cs="Arial"/>
          <w:sz w:val="20"/>
        </w:rPr>
        <w:t> </w:t>
      </w:r>
      <w:r w:rsidRPr="00B572F9">
        <w:rPr>
          <w:rFonts w:cs="Arial"/>
          <w:sz w:val="20"/>
        </w:rPr>
        <w:t>baz danych, wykorzystanie jednej wspólnej bazy danych, wykorzystanie wspólnego interfejsu użytkownika, wykorzystanie wspólnych kartotek, słowników i rejestrów, wykorzystanie wspólnego i spójnego systemu uprawnień, jedno miejsce logowania się do poszczególnych modułów systemu.</w:t>
      </w:r>
    </w:p>
    <w:p w14:paraId="5E10C9A5"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System powinien pozwalać na jednoczesny dostęp do danych wielu użytkownikom oraz zapewnia ochronę tych danych przed utratą spójności lub zniszczeniem.</w:t>
      </w:r>
    </w:p>
    <w:p w14:paraId="4514B999"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Komunikacja użytkownika z systemem powinna odbywać się za pomocą połączenia szyfrowanego SSL.</w:t>
      </w:r>
    </w:p>
    <w:p w14:paraId="472109AF"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Wszelkie dokumenty (pliki) tworzone i przetwarzane przez system powinny ze względów bezpieczeństwa umożliwiać przechowywanie ich w bazie (repozytorium) odrębnej w stosunku do bazy przechowującej rdzenne dane dla systemu (możliwe jest skonfigurowanie kilku serwerów przechowujących repozytorium plików).</w:t>
      </w:r>
    </w:p>
    <w:p w14:paraId="597D5604"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Poszczególne komponenty systemu powinny komunikować się ze sobą oraz z systemami zewnętrznymi w sposób zapewniający poufność danych. Rozwiązanie musi mieć możliwość pracy z wykorzystaniem protokołu SSL oraz VPN, w szczególności wymaganie dotyczy pracy użytkowników systemu z sieci zewnętrznej.</w:t>
      </w:r>
    </w:p>
    <w:p w14:paraId="3859B052"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Uwierzytelnienie użytkowników w ramach systemu powinno odbywać się, co najmniej: za pomocą loginu i hasła, karty/</w:t>
      </w:r>
      <w:proofErr w:type="spellStart"/>
      <w:r w:rsidRPr="00B572F9">
        <w:rPr>
          <w:rFonts w:cs="Arial"/>
          <w:sz w:val="20"/>
        </w:rPr>
        <w:t>tokenu</w:t>
      </w:r>
      <w:proofErr w:type="spellEnd"/>
      <w:r w:rsidRPr="00B572F9">
        <w:rPr>
          <w:rFonts w:cs="Arial"/>
          <w:sz w:val="20"/>
        </w:rPr>
        <w:t xml:space="preserve"> lub innego nośnika zawierającego certyfikat kwalifikowany lub niekwalifikowany oraz za pomocą protokołu LDAP lub równoważnego.</w:t>
      </w:r>
    </w:p>
    <w:p w14:paraId="63CDFD99"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System powinien umożliwiać wygenerowanie nowego hasła dla istniejącego użytkownika (w przypadku, gdy zostanie ono utracone), z zachowaniem procedury bezpieczeństwa wymuszającej zmianę tymczasowego hasła przy pierwszym logowaniu.</w:t>
      </w:r>
    </w:p>
    <w:p w14:paraId="7086BF2E" w14:textId="18235B6A" w:rsidR="00B572F9" w:rsidRPr="00B572F9" w:rsidRDefault="00B572F9" w:rsidP="00076B2C">
      <w:pPr>
        <w:numPr>
          <w:ilvl w:val="1"/>
          <w:numId w:val="47"/>
        </w:numPr>
        <w:spacing w:line="276" w:lineRule="auto"/>
        <w:ind w:left="355" w:hanging="355"/>
        <w:rPr>
          <w:rFonts w:cs="Arial"/>
          <w:sz w:val="20"/>
        </w:rPr>
      </w:pPr>
      <w:r w:rsidRPr="00B572F9">
        <w:rPr>
          <w:rFonts w:cs="Arial"/>
          <w:sz w:val="20"/>
        </w:rPr>
        <w:t>System powinien posiadać mechanizm bezpieczeństwa polegający na automatycznym generowaniu i</w:t>
      </w:r>
      <w:r w:rsidR="00FC19B4">
        <w:rPr>
          <w:rFonts w:cs="Arial"/>
          <w:sz w:val="20"/>
        </w:rPr>
        <w:t> </w:t>
      </w:r>
      <w:r w:rsidRPr="00B572F9">
        <w:rPr>
          <w:rFonts w:cs="Arial"/>
          <w:sz w:val="20"/>
        </w:rPr>
        <w:t>weryfikacji sum kontrolnych dla każdego z plików dołączonych w aplikacji przez użytkownika i umożliwiają aplikacji automatyczne potwierdzenie jego wiarygodności. System powinien na bieżąco informować w trakcie przeglądania dokumentów o naruszeniach integralności plików sprawdzając sumę kontrolną.</w:t>
      </w:r>
    </w:p>
    <w:p w14:paraId="7C61376D"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 xml:space="preserve">Poszczególne elementy systemu powinny się dwukierunkowo kontaktować w oparciu o protokół SOAP (Simple Object Application </w:t>
      </w:r>
      <w:proofErr w:type="spellStart"/>
      <w:r w:rsidRPr="00B572F9">
        <w:rPr>
          <w:rFonts w:cs="Arial"/>
          <w:sz w:val="20"/>
        </w:rPr>
        <w:t>Protocol</w:t>
      </w:r>
      <w:proofErr w:type="spellEnd"/>
      <w:r w:rsidRPr="00B572F9">
        <w:rPr>
          <w:rFonts w:cs="Arial"/>
          <w:sz w:val="20"/>
        </w:rPr>
        <w:t>). Wykonawca musi zapewnić bezpieczne mechanizmy komunikacyjne umożliwiające autoryzację zapytań i identyfikacje odpowiedzi.</w:t>
      </w:r>
    </w:p>
    <w:p w14:paraId="38984A35"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System powinien pracować w środowisku sieciowym.</w:t>
      </w:r>
    </w:p>
    <w:p w14:paraId="4563A59A"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System powinien uniemożliwiać wprowadzanie i modyfikację danych w sposób anonimowy.</w:t>
      </w:r>
    </w:p>
    <w:p w14:paraId="1AD4D053"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System powinien być odporna na zawieszanie się stacji roboczych, tj. usterka stacji roboczej w trakcie pracy w systemie nie może spowodować niestabilności pracy systemu dla pozostałych użytkowników.</w:t>
      </w:r>
    </w:p>
    <w:p w14:paraId="7148CFA6"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System powinien umożliwiać określenie czasu nieaktywności, po którym wyloguje użytkownika.</w:t>
      </w:r>
    </w:p>
    <w:p w14:paraId="115308CC" w14:textId="77777777" w:rsidR="00B572F9" w:rsidRPr="00B572F9" w:rsidRDefault="00B572F9" w:rsidP="00076B2C">
      <w:pPr>
        <w:spacing w:line="276" w:lineRule="auto"/>
        <w:rPr>
          <w:rFonts w:cs="Arial"/>
          <w:sz w:val="20"/>
          <w:lang w:eastAsia="pl-PL"/>
        </w:rPr>
      </w:pPr>
    </w:p>
    <w:p w14:paraId="39852665" w14:textId="77777777" w:rsidR="00B572F9" w:rsidRPr="000A5641" w:rsidRDefault="00B572F9" w:rsidP="00076B2C">
      <w:pPr>
        <w:spacing w:line="276" w:lineRule="auto"/>
        <w:rPr>
          <w:rFonts w:cs="Arial"/>
          <w:b/>
          <w:sz w:val="20"/>
        </w:rPr>
      </w:pPr>
      <w:r w:rsidRPr="000A5641">
        <w:rPr>
          <w:b/>
          <w:sz w:val="20"/>
        </w:rPr>
        <w:t>Wymagania administracyjne.</w:t>
      </w:r>
    </w:p>
    <w:p w14:paraId="441EB194" w14:textId="77777777" w:rsidR="00B572F9" w:rsidRPr="00B572F9" w:rsidRDefault="00B572F9" w:rsidP="00076B2C">
      <w:pPr>
        <w:numPr>
          <w:ilvl w:val="0"/>
          <w:numId w:val="55"/>
        </w:numPr>
        <w:spacing w:line="276" w:lineRule="auto"/>
        <w:rPr>
          <w:rFonts w:cs="Arial"/>
          <w:sz w:val="20"/>
        </w:rPr>
      </w:pPr>
      <w:r w:rsidRPr="00B572F9">
        <w:rPr>
          <w:rFonts w:cs="Arial"/>
          <w:sz w:val="20"/>
        </w:rPr>
        <w:t>System powinien umożliwiać zdefiniowanie wielopoziomowej struktury organizacyjnej, składającej się, co najmniej z jednostek organizacyjnych, komórek organizacyjnych, zespołów oraz stanowisk w dowolnej liczbie. Administrator w systemie może zmieniać strukturę organizacyjną w zależności od potrzeb i typu danej jednostki.</w:t>
      </w:r>
    </w:p>
    <w:p w14:paraId="688F6024" w14:textId="77777777" w:rsidR="00B572F9" w:rsidRPr="00B572F9" w:rsidRDefault="00B572F9" w:rsidP="00076B2C">
      <w:pPr>
        <w:numPr>
          <w:ilvl w:val="0"/>
          <w:numId w:val="55"/>
        </w:numPr>
        <w:spacing w:line="276" w:lineRule="auto"/>
        <w:rPr>
          <w:rFonts w:cs="Arial"/>
          <w:sz w:val="20"/>
        </w:rPr>
      </w:pPr>
      <w:r w:rsidRPr="00B572F9">
        <w:rPr>
          <w:rFonts w:cs="Arial"/>
          <w:sz w:val="20"/>
        </w:rPr>
        <w:t xml:space="preserve">System powinien umożliwiać tworzenie zespołów zadaniowych, których członkami są dowolnie wybrani użytkownicy systemu, istniejących poza regularną strukturą urzędu. Niedopuszczalnym jest tworzenie </w:t>
      </w:r>
      <w:r w:rsidRPr="00B572F9">
        <w:rPr>
          <w:rFonts w:cs="Arial"/>
          <w:sz w:val="20"/>
        </w:rPr>
        <w:lastRenderedPageBreak/>
        <w:t>dodatkowych identyfikatorów dla użytkowników przydzielonych do dodatkowych stanowisk (w tym do zespołów zadaniowych) lub zastępujących innych użytkowników.</w:t>
      </w:r>
    </w:p>
    <w:p w14:paraId="5F683C10" w14:textId="77777777" w:rsidR="00B572F9" w:rsidRPr="00B572F9" w:rsidRDefault="00B572F9" w:rsidP="00076B2C">
      <w:pPr>
        <w:numPr>
          <w:ilvl w:val="0"/>
          <w:numId w:val="55"/>
        </w:numPr>
        <w:spacing w:line="276" w:lineRule="auto"/>
        <w:rPr>
          <w:rFonts w:cs="Arial"/>
          <w:sz w:val="20"/>
        </w:rPr>
      </w:pPr>
      <w:r w:rsidRPr="00B572F9">
        <w:rPr>
          <w:rFonts w:cs="Arial"/>
          <w:sz w:val="20"/>
        </w:rPr>
        <w:t>System powinien umożliwiać przypisywanie użytkowników do stanowisk w strukturze organizacyjnej. Jeden użytkownik może być przypisany do kilku stanowisk z zachowaniem tego samego loginu i hasła dostępu do systemu.</w:t>
      </w:r>
    </w:p>
    <w:p w14:paraId="3CD51CBC" w14:textId="77777777" w:rsidR="00B572F9" w:rsidRPr="00B572F9" w:rsidRDefault="00B572F9" w:rsidP="00076B2C">
      <w:pPr>
        <w:numPr>
          <w:ilvl w:val="0"/>
          <w:numId w:val="55"/>
        </w:numPr>
        <w:spacing w:line="276" w:lineRule="auto"/>
        <w:rPr>
          <w:rFonts w:cs="Arial"/>
          <w:sz w:val="20"/>
        </w:rPr>
      </w:pPr>
      <w:r w:rsidRPr="00B572F9">
        <w:rPr>
          <w:rFonts w:cs="Arial"/>
          <w:sz w:val="20"/>
        </w:rPr>
        <w:t>System powinien umożliwiać definiowanie grup uprawnień użytkowników oraz dostępnych im funkcjonalności. System uprawnień musi umożliwiać odzwierciedlenie uprawnień i odpowiedzialności poszczególnych urzędników, stosowany w jednostkach samorządu terytorialnego i wynikający z Instrukcji Kancelaryjnych. Uprawnienia użytkowników są niezależne od systemu uprawnień systemu plikowego obsługiwanego przez system operacyjny lub motoru bazy danych i muszą w całości być obsługiwane przez aplikację.</w:t>
      </w:r>
    </w:p>
    <w:p w14:paraId="56BC39DA" w14:textId="77777777" w:rsidR="00B572F9" w:rsidRPr="00B572F9" w:rsidRDefault="00B572F9" w:rsidP="00076B2C">
      <w:pPr>
        <w:numPr>
          <w:ilvl w:val="0"/>
          <w:numId w:val="55"/>
        </w:numPr>
        <w:spacing w:line="276" w:lineRule="auto"/>
        <w:rPr>
          <w:rFonts w:cs="Arial"/>
          <w:sz w:val="20"/>
        </w:rPr>
      </w:pPr>
      <w:r w:rsidRPr="00B572F9">
        <w:rPr>
          <w:rFonts w:cs="Arial"/>
          <w:sz w:val="20"/>
        </w:rPr>
        <w:t>System powinien umożliwiać określanie uprawnień widoczności dla użytkowników. Określanie takie polega na wskazaniu czyje dokumenty (i jakiego typu) widzi dany użytkownik.</w:t>
      </w:r>
    </w:p>
    <w:p w14:paraId="0E044D12" w14:textId="77777777" w:rsidR="00B572F9" w:rsidRPr="00B572F9" w:rsidRDefault="00B572F9" w:rsidP="00076B2C">
      <w:pPr>
        <w:numPr>
          <w:ilvl w:val="0"/>
          <w:numId w:val="55"/>
        </w:numPr>
        <w:spacing w:line="276" w:lineRule="auto"/>
        <w:rPr>
          <w:rFonts w:cs="Arial"/>
          <w:sz w:val="20"/>
        </w:rPr>
      </w:pPr>
      <w:r w:rsidRPr="00B572F9">
        <w:rPr>
          <w:rFonts w:cs="Arial"/>
          <w:sz w:val="20"/>
        </w:rPr>
        <w:t>System powinien umożliwiać przypisywanie zdefiniowanych grup uprawnień do stanowisk w strukturze organizacyjnej.</w:t>
      </w:r>
    </w:p>
    <w:p w14:paraId="560D5C17" w14:textId="77777777" w:rsidR="00B572F9" w:rsidRPr="00B572F9" w:rsidRDefault="00B572F9" w:rsidP="00076B2C">
      <w:pPr>
        <w:numPr>
          <w:ilvl w:val="0"/>
          <w:numId w:val="55"/>
        </w:numPr>
        <w:spacing w:line="276" w:lineRule="auto"/>
        <w:rPr>
          <w:rFonts w:cs="Arial"/>
          <w:sz w:val="20"/>
        </w:rPr>
      </w:pPr>
      <w:r w:rsidRPr="00B572F9">
        <w:rPr>
          <w:rFonts w:cs="Arial"/>
          <w:sz w:val="20"/>
        </w:rPr>
        <w:t>System powinien posiadać mechanizmy pozwalające na dodanie nowego użytkownika do istniejącego stanowiska (wakat) bez konieczności ponownego nadawania uprawnień dla stanowiska. System powinien pamiętać grupy uprawnień przypisane do konkretnego stanowiska nawet w przypadku odłączenia użytkownika od stanowiska w strukturze organizacyjnej w systemie.</w:t>
      </w:r>
    </w:p>
    <w:p w14:paraId="5992D32B" w14:textId="77777777" w:rsidR="00B572F9" w:rsidRPr="00B572F9" w:rsidRDefault="00B572F9" w:rsidP="00076B2C">
      <w:pPr>
        <w:numPr>
          <w:ilvl w:val="0"/>
          <w:numId w:val="55"/>
        </w:numPr>
        <w:spacing w:line="276" w:lineRule="auto"/>
        <w:rPr>
          <w:rFonts w:cs="Arial"/>
          <w:sz w:val="20"/>
        </w:rPr>
      </w:pPr>
      <w:r w:rsidRPr="00B572F9">
        <w:rPr>
          <w:rFonts w:cs="Arial"/>
          <w:sz w:val="20"/>
        </w:rPr>
        <w:t>System powinien umożliwiać modyfikowanie struktury organizacyjnej przez uprawnionego użytkownika w taki sposób aby zachowana była historia zmian.</w:t>
      </w:r>
    </w:p>
    <w:p w14:paraId="70BBF947" w14:textId="77777777" w:rsidR="00B572F9" w:rsidRPr="00B572F9" w:rsidRDefault="00B572F9" w:rsidP="00076B2C">
      <w:pPr>
        <w:numPr>
          <w:ilvl w:val="0"/>
          <w:numId w:val="55"/>
        </w:numPr>
        <w:spacing w:line="276" w:lineRule="auto"/>
        <w:rPr>
          <w:rFonts w:cs="Arial"/>
          <w:sz w:val="20"/>
        </w:rPr>
      </w:pPr>
      <w:r w:rsidRPr="00B572F9">
        <w:rPr>
          <w:rFonts w:cs="Arial"/>
          <w:sz w:val="20"/>
        </w:rPr>
        <w:t>System powinien umożliwiać definiowanie przez administratora dowolnych typów dokumentów (np. list polecony, faktura, wniosek, zaproszenie, pismo), oraz powiązanie typów dokumentów z metadanymi opisującymi te dokumenty.</w:t>
      </w:r>
    </w:p>
    <w:p w14:paraId="7656FEC4" w14:textId="77777777" w:rsidR="00B572F9" w:rsidRPr="00B572F9" w:rsidRDefault="00B572F9" w:rsidP="00076B2C">
      <w:pPr>
        <w:numPr>
          <w:ilvl w:val="0"/>
          <w:numId w:val="55"/>
        </w:numPr>
        <w:spacing w:line="276" w:lineRule="auto"/>
        <w:rPr>
          <w:rFonts w:cs="Arial"/>
          <w:sz w:val="20"/>
        </w:rPr>
      </w:pPr>
      <w:r w:rsidRPr="00B572F9">
        <w:rPr>
          <w:rFonts w:cs="Arial"/>
          <w:sz w:val="20"/>
        </w:rPr>
        <w:t>System powinien umożliwiać dowolne definiowanie metadanych dla obiektów w tym, co najmniej: przesyłek, dokumentów, akt spraw, umożliwiających wyszukiwanie i zarządzanie ww. obiektami.</w:t>
      </w:r>
    </w:p>
    <w:p w14:paraId="0278ADA7" w14:textId="2E0FAD2A" w:rsidR="00B572F9" w:rsidRPr="00B572F9" w:rsidRDefault="00B572F9" w:rsidP="00076B2C">
      <w:pPr>
        <w:numPr>
          <w:ilvl w:val="0"/>
          <w:numId w:val="55"/>
        </w:numPr>
        <w:spacing w:line="276" w:lineRule="auto"/>
        <w:rPr>
          <w:rFonts w:cs="Arial"/>
          <w:sz w:val="20"/>
        </w:rPr>
      </w:pPr>
      <w:r w:rsidRPr="00B572F9">
        <w:rPr>
          <w:rFonts w:cs="Arial"/>
          <w:sz w:val="20"/>
        </w:rPr>
        <w:t>System powinien umożliwiać autouzupełnianie metadanych z zarejestrowanej przesyłki, dokumentu, sprawy. Z</w:t>
      </w:r>
      <w:r w:rsidR="00FC19B4">
        <w:rPr>
          <w:rFonts w:cs="Arial"/>
          <w:sz w:val="20"/>
        </w:rPr>
        <w:t> </w:t>
      </w:r>
      <w:r w:rsidRPr="00B572F9">
        <w:rPr>
          <w:rFonts w:cs="Arial"/>
          <w:sz w:val="20"/>
        </w:rPr>
        <w:t>poziomu aplikacji musi być możliwość podglądu wszystkich metadanych w formie raportu dla przesyłki, sprawy, itp.</w:t>
      </w:r>
    </w:p>
    <w:p w14:paraId="6AAA8A4D" w14:textId="77777777" w:rsidR="00B572F9" w:rsidRPr="00B572F9" w:rsidRDefault="00B572F9" w:rsidP="00076B2C">
      <w:pPr>
        <w:numPr>
          <w:ilvl w:val="0"/>
          <w:numId w:val="55"/>
        </w:numPr>
        <w:spacing w:line="276" w:lineRule="auto"/>
        <w:rPr>
          <w:rFonts w:cs="Arial"/>
          <w:sz w:val="20"/>
        </w:rPr>
      </w:pPr>
      <w:r w:rsidRPr="00B572F9">
        <w:rPr>
          <w:rFonts w:cs="Arial"/>
          <w:sz w:val="20"/>
        </w:rPr>
        <w:t>System powinien zawierać mechanizm dziennika systemowego (dostępnego z poziomu interfejsu systemu), umożliwiającego zapisywanie oraz przeglądanie historii zmian obiektów i danych z określeniem, co najmniej: czasu i opisu zmian, informacji o użytkownikach, którzy tych zmian dokonali, elementów, których dotyczy zmiana oraz czynności, która spowodowała zmianę. System powinien umożliwiać filtrowanie zapisów dziennika systemowego oraz eksport dziennika systemowego do pliku w formacie, co najmniej: PDF, TXT, DOC, XLS, XML, HTML oraz CSV.</w:t>
      </w:r>
    </w:p>
    <w:p w14:paraId="2B889361" w14:textId="77777777" w:rsidR="00B572F9" w:rsidRPr="00B572F9" w:rsidRDefault="00B572F9" w:rsidP="00076B2C">
      <w:pPr>
        <w:numPr>
          <w:ilvl w:val="0"/>
          <w:numId w:val="55"/>
        </w:numPr>
        <w:spacing w:line="276" w:lineRule="auto"/>
        <w:rPr>
          <w:rFonts w:cs="Arial"/>
          <w:sz w:val="20"/>
        </w:rPr>
      </w:pPr>
      <w:r w:rsidRPr="00B572F9">
        <w:rPr>
          <w:rFonts w:cs="Arial"/>
          <w:sz w:val="20"/>
        </w:rPr>
        <w:t>System powinien umożliwiać testowanie wydajności z poziomu interfejsu systemu na podstawie stworzonych przez Wykonawcę skryptów.</w:t>
      </w:r>
    </w:p>
    <w:p w14:paraId="318AADD5" w14:textId="77777777" w:rsidR="00B572F9" w:rsidRPr="00B572F9" w:rsidRDefault="00B572F9" w:rsidP="00076B2C">
      <w:pPr>
        <w:numPr>
          <w:ilvl w:val="0"/>
          <w:numId w:val="55"/>
        </w:numPr>
        <w:spacing w:line="276" w:lineRule="auto"/>
        <w:rPr>
          <w:rFonts w:cs="Arial"/>
          <w:sz w:val="20"/>
        </w:rPr>
      </w:pPr>
      <w:r w:rsidRPr="00B572F9">
        <w:rPr>
          <w:rFonts w:cs="Arial"/>
          <w:sz w:val="20"/>
        </w:rPr>
        <w:t>Moduł procesów pracy (</w:t>
      </w:r>
      <w:proofErr w:type="spellStart"/>
      <w:r w:rsidRPr="00B572F9">
        <w:rPr>
          <w:rFonts w:cs="Arial"/>
          <w:sz w:val="20"/>
        </w:rPr>
        <w:t>workflow</w:t>
      </w:r>
      <w:proofErr w:type="spellEnd"/>
      <w:r w:rsidRPr="00B572F9">
        <w:rPr>
          <w:rFonts w:cs="Arial"/>
          <w:sz w:val="20"/>
        </w:rPr>
        <w:t>) powinien umożliwiać:</w:t>
      </w:r>
    </w:p>
    <w:p w14:paraId="303B83B2" w14:textId="77777777" w:rsidR="00B572F9" w:rsidRPr="00B572F9" w:rsidRDefault="00B572F9" w:rsidP="00076B2C">
      <w:pPr>
        <w:numPr>
          <w:ilvl w:val="1"/>
          <w:numId w:val="56"/>
        </w:numPr>
        <w:spacing w:line="276" w:lineRule="auto"/>
        <w:ind w:left="639" w:hanging="279"/>
        <w:rPr>
          <w:rFonts w:cs="Arial"/>
          <w:sz w:val="20"/>
        </w:rPr>
      </w:pPr>
      <w:r w:rsidRPr="00B572F9">
        <w:rPr>
          <w:rFonts w:cs="Arial"/>
          <w:sz w:val="20"/>
        </w:rPr>
        <w:t>stworzenie dedykowanego procesu obsługi konkretnego typu obiektu w notacji BPMN,</w:t>
      </w:r>
    </w:p>
    <w:p w14:paraId="763809CB" w14:textId="77777777" w:rsidR="00B572F9" w:rsidRPr="00B572F9" w:rsidRDefault="00B572F9" w:rsidP="00076B2C">
      <w:pPr>
        <w:numPr>
          <w:ilvl w:val="1"/>
          <w:numId w:val="56"/>
        </w:numPr>
        <w:spacing w:line="276" w:lineRule="auto"/>
        <w:ind w:left="639" w:hanging="279"/>
        <w:rPr>
          <w:rFonts w:cs="Arial"/>
          <w:sz w:val="20"/>
        </w:rPr>
      </w:pPr>
      <w:r w:rsidRPr="00B572F9">
        <w:rPr>
          <w:rFonts w:cs="Arial"/>
          <w:sz w:val="20"/>
        </w:rPr>
        <w:t>automatyczną weryfikację poprawności i kompletności zaprojektowanego procesu,</w:t>
      </w:r>
    </w:p>
    <w:p w14:paraId="5EDCB18C" w14:textId="59813CF0" w:rsidR="00B572F9" w:rsidRPr="00B572F9" w:rsidRDefault="00B572F9" w:rsidP="00076B2C">
      <w:pPr>
        <w:numPr>
          <w:ilvl w:val="1"/>
          <w:numId w:val="56"/>
        </w:numPr>
        <w:spacing w:line="276" w:lineRule="auto"/>
        <w:ind w:left="639" w:hanging="279"/>
        <w:rPr>
          <w:rFonts w:cs="Arial"/>
          <w:sz w:val="20"/>
        </w:rPr>
      </w:pPr>
      <w:r w:rsidRPr="00B572F9">
        <w:rPr>
          <w:rFonts w:cs="Arial"/>
          <w:sz w:val="20"/>
        </w:rPr>
        <w:t>przypisanie krokom procesowym akcji systemowych wykonywanych zarówno przez użytkowników jak i</w:t>
      </w:r>
      <w:r w:rsidR="00FC19B4">
        <w:rPr>
          <w:rFonts w:cs="Arial"/>
          <w:sz w:val="20"/>
        </w:rPr>
        <w:t> </w:t>
      </w:r>
      <w:r w:rsidRPr="00B572F9">
        <w:rPr>
          <w:rFonts w:cs="Arial"/>
          <w:sz w:val="20"/>
        </w:rPr>
        <w:t>automatycznie przez system,</w:t>
      </w:r>
    </w:p>
    <w:p w14:paraId="53942AFD" w14:textId="77777777" w:rsidR="00B572F9" w:rsidRPr="00B572F9" w:rsidRDefault="00B572F9" w:rsidP="00076B2C">
      <w:pPr>
        <w:numPr>
          <w:ilvl w:val="1"/>
          <w:numId w:val="56"/>
        </w:numPr>
        <w:spacing w:line="276" w:lineRule="auto"/>
        <w:ind w:left="639" w:hanging="279"/>
        <w:rPr>
          <w:rFonts w:cs="Arial"/>
          <w:sz w:val="20"/>
        </w:rPr>
      </w:pPr>
      <w:r w:rsidRPr="00B572F9">
        <w:rPr>
          <w:rFonts w:cs="Arial"/>
          <w:sz w:val="20"/>
        </w:rPr>
        <w:t xml:space="preserve">obsługę co najmniej następujących akcji systemowych na krokach procesu: </w:t>
      </w:r>
    </w:p>
    <w:p w14:paraId="764211A9" w14:textId="77777777" w:rsidR="00B572F9" w:rsidRPr="00B572F9" w:rsidRDefault="00B572F9" w:rsidP="00076B2C">
      <w:pPr>
        <w:numPr>
          <w:ilvl w:val="0"/>
          <w:numId w:val="49"/>
        </w:numPr>
        <w:spacing w:line="276" w:lineRule="auto"/>
        <w:rPr>
          <w:rFonts w:cs="Arial"/>
          <w:sz w:val="20"/>
        </w:rPr>
      </w:pPr>
      <w:r w:rsidRPr="00B572F9">
        <w:rPr>
          <w:rFonts w:cs="Arial"/>
          <w:sz w:val="20"/>
        </w:rPr>
        <w:t xml:space="preserve">wyświetlenie formularza, </w:t>
      </w:r>
    </w:p>
    <w:p w14:paraId="5FAC73DC" w14:textId="77777777" w:rsidR="00B572F9" w:rsidRPr="00B572F9" w:rsidRDefault="00B572F9" w:rsidP="00076B2C">
      <w:pPr>
        <w:numPr>
          <w:ilvl w:val="0"/>
          <w:numId w:val="49"/>
        </w:numPr>
        <w:spacing w:line="276" w:lineRule="auto"/>
        <w:rPr>
          <w:rFonts w:cs="Arial"/>
          <w:sz w:val="20"/>
        </w:rPr>
      </w:pPr>
      <w:r w:rsidRPr="00B572F9">
        <w:rPr>
          <w:rFonts w:cs="Arial"/>
          <w:sz w:val="20"/>
        </w:rPr>
        <w:t xml:space="preserve">łączenie obiektów, </w:t>
      </w:r>
    </w:p>
    <w:p w14:paraId="75E59550" w14:textId="77777777" w:rsidR="00B572F9" w:rsidRPr="00B572F9" w:rsidRDefault="00B572F9" w:rsidP="00076B2C">
      <w:pPr>
        <w:numPr>
          <w:ilvl w:val="0"/>
          <w:numId w:val="49"/>
        </w:numPr>
        <w:spacing w:line="276" w:lineRule="auto"/>
        <w:rPr>
          <w:rFonts w:cs="Arial"/>
          <w:sz w:val="20"/>
        </w:rPr>
      </w:pPr>
      <w:r w:rsidRPr="00B572F9">
        <w:rPr>
          <w:rFonts w:cs="Arial"/>
          <w:sz w:val="20"/>
        </w:rPr>
        <w:t xml:space="preserve">wystawianie komunikatów, </w:t>
      </w:r>
    </w:p>
    <w:p w14:paraId="039E0877" w14:textId="77777777" w:rsidR="00B572F9" w:rsidRPr="00B572F9" w:rsidRDefault="00B572F9" w:rsidP="00076B2C">
      <w:pPr>
        <w:numPr>
          <w:ilvl w:val="0"/>
          <w:numId w:val="49"/>
        </w:numPr>
        <w:spacing w:line="276" w:lineRule="auto"/>
        <w:rPr>
          <w:rFonts w:cs="Arial"/>
          <w:sz w:val="20"/>
        </w:rPr>
      </w:pPr>
      <w:r w:rsidRPr="00B572F9">
        <w:rPr>
          <w:rFonts w:cs="Arial"/>
          <w:sz w:val="20"/>
        </w:rPr>
        <w:t xml:space="preserve">wysyłanie komunikatów na adres email, </w:t>
      </w:r>
    </w:p>
    <w:p w14:paraId="60B76E02" w14:textId="77777777" w:rsidR="00B572F9" w:rsidRPr="00B572F9" w:rsidRDefault="00B572F9" w:rsidP="00076B2C">
      <w:pPr>
        <w:numPr>
          <w:ilvl w:val="0"/>
          <w:numId w:val="49"/>
        </w:numPr>
        <w:spacing w:line="276" w:lineRule="auto"/>
        <w:rPr>
          <w:rFonts w:cs="Arial"/>
          <w:sz w:val="20"/>
        </w:rPr>
      </w:pPr>
      <w:r w:rsidRPr="00B572F9">
        <w:rPr>
          <w:rFonts w:cs="Arial"/>
          <w:sz w:val="20"/>
        </w:rPr>
        <w:t xml:space="preserve">wysyłanie komunikatów SMS na numer telefonu, </w:t>
      </w:r>
    </w:p>
    <w:p w14:paraId="78042614" w14:textId="77777777" w:rsidR="00B572F9" w:rsidRPr="00B572F9" w:rsidRDefault="00B572F9" w:rsidP="00076B2C">
      <w:pPr>
        <w:numPr>
          <w:ilvl w:val="0"/>
          <w:numId w:val="49"/>
        </w:numPr>
        <w:spacing w:line="276" w:lineRule="auto"/>
        <w:rPr>
          <w:rFonts w:cs="Arial"/>
          <w:sz w:val="20"/>
        </w:rPr>
      </w:pPr>
      <w:r w:rsidRPr="00B572F9">
        <w:rPr>
          <w:rFonts w:cs="Arial"/>
          <w:sz w:val="20"/>
        </w:rPr>
        <w:t xml:space="preserve">zmiana statusów dokumentu, </w:t>
      </w:r>
    </w:p>
    <w:p w14:paraId="5235C7EC" w14:textId="77777777" w:rsidR="00B572F9" w:rsidRPr="00B572F9" w:rsidRDefault="00B572F9" w:rsidP="00076B2C">
      <w:pPr>
        <w:numPr>
          <w:ilvl w:val="0"/>
          <w:numId w:val="49"/>
        </w:numPr>
        <w:spacing w:line="276" w:lineRule="auto"/>
        <w:rPr>
          <w:rFonts w:cs="Arial"/>
          <w:sz w:val="20"/>
        </w:rPr>
      </w:pPr>
      <w:r w:rsidRPr="00B572F9">
        <w:rPr>
          <w:rFonts w:cs="Arial"/>
          <w:sz w:val="20"/>
        </w:rPr>
        <w:t>automatyczna zmiana właściciela dokumentu,</w:t>
      </w:r>
    </w:p>
    <w:p w14:paraId="74438FE8" w14:textId="77777777" w:rsidR="00B572F9" w:rsidRPr="00B572F9" w:rsidRDefault="00B572F9" w:rsidP="00076B2C">
      <w:pPr>
        <w:numPr>
          <w:ilvl w:val="0"/>
          <w:numId w:val="49"/>
        </w:numPr>
        <w:spacing w:line="276" w:lineRule="auto"/>
        <w:rPr>
          <w:rFonts w:cs="Arial"/>
          <w:sz w:val="20"/>
        </w:rPr>
      </w:pPr>
      <w:r w:rsidRPr="00B572F9">
        <w:rPr>
          <w:rFonts w:cs="Arial"/>
          <w:sz w:val="20"/>
        </w:rPr>
        <w:t>ręczna zmiana właściciela dokumentu (przekazanie dokumentu),</w:t>
      </w:r>
    </w:p>
    <w:p w14:paraId="5EF4BC0D" w14:textId="6870886E" w:rsidR="00B572F9" w:rsidRPr="00B572F9" w:rsidRDefault="00B572F9" w:rsidP="00076B2C">
      <w:pPr>
        <w:numPr>
          <w:ilvl w:val="0"/>
          <w:numId w:val="49"/>
        </w:numPr>
        <w:spacing w:line="276" w:lineRule="auto"/>
        <w:rPr>
          <w:rFonts w:cs="Arial"/>
          <w:sz w:val="20"/>
        </w:rPr>
      </w:pPr>
      <w:r w:rsidRPr="00B572F9">
        <w:rPr>
          <w:rFonts w:cs="Arial"/>
          <w:sz w:val="20"/>
        </w:rPr>
        <w:t xml:space="preserve">automatyczne tworzenie obiektów, </w:t>
      </w:r>
    </w:p>
    <w:p w14:paraId="6DDF39D4" w14:textId="77777777" w:rsidR="00B572F9" w:rsidRPr="00B572F9" w:rsidRDefault="00B572F9" w:rsidP="00076B2C">
      <w:pPr>
        <w:numPr>
          <w:ilvl w:val="0"/>
          <w:numId w:val="49"/>
        </w:numPr>
        <w:spacing w:line="276" w:lineRule="auto"/>
        <w:rPr>
          <w:rFonts w:cs="Arial"/>
          <w:sz w:val="20"/>
        </w:rPr>
      </w:pPr>
      <w:r w:rsidRPr="00B572F9">
        <w:rPr>
          <w:rFonts w:cs="Arial"/>
          <w:sz w:val="20"/>
        </w:rPr>
        <w:t xml:space="preserve">usuwanie dokumentów, </w:t>
      </w:r>
    </w:p>
    <w:p w14:paraId="27BA6491" w14:textId="77777777" w:rsidR="00B572F9" w:rsidRPr="00B572F9" w:rsidRDefault="00B572F9" w:rsidP="00076B2C">
      <w:pPr>
        <w:numPr>
          <w:ilvl w:val="0"/>
          <w:numId w:val="49"/>
        </w:numPr>
        <w:spacing w:line="276" w:lineRule="auto"/>
        <w:rPr>
          <w:rFonts w:cs="Arial"/>
          <w:sz w:val="20"/>
        </w:rPr>
      </w:pPr>
      <w:r w:rsidRPr="00B572F9">
        <w:rPr>
          <w:rFonts w:cs="Arial"/>
          <w:sz w:val="20"/>
        </w:rPr>
        <w:t>aktualizacja danych w dokumencie,</w:t>
      </w:r>
    </w:p>
    <w:p w14:paraId="34B0CD8B" w14:textId="77777777" w:rsidR="00B572F9" w:rsidRPr="00B572F9" w:rsidRDefault="00B572F9" w:rsidP="00076B2C">
      <w:pPr>
        <w:numPr>
          <w:ilvl w:val="1"/>
          <w:numId w:val="56"/>
        </w:numPr>
        <w:spacing w:line="276" w:lineRule="auto"/>
        <w:ind w:left="639" w:hanging="279"/>
        <w:rPr>
          <w:rFonts w:cs="Arial"/>
          <w:sz w:val="20"/>
        </w:rPr>
      </w:pPr>
      <w:r w:rsidRPr="00B572F9">
        <w:rPr>
          <w:rFonts w:cs="Arial"/>
          <w:sz w:val="20"/>
        </w:rPr>
        <w:t>realizację ścieżek alternatywnych w zdefiniowanych dedykowanych procesach,</w:t>
      </w:r>
    </w:p>
    <w:p w14:paraId="7DCA102E" w14:textId="77777777" w:rsidR="00B572F9" w:rsidRPr="00B572F9" w:rsidRDefault="00B572F9" w:rsidP="00076B2C">
      <w:pPr>
        <w:numPr>
          <w:ilvl w:val="1"/>
          <w:numId w:val="56"/>
        </w:numPr>
        <w:spacing w:line="276" w:lineRule="auto"/>
        <w:ind w:left="639" w:hanging="279"/>
        <w:rPr>
          <w:rFonts w:cs="Arial"/>
          <w:sz w:val="20"/>
        </w:rPr>
      </w:pPr>
      <w:r w:rsidRPr="00B572F9">
        <w:rPr>
          <w:rFonts w:cs="Arial"/>
          <w:sz w:val="20"/>
        </w:rPr>
        <w:lastRenderedPageBreak/>
        <w:t>redefinicję wdrożonych procesów, możliwość zapisu ścieżek procesów do centralnej bazy lub plików lokalnych, z zachowaniem historii (procesy już rozpoczęte),</w:t>
      </w:r>
    </w:p>
    <w:p w14:paraId="4BDBA7E0" w14:textId="77777777" w:rsidR="00B572F9" w:rsidRPr="00B572F9" w:rsidRDefault="00B572F9" w:rsidP="00076B2C">
      <w:pPr>
        <w:numPr>
          <w:ilvl w:val="1"/>
          <w:numId w:val="56"/>
        </w:numPr>
        <w:spacing w:line="276" w:lineRule="auto"/>
        <w:ind w:left="639" w:hanging="279"/>
        <w:rPr>
          <w:rFonts w:cs="Arial"/>
          <w:sz w:val="20"/>
        </w:rPr>
      </w:pPr>
      <w:r w:rsidRPr="00B572F9">
        <w:rPr>
          <w:rFonts w:cs="Arial"/>
          <w:sz w:val="20"/>
        </w:rPr>
        <w:t xml:space="preserve">przydzielanie praw dostępu do akcji procesowych na dokumencie co najmniej dla następujących ról: </w:t>
      </w:r>
    </w:p>
    <w:p w14:paraId="44C41D42" w14:textId="77777777" w:rsidR="00B572F9" w:rsidRPr="00B572F9" w:rsidRDefault="00B572F9" w:rsidP="00076B2C">
      <w:pPr>
        <w:numPr>
          <w:ilvl w:val="0"/>
          <w:numId w:val="48"/>
        </w:numPr>
        <w:spacing w:line="276" w:lineRule="auto"/>
        <w:rPr>
          <w:rFonts w:cs="Arial"/>
          <w:sz w:val="20"/>
        </w:rPr>
      </w:pPr>
      <w:r w:rsidRPr="00B572F9">
        <w:rPr>
          <w:rFonts w:cs="Arial"/>
          <w:sz w:val="20"/>
        </w:rPr>
        <w:t xml:space="preserve">właściciel dokumentu, </w:t>
      </w:r>
    </w:p>
    <w:p w14:paraId="32A3417F" w14:textId="77777777" w:rsidR="00B572F9" w:rsidRPr="00B572F9" w:rsidRDefault="00B572F9" w:rsidP="00076B2C">
      <w:pPr>
        <w:numPr>
          <w:ilvl w:val="0"/>
          <w:numId w:val="48"/>
        </w:numPr>
        <w:spacing w:line="276" w:lineRule="auto"/>
        <w:rPr>
          <w:rFonts w:cs="Arial"/>
          <w:sz w:val="20"/>
        </w:rPr>
      </w:pPr>
      <w:r w:rsidRPr="00B572F9">
        <w:rPr>
          <w:rFonts w:cs="Arial"/>
          <w:sz w:val="20"/>
        </w:rPr>
        <w:t xml:space="preserve">każdy kto ma dostęp do dokumentu, </w:t>
      </w:r>
    </w:p>
    <w:p w14:paraId="3C147AC8" w14:textId="77777777" w:rsidR="00B572F9" w:rsidRPr="00B572F9" w:rsidRDefault="00B572F9" w:rsidP="00076B2C">
      <w:pPr>
        <w:numPr>
          <w:ilvl w:val="0"/>
          <w:numId w:val="48"/>
        </w:numPr>
        <w:spacing w:line="276" w:lineRule="auto"/>
        <w:rPr>
          <w:rFonts w:cs="Arial"/>
          <w:sz w:val="20"/>
        </w:rPr>
      </w:pPr>
      <w:r w:rsidRPr="00B572F9">
        <w:rPr>
          <w:rFonts w:cs="Arial"/>
          <w:sz w:val="20"/>
        </w:rPr>
        <w:t>na podstawie zdefiniowanego uprawnienia,</w:t>
      </w:r>
    </w:p>
    <w:p w14:paraId="78B715BB" w14:textId="77777777" w:rsidR="00B572F9" w:rsidRPr="00B572F9" w:rsidRDefault="00B572F9" w:rsidP="00076B2C">
      <w:pPr>
        <w:numPr>
          <w:ilvl w:val="1"/>
          <w:numId w:val="56"/>
        </w:numPr>
        <w:spacing w:line="276" w:lineRule="auto"/>
        <w:ind w:left="639" w:hanging="279"/>
        <w:rPr>
          <w:rFonts w:cs="Arial"/>
          <w:sz w:val="20"/>
        </w:rPr>
      </w:pPr>
      <w:r w:rsidRPr="00B572F9">
        <w:rPr>
          <w:rFonts w:cs="Arial"/>
          <w:sz w:val="20"/>
        </w:rPr>
        <w:t>definiowanie typów obiektów/dokumentów z możliwością określania zakresu atrybutów, domyślnych statusów oraz maski numeru,</w:t>
      </w:r>
    </w:p>
    <w:p w14:paraId="22C9A74A" w14:textId="77777777" w:rsidR="00B572F9" w:rsidRPr="00B572F9" w:rsidRDefault="00B572F9" w:rsidP="00076B2C">
      <w:pPr>
        <w:numPr>
          <w:ilvl w:val="1"/>
          <w:numId w:val="56"/>
        </w:numPr>
        <w:spacing w:line="276" w:lineRule="auto"/>
        <w:ind w:left="639" w:hanging="279"/>
        <w:rPr>
          <w:rFonts w:cs="Arial"/>
          <w:sz w:val="20"/>
        </w:rPr>
      </w:pPr>
      <w:r w:rsidRPr="00B572F9">
        <w:rPr>
          <w:rFonts w:cs="Arial"/>
          <w:sz w:val="20"/>
        </w:rPr>
        <w:t>tworzenie formularzy służących do wprowadzania dokumentów, na podstawie wcześniej zdefiniowanych typów obiektów/dokumentów,</w:t>
      </w:r>
    </w:p>
    <w:p w14:paraId="2D237B34" w14:textId="77777777" w:rsidR="00B572F9" w:rsidRPr="00B572F9" w:rsidRDefault="00B572F9" w:rsidP="00076B2C">
      <w:pPr>
        <w:numPr>
          <w:ilvl w:val="1"/>
          <w:numId w:val="56"/>
        </w:numPr>
        <w:spacing w:line="276" w:lineRule="auto"/>
        <w:ind w:left="639" w:hanging="279"/>
        <w:rPr>
          <w:rFonts w:cs="Arial"/>
          <w:sz w:val="20"/>
        </w:rPr>
      </w:pPr>
      <w:r w:rsidRPr="00B572F9">
        <w:rPr>
          <w:rFonts w:cs="Arial"/>
          <w:sz w:val="20"/>
        </w:rPr>
        <w:t>umieszczanie na formularzach słowników tworzonych przez administratorów systemu,</w:t>
      </w:r>
    </w:p>
    <w:p w14:paraId="453A5202" w14:textId="77777777" w:rsidR="00B572F9" w:rsidRPr="00B572F9" w:rsidRDefault="00B572F9" w:rsidP="00076B2C">
      <w:pPr>
        <w:numPr>
          <w:ilvl w:val="1"/>
          <w:numId w:val="56"/>
        </w:numPr>
        <w:spacing w:line="276" w:lineRule="auto"/>
        <w:ind w:left="639" w:hanging="279"/>
        <w:rPr>
          <w:rFonts w:cs="Arial"/>
          <w:sz w:val="20"/>
        </w:rPr>
      </w:pPr>
      <w:r w:rsidRPr="00B572F9">
        <w:rPr>
          <w:rFonts w:cs="Arial"/>
          <w:sz w:val="20"/>
        </w:rPr>
        <w:t xml:space="preserve">definiowanie rejestrów z określaniem co najmniej: </w:t>
      </w:r>
    </w:p>
    <w:p w14:paraId="6968E194" w14:textId="77777777" w:rsidR="00B572F9" w:rsidRPr="00B572F9" w:rsidRDefault="00B572F9" w:rsidP="00076B2C">
      <w:pPr>
        <w:numPr>
          <w:ilvl w:val="0"/>
          <w:numId w:val="50"/>
        </w:numPr>
        <w:spacing w:line="276" w:lineRule="auto"/>
        <w:rPr>
          <w:rFonts w:cs="Arial"/>
          <w:sz w:val="20"/>
        </w:rPr>
      </w:pPr>
      <w:r w:rsidRPr="00B572F9">
        <w:rPr>
          <w:rFonts w:cs="Arial"/>
          <w:sz w:val="20"/>
        </w:rPr>
        <w:t xml:space="preserve">rodzajów dokumentów w nich wyświetlanych, </w:t>
      </w:r>
    </w:p>
    <w:p w14:paraId="77A2D636" w14:textId="77777777" w:rsidR="00B572F9" w:rsidRPr="00B572F9" w:rsidRDefault="00B572F9" w:rsidP="00076B2C">
      <w:pPr>
        <w:numPr>
          <w:ilvl w:val="0"/>
          <w:numId w:val="50"/>
        </w:numPr>
        <w:spacing w:line="276" w:lineRule="auto"/>
        <w:rPr>
          <w:rFonts w:cs="Arial"/>
          <w:sz w:val="20"/>
        </w:rPr>
      </w:pPr>
      <w:r w:rsidRPr="00B572F9">
        <w:rPr>
          <w:rFonts w:cs="Arial"/>
          <w:sz w:val="20"/>
        </w:rPr>
        <w:t xml:space="preserve">atrybutów wyświetlanych w rejestrze, </w:t>
      </w:r>
    </w:p>
    <w:p w14:paraId="3D00C197" w14:textId="77777777" w:rsidR="00B572F9" w:rsidRPr="00B572F9" w:rsidRDefault="00B572F9" w:rsidP="00076B2C">
      <w:pPr>
        <w:numPr>
          <w:ilvl w:val="0"/>
          <w:numId w:val="50"/>
        </w:numPr>
        <w:spacing w:line="276" w:lineRule="auto"/>
        <w:rPr>
          <w:rFonts w:cs="Arial"/>
          <w:sz w:val="20"/>
        </w:rPr>
      </w:pPr>
      <w:r w:rsidRPr="00B572F9">
        <w:rPr>
          <w:rFonts w:cs="Arial"/>
          <w:sz w:val="20"/>
        </w:rPr>
        <w:t>zakresu atrybutów po których istnieje możliwość filtrowania danych w rejestrze.</w:t>
      </w:r>
    </w:p>
    <w:p w14:paraId="610F8DF4" w14:textId="77777777" w:rsidR="00B572F9" w:rsidRPr="00B572F9" w:rsidRDefault="00B572F9" w:rsidP="00076B2C">
      <w:pPr>
        <w:numPr>
          <w:ilvl w:val="0"/>
          <w:numId w:val="55"/>
        </w:numPr>
        <w:spacing w:line="276" w:lineRule="auto"/>
        <w:rPr>
          <w:rFonts w:cs="Arial"/>
          <w:sz w:val="20"/>
        </w:rPr>
      </w:pPr>
      <w:r w:rsidRPr="00B572F9">
        <w:rPr>
          <w:rFonts w:cs="Arial"/>
          <w:sz w:val="20"/>
        </w:rPr>
        <w:t>System powinien posiadać wbudowany dedykowany słownik JRWA. System powinien umożliwiać edycję JRWA z poziomu panelu administratora. JRWA ma posiadać możliwość edycji, rozbudowy o kolejne stopnie, ich opis oraz określenie kategorii archiwalnej oraz sposobu prowadzenia dokumentacji w konkretnej klasie JRWA.</w:t>
      </w:r>
    </w:p>
    <w:p w14:paraId="2CC5AA26" w14:textId="77777777" w:rsidR="00B572F9" w:rsidRPr="00B572F9" w:rsidRDefault="00B572F9" w:rsidP="00076B2C">
      <w:pPr>
        <w:numPr>
          <w:ilvl w:val="0"/>
          <w:numId w:val="55"/>
        </w:numPr>
        <w:spacing w:line="276" w:lineRule="auto"/>
        <w:rPr>
          <w:rFonts w:cs="Arial"/>
          <w:sz w:val="20"/>
        </w:rPr>
      </w:pPr>
      <w:r w:rsidRPr="00B572F9">
        <w:rPr>
          <w:rFonts w:cs="Arial"/>
          <w:sz w:val="20"/>
        </w:rPr>
        <w:t>Administrator powinien mieć możliwość określenia daty od której obowiązywała będzie w systemie nowa wersja słownika JRWA.</w:t>
      </w:r>
    </w:p>
    <w:p w14:paraId="361D4BD9" w14:textId="6E18F189" w:rsidR="00B572F9" w:rsidRPr="00B572F9" w:rsidRDefault="00B572F9" w:rsidP="00076B2C">
      <w:pPr>
        <w:numPr>
          <w:ilvl w:val="0"/>
          <w:numId w:val="55"/>
        </w:numPr>
        <w:spacing w:line="276" w:lineRule="auto"/>
        <w:rPr>
          <w:rFonts w:cs="Arial"/>
          <w:sz w:val="20"/>
        </w:rPr>
      </w:pPr>
      <w:r w:rsidRPr="00B572F9">
        <w:rPr>
          <w:rFonts w:cs="Arial"/>
          <w:sz w:val="20"/>
        </w:rPr>
        <w:t>System powinien umożliwiać zarządzanie słownikami z możliwością dodawania, usuwania, modyfikowania samych słowników lub pozycji słowników przez upraw</w:t>
      </w:r>
      <w:r w:rsidR="00545354">
        <w:rPr>
          <w:rFonts w:cs="Arial"/>
          <w:sz w:val="20"/>
        </w:rPr>
        <w:t>n</w:t>
      </w:r>
      <w:r w:rsidRPr="00B572F9">
        <w:rPr>
          <w:rFonts w:cs="Arial"/>
          <w:sz w:val="20"/>
        </w:rPr>
        <w:t>ione osoby. Aplikacja nie może pozwalać na usunięcie pozycji słownika lub samego słownika jeśli jest używany w systemie.</w:t>
      </w:r>
    </w:p>
    <w:p w14:paraId="1CF387B8" w14:textId="77777777" w:rsidR="00B572F9" w:rsidRPr="00B572F9" w:rsidRDefault="00B572F9" w:rsidP="00076B2C">
      <w:pPr>
        <w:numPr>
          <w:ilvl w:val="0"/>
          <w:numId w:val="55"/>
        </w:numPr>
        <w:spacing w:line="276" w:lineRule="auto"/>
        <w:rPr>
          <w:rFonts w:cs="Arial"/>
          <w:sz w:val="20"/>
        </w:rPr>
      </w:pPr>
      <w:r w:rsidRPr="00B572F9">
        <w:rPr>
          <w:rFonts w:cs="Arial"/>
          <w:sz w:val="20"/>
        </w:rPr>
        <w:t>System powinien umożliwiać administratorowi ustalanie reguł złożoności hasła dla wszystkich użytkowników oraz określania, po jakim czasie użytkownik zostanie automatycznie zmuszony do zmiany hasła.</w:t>
      </w:r>
    </w:p>
    <w:p w14:paraId="45AA670C" w14:textId="22F132E8" w:rsidR="00B572F9" w:rsidRPr="00B572F9" w:rsidRDefault="00B572F9" w:rsidP="00076B2C">
      <w:pPr>
        <w:numPr>
          <w:ilvl w:val="0"/>
          <w:numId w:val="55"/>
        </w:numPr>
        <w:spacing w:line="276" w:lineRule="auto"/>
        <w:rPr>
          <w:rFonts w:cs="Arial"/>
          <w:sz w:val="20"/>
        </w:rPr>
      </w:pPr>
      <w:r w:rsidRPr="00B572F9">
        <w:rPr>
          <w:rFonts w:cs="Arial"/>
          <w:sz w:val="20"/>
        </w:rPr>
        <w:t>System powinien wyświetlać informacje dotyczące ilości i listę aktualnie zalogowanych użytkowników z</w:t>
      </w:r>
      <w:r w:rsidR="00FC19B4">
        <w:rPr>
          <w:rFonts w:cs="Arial"/>
          <w:sz w:val="20"/>
        </w:rPr>
        <w:t> </w:t>
      </w:r>
      <w:r w:rsidRPr="00B572F9">
        <w:rPr>
          <w:rFonts w:cs="Arial"/>
          <w:sz w:val="20"/>
        </w:rPr>
        <w:t>możliwością wylogowania konkretnego użytkownika oraz globalnego zablokowania możliwości logowania do systemu.</w:t>
      </w:r>
    </w:p>
    <w:p w14:paraId="354022F5" w14:textId="1A784D38" w:rsidR="00B572F9" w:rsidRPr="00B572F9" w:rsidRDefault="00B572F9" w:rsidP="00076B2C">
      <w:pPr>
        <w:numPr>
          <w:ilvl w:val="0"/>
          <w:numId w:val="55"/>
        </w:numPr>
        <w:spacing w:line="276" w:lineRule="auto"/>
        <w:rPr>
          <w:rFonts w:cs="Arial"/>
          <w:sz w:val="20"/>
        </w:rPr>
      </w:pPr>
      <w:r w:rsidRPr="00B572F9">
        <w:rPr>
          <w:rFonts w:cs="Arial"/>
          <w:sz w:val="20"/>
        </w:rPr>
        <w:t>System powinien umożliwiać definiowanie zastępstw przez użytkowników z określonymi uprawnieniami. Określając zastępstwo należy wskazać stanowisko zastępowane, stanowisko zastępujące oraz zakres dat w</w:t>
      </w:r>
      <w:r w:rsidR="00FC19B4">
        <w:rPr>
          <w:rFonts w:cs="Arial"/>
          <w:sz w:val="20"/>
        </w:rPr>
        <w:t> </w:t>
      </w:r>
      <w:r w:rsidRPr="00B572F9">
        <w:rPr>
          <w:rFonts w:cs="Arial"/>
          <w:sz w:val="20"/>
        </w:rPr>
        <w:t>których obowiązywać będzie zastępstwo.</w:t>
      </w:r>
    </w:p>
    <w:p w14:paraId="7889E48C" w14:textId="1A43A531" w:rsidR="00B572F9" w:rsidRPr="00B572F9" w:rsidRDefault="00B572F9" w:rsidP="00076B2C">
      <w:pPr>
        <w:numPr>
          <w:ilvl w:val="0"/>
          <w:numId w:val="55"/>
        </w:numPr>
        <w:spacing w:line="276" w:lineRule="auto"/>
        <w:rPr>
          <w:rFonts w:cs="Arial"/>
          <w:sz w:val="20"/>
        </w:rPr>
      </w:pPr>
      <w:r w:rsidRPr="00B572F9">
        <w:rPr>
          <w:rFonts w:cs="Arial"/>
          <w:sz w:val="20"/>
        </w:rPr>
        <w:t>System powinien umożliwiać dostęp do konta pracownika zastępowanego przez pracownika zastępującego bez konieczności podawania hasła dostępu pracownika zastępowanego. Wszystkie czynności wykonane w</w:t>
      </w:r>
      <w:r w:rsidR="00FC19B4">
        <w:rPr>
          <w:rFonts w:cs="Arial"/>
          <w:sz w:val="20"/>
        </w:rPr>
        <w:t> </w:t>
      </w:r>
      <w:r w:rsidRPr="00B572F9">
        <w:rPr>
          <w:rFonts w:cs="Arial"/>
          <w:sz w:val="20"/>
        </w:rPr>
        <w:t>zastępstwie powinny zawierać informację przez kogo faktycznie zostały wykonane.</w:t>
      </w:r>
    </w:p>
    <w:p w14:paraId="5D11BD01" w14:textId="77777777" w:rsidR="00B572F9" w:rsidRPr="00B572F9" w:rsidRDefault="00B572F9" w:rsidP="00076B2C">
      <w:pPr>
        <w:numPr>
          <w:ilvl w:val="0"/>
          <w:numId w:val="55"/>
        </w:numPr>
        <w:spacing w:line="276" w:lineRule="auto"/>
        <w:rPr>
          <w:rFonts w:cs="Arial"/>
          <w:sz w:val="20"/>
        </w:rPr>
      </w:pPr>
      <w:r w:rsidRPr="00B572F9">
        <w:rPr>
          <w:rFonts w:cs="Arial"/>
          <w:sz w:val="20"/>
        </w:rPr>
        <w:t>System oprócz mechanizmu zastępstw powinien umożliwiać tzw. "pracę w imieniu". Definiując pracę w imieniu, oprócz wskazania stanowiska zastępowanego, stanowiska zastępującego oraz zakresu dat w których obowiązywać będzie "praca w imieniu" należy jeszcze określić do jakich czynności i jakich dokumentów dostęp będzie mieć użytkownik pracujący w imieniu innego użytkownika.</w:t>
      </w:r>
    </w:p>
    <w:p w14:paraId="0C8CA9CE" w14:textId="77777777" w:rsidR="00B572F9" w:rsidRPr="00B572F9" w:rsidRDefault="00B572F9" w:rsidP="00076B2C">
      <w:pPr>
        <w:numPr>
          <w:ilvl w:val="0"/>
          <w:numId w:val="55"/>
        </w:numPr>
        <w:spacing w:line="276" w:lineRule="auto"/>
        <w:rPr>
          <w:rFonts w:cs="Arial"/>
          <w:sz w:val="20"/>
        </w:rPr>
      </w:pPr>
      <w:r w:rsidRPr="00B572F9">
        <w:rPr>
          <w:rFonts w:cs="Arial"/>
          <w:sz w:val="20"/>
        </w:rPr>
        <w:t>System powinien umożliwiać dostęp do konta pracownika zastępowanego w ramach "pracy w imieniu" przez pracownika zastępującego bez konieczności podawania hasła dostępu pracownika zastępowanego. Wszystkie czynności wykonane w ramach "pracy w imieniu" powinny zawierać informację przez kogo faktycznie zostały wykonane.</w:t>
      </w:r>
    </w:p>
    <w:p w14:paraId="0B5B0088" w14:textId="77777777" w:rsidR="00B572F9" w:rsidRPr="00B572F9" w:rsidRDefault="00B572F9" w:rsidP="00076B2C">
      <w:pPr>
        <w:spacing w:line="276" w:lineRule="auto"/>
        <w:rPr>
          <w:rFonts w:cs="Arial"/>
          <w:sz w:val="20"/>
        </w:rPr>
      </w:pPr>
    </w:p>
    <w:p w14:paraId="3D3019D4" w14:textId="77777777" w:rsidR="00B572F9" w:rsidRPr="00FC19B4" w:rsidRDefault="00B572F9" w:rsidP="00076B2C">
      <w:pPr>
        <w:spacing w:line="276" w:lineRule="auto"/>
        <w:rPr>
          <w:b/>
          <w:sz w:val="20"/>
        </w:rPr>
      </w:pPr>
      <w:r w:rsidRPr="00FC19B4">
        <w:rPr>
          <w:b/>
          <w:sz w:val="20"/>
        </w:rPr>
        <w:t>Przesyłki wpływające.</w:t>
      </w:r>
    </w:p>
    <w:p w14:paraId="795BAB3C"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przyjmowanie korespondencji:</w:t>
      </w:r>
    </w:p>
    <w:p w14:paraId="4CC5191A" w14:textId="77777777" w:rsidR="00B572F9" w:rsidRPr="00B572F9" w:rsidRDefault="00B572F9" w:rsidP="00076B2C">
      <w:pPr>
        <w:numPr>
          <w:ilvl w:val="1"/>
          <w:numId w:val="58"/>
        </w:numPr>
        <w:spacing w:line="276" w:lineRule="auto"/>
        <w:ind w:left="639" w:hanging="279"/>
        <w:rPr>
          <w:rFonts w:cs="Arial"/>
          <w:sz w:val="20"/>
        </w:rPr>
      </w:pPr>
      <w:r w:rsidRPr="00B572F9">
        <w:rPr>
          <w:rFonts w:cs="Arial"/>
          <w:sz w:val="20"/>
        </w:rPr>
        <w:t>przychodzącą pocztą elektroniczną na dowolny adres e-mail urzędu, komórki organizacyjnej, bądź pracownika,</w:t>
      </w:r>
    </w:p>
    <w:p w14:paraId="4060E179" w14:textId="402ED7BA" w:rsidR="00B572F9" w:rsidRPr="00B572F9" w:rsidRDefault="00B572F9" w:rsidP="00076B2C">
      <w:pPr>
        <w:numPr>
          <w:ilvl w:val="1"/>
          <w:numId w:val="58"/>
        </w:numPr>
        <w:spacing w:line="276" w:lineRule="auto"/>
        <w:ind w:left="639" w:hanging="279"/>
        <w:rPr>
          <w:rFonts w:cs="Arial"/>
          <w:sz w:val="20"/>
        </w:rPr>
      </w:pPr>
      <w:r w:rsidRPr="00B572F9">
        <w:rPr>
          <w:rFonts w:cs="Arial"/>
          <w:sz w:val="20"/>
        </w:rPr>
        <w:t>złożonej w postaci plików elektronicznych na nośnikach cyfrowych (system teleinformatyczny umożliwia wystawienie UPO w wersji elektronicznej lub przygotowanie potwierdzenia do wydruk</w:t>
      </w:r>
      <w:r w:rsidR="00545354">
        <w:rPr>
          <w:rFonts w:cs="Arial"/>
          <w:sz w:val="20"/>
        </w:rPr>
        <w:t>u</w:t>
      </w:r>
      <w:r w:rsidRPr="00B572F9">
        <w:rPr>
          <w:rFonts w:cs="Arial"/>
          <w:sz w:val="20"/>
        </w:rPr>
        <w:t xml:space="preserve"> wersji papierowej),</w:t>
      </w:r>
    </w:p>
    <w:p w14:paraId="5FB6AF6E" w14:textId="77777777" w:rsidR="00B572F9" w:rsidRPr="00B572F9" w:rsidRDefault="00B572F9" w:rsidP="00076B2C">
      <w:pPr>
        <w:numPr>
          <w:ilvl w:val="1"/>
          <w:numId w:val="58"/>
        </w:numPr>
        <w:spacing w:line="276" w:lineRule="auto"/>
        <w:ind w:left="639" w:hanging="279"/>
        <w:rPr>
          <w:rFonts w:cs="Arial"/>
          <w:sz w:val="20"/>
        </w:rPr>
      </w:pPr>
      <w:r w:rsidRPr="00B572F9">
        <w:rPr>
          <w:rFonts w:cs="Arial"/>
          <w:sz w:val="20"/>
        </w:rPr>
        <w:t>z Elektronicznej Skrzynki Podawczej (ESP) udostępnianej:</w:t>
      </w:r>
    </w:p>
    <w:p w14:paraId="7E74EBF2" w14:textId="77777777" w:rsidR="00B572F9" w:rsidRPr="00B572F9" w:rsidRDefault="00B572F9" w:rsidP="00076B2C">
      <w:pPr>
        <w:numPr>
          <w:ilvl w:val="0"/>
          <w:numId w:val="51"/>
        </w:numPr>
        <w:spacing w:line="276" w:lineRule="auto"/>
        <w:rPr>
          <w:rFonts w:cs="Arial"/>
          <w:sz w:val="20"/>
        </w:rPr>
      </w:pPr>
      <w:r w:rsidRPr="00B572F9">
        <w:rPr>
          <w:rFonts w:cs="Arial"/>
          <w:sz w:val="20"/>
        </w:rPr>
        <w:t xml:space="preserve">przez </w:t>
      </w:r>
      <w:proofErr w:type="spellStart"/>
      <w:r w:rsidRPr="00B572F9">
        <w:rPr>
          <w:rFonts w:cs="Arial"/>
          <w:sz w:val="20"/>
        </w:rPr>
        <w:t>ePUAP</w:t>
      </w:r>
      <w:proofErr w:type="spellEnd"/>
      <w:r w:rsidRPr="00B572F9">
        <w:rPr>
          <w:rFonts w:cs="Arial"/>
          <w:sz w:val="20"/>
        </w:rPr>
        <w:t>,</w:t>
      </w:r>
    </w:p>
    <w:p w14:paraId="668C8CB6" w14:textId="2C6E22FE" w:rsidR="00B572F9" w:rsidRPr="00B572F9" w:rsidRDefault="00B572F9" w:rsidP="00076B2C">
      <w:pPr>
        <w:numPr>
          <w:ilvl w:val="0"/>
          <w:numId w:val="51"/>
        </w:numPr>
        <w:spacing w:line="276" w:lineRule="auto"/>
        <w:rPr>
          <w:rFonts w:cs="Arial"/>
          <w:sz w:val="20"/>
        </w:rPr>
      </w:pPr>
      <w:r w:rsidRPr="00B572F9">
        <w:rPr>
          <w:rFonts w:cs="Arial"/>
          <w:sz w:val="20"/>
        </w:rPr>
        <w:lastRenderedPageBreak/>
        <w:t>przez inny podmiot podłączony przez interfejs sieciowych wg udokumentowanej specyfikacji technicznej przez Wykonawcę (zadaniem Wykonawcy jest przygotowanie interfejsu sieciowego i</w:t>
      </w:r>
      <w:r w:rsidR="00FC19B4">
        <w:rPr>
          <w:rFonts w:cs="Arial"/>
          <w:sz w:val="20"/>
        </w:rPr>
        <w:t> </w:t>
      </w:r>
      <w:r w:rsidRPr="00B572F9">
        <w:rPr>
          <w:rFonts w:cs="Arial"/>
          <w:sz w:val="20"/>
        </w:rPr>
        <w:t>opracowanie dokumentacji technicznej podłączenia ESP).</w:t>
      </w:r>
    </w:p>
    <w:p w14:paraId="38FF0E3D"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rejestrację papierowej korespondencji przychodzącej i przetwarzanie do postaci wtórnych dokumentów elektronicznych (</w:t>
      </w:r>
      <w:proofErr w:type="spellStart"/>
      <w:r w:rsidRPr="00B572F9">
        <w:rPr>
          <w:rFonts w:cs="Arial"/>
          <w:sz w:val="20"/>
        </w:rPr>
        <w:t>odwzorowań</w:t>
      </w:r>
      <w:proofErr w:type="spellEnd"/>
      <w:r w:rsidRPr="00B572F9">
        <w:rPr>
          <w:rFonts w:cs="Arial"/>
          <w:sz w:val="20"/>
        </w:rPr>
        <w:t xml:space="preserve"> cyfrowych). Rejestracja tych przesyłek polega na odwzorowaniu cyfrowym przesyłki, dołączeniu go do zarejestrowanej korespondencji oraz ma możliwość dołączania odpowiednich metadanych brakujących w systemie.</w:t>
      </w:r>
    </w:p>
    <w:p w14:paraId="2BD2181F" w14:textId="77777777" w:rsidR="00B572F9" w:rsidRPr="00B572F9" w:rsidRDefault="00B572F9" w:rsidP="00076B2C">
      <w:pPr>
        <w:numPr>
          <w:ilvl w:val="0"/>
          <w:numId w:val="57"/>
        </w:numPr>
        <w:spacing w:line="276" w:lineRule="auto"/>
        <w:rPr>
          <w:rFonts w:cs="Arial"/>
          <w:sz w:val="20"/>
        </w:rPr>
      </w:pPr>
      <w:r w:rsidRPr="00B572F9">
        <w:rPr>
          <w:rFonts w:cs="Arial"/>
          <w:sz w:val="20"/>
        </w:rPr>
        <w:t>Moduł do skanowania dokumentów powinien umożliwiać minimum:</w:t>
      </w:r>
    </w:p>
    <w:p w14:paraId="35F42E8F" w14:textId="77777777" w:rsidR="00B572F9" w:rsidRPr="00B572F9" w:rsidRDefault="00B572F9" w:rsidP="00076B2C">
      <w:pPr>
        <w:numPr>
          <w:ilvl w:val="1"/>
          <w:numId w:val="59"/>
        </w:numPr>
        <w:spacing w:line="276" w:lineRule="auto"/>
        <w:ind w:left="639" w:hanging="279"/>
        <w:rPr>
          <w:rFonts w:cs="Arial"/>
          <w:sz w:val="20"/>
        </w:rPr>
      </w:pPr>
      <w:r w:rsidRPr="00B572F9">
        <w:rPr>
          <w:rFonts w:cs="Arial"/>
          <w:sz w:val="20"/>
        </w:rPr>
        <w:t>skanowanie czarno-białe lub w kolorze oraz redukcję kolorów do odcieni szarości i czarno-białego,</w:t>
      </w:r>
    </w:p>
    <w:p w14:paraId="73AB00DC" w14:textId="77777777" w:rsidR="00B572F9" w:rsidRPr="00B572F9" w:rsidRDefault="00B572F9" w:rsidP="00076B2C">
      <w:pPr>
        <w:numPr>
          <w:ilvl w:val="1"/>
          <w:numId w:val="59"/>
        </w:numPr>
        <w:spacing w:line="276" w:lineRule="auto"/>
        <w:ind w:left="639" w:hanging="279"/>
        <w:rPr>
          <w:rFonts w:cs="Arial"/>
          <w:sz w:val="20"/>
        </w:rPr>
      </w:pPr>
      <w:r w:rsidRPr="00B572F9">
        <w:rPr>
          <w:rFonts w:cs="Arial"/>
          <w:sz w:val="20"/>
        </w:rPr>
        <w:t>skanowanie we wszystkich rozdzielczościach udostępnianych przez wykorzystywany sprzęt (skanery),</w:t>
      </w:r>
    </w:p>
    <w:p w14:paraId="024CDAC2" w14:textId="77777777" w:rsidR="00B572F9" w:rsidRPr="00B572F9" w:rsidRDefault="00B572F9" w:rsidP="00076B2C">
      <w:pPr>
        <w:numPr>
          <w:ilvl w:val="1"/>
          <w:numId w:val="59"/>
        </w:numPr>
        <w:spacing w:line="276" w:lineRule="auto"/>
        <w:ind w:left="639" w:hanging="279"/>
        <w:rPr>
          <w:rFonts w:cs="Arial"/>
          <w:sz w:val="20"/>
        </w:rPr>
      </w:pPr>
      <w:r w:rsidRPr="00B572F9">
        <w:rPr>
          <w:rFonts w:cs="Arial"/>
          <w:sz w:val="20"/>
        </w:rPr>
        <w:t>skanowanie z wykorzystaniem profili skanowania zgodnych z Instrukcją Kancelaryjną oraz definiowanie nowych profili skanowania przez administratora,</w:t>
      </w:r>
    </w:p>
    <w:p w14:paraId="5970E811" w14:textId="77777777" w:rsidR="00B572F9" w:rsidRPr="00B572F9" w:rsidRDefault="00B572F9" w:rsidP="00076B2C">
      <w:pPr>
        <w:numPr>
          <w:ilvl w:val="1"/>
          <w:numId w:val="59"/>
        </w:numPr>
        <w:spacing w:line="276" w:lineRule="auto"/>
        <w:ind w:left="639" w:hanging="279"/>
        <w:rPr>
          <w:rFonts w:cs="Arial"/>
          <w:sz w:val="20"/>
        </w:rPr>
      </w:pPr>
      <w:r w:rsidRPr="00B572F9">
        <w:rPr>
          <w:rFonts w:cs="Arial"/>
          <w:sz w:val="20"/>
        </w:rPr>
        <w:t>usuwanie dowolnej strony w zeskanowanym wielostronicowym dokumencie,</w:t>
      </w:r>
    </w:p>
    <w:p w14:paraId="5B83B8BB" w14:textId="77777777" w:rsidR="00B572F9" w:rsidRPr="00B572F9" w:rsidRDefault="00B572F9" w:rsidP="00076B2C">
      <w:pPr>
        <w:numPr>
          <w:ilvl w:val="1"/>
          <w:numId w:val="59"/>
        </w:numPr>
        <w:spacing w:line="276" w:lineRule="auto"/>
        <w:ind w:left="639" w:hanging="279"/>
        <w:rPr>
          <w:rFonts w:cs="Arial"/>
          <w:sz w:val="20"/>
        </w:rPr>
      </w:pPr>
      <w:r w:rsidRPr="00B572F9">
        <w:rPr>
          <w:rFonts w:cs="Arial"/>
          <w:sz w:val="20"/>
        </w:rPr>
        <w:t>dodawanie nowych stron skanu dokumentu pomiędzy istniejące strony skanu,</w:t>
      </w:r>
    </w:p>
    <w:p w14:paraId="6752C5A2" w14:textId="77777777" w:rsidR="00B572F9" w:rsidRPr="00B572F9" w:rsidRDefault="00B572F9" w:rsidP="00076B2C">
      <w:pPr>
        <w:numPr>
          <w:ilvl w:val="1"/>
          <w:numId w:val="59"/>
        </w:numPr>
        <w:spacing w:line="276" w:lineRule="auto"/>
        <w:ind w:left="639" w:hanging="279"/>
        <w:rPr>
          <w:rFonts w:cs="Arial"/>
          <w:sz w:val="20"/>
        </w:rPr>
      </w:pPr>
      <w:r w:rsidRPr="00B572F9">
        <w:rPr>
          <w:rFonts w:cs="Arial"/>
          <w:sz w:val="20"/>
        </w:rPr>
        <w:t>możliwość dołączania plików (z dysku) do listy wcześniej zeskanowanych stron dokumentu</w:t>
      </w:r>
    </w:p>
    <w:p w14:paraId="6D74C0AC" w14:textId="77777777" w:rsidR="00B572F9" w:rsidRPr="00B572F9" w:rsidRDefault="00B572F9" w:rsidP="00076B2C">
      <w:pPr>
        <w:numPr>
          <w:ilvl w:val="1"/>
          <w:numId w:val="59"/>
        </w:numPr>
        <w:spacing w:line="276" w:lineRule="auto"/>
        <w:ind w:left="639" w:hanging="279"/>
        <w:rPr>
          <w:rFonts w:cs="Arial"/>
          <w:sz w:val="20"/>
        </w:rPr>
      </w:pPr>
      <w:r w:rsidRPr="00B572F9">
        <w:rPr>
          <w:rFonts w:cs="Arial"/>
          <w:sz w:val="20"/>
        </w:rPr>
        <w:t>obracanie skanów w lewo, w prawo i o 180 stopni oraz obracanie obrazu o dowolną liczbę stopni,</w:t>
      </w:r>
    </w:p>
    <w:p w14:paraId="33108B1C" w14:textId="77777777" w:rsidR="00B572F9" w:rsidRPr="00B572F9" w:rsidRDefault="00B572F9" w:rsidP="00076B2C">
      <w:pPr>
        <w:numPr>
          <w:ilvl w:val="1"/>
          <w:numId w:val="59"/>
        </w:numPr>
        <w:spacing w:line="276" w:lineRule="auto"/>
        <w:ind w:left="639" w:hanging="279"/>
        <w:rPr>
          <w:rFonts w:cs="Arial"/>
          <w:sz w:val="20"/>
        </w:rPr>
      </w:pPr>
      <w:r w:rsidRPr="00B572F9">
        <w:rPr>
          <w:rFonts w:cs="Arial"/>
          <w:sz w:val="20"/>
        </w:rPr>
        <w:t>wykrywanie i usuwanie pochylenia tekstu,</w:t>
      </w:r>
    </w:p>
    <w:p w14:paraId="1CB57822" w14:textId="77777777" w:rsidR="00B572F9" w:rsidRPr="00B572F9" w:rsidRDefault="00B572F9" w:rsidP="00076B2C">
      <w:pPr>
        <w:numPr>
          <w:ilvl w:val="1"/>
          <w:numId w:val="59"/>
        </w:numPr>
        <w:spacing w:line="276" w:lineRule="auto"/>
        <w:ind w:left="639" w:hanging="279"/>
        <w:rPr>
          <w:rFonts w:cs="Arial"/>
          <w:sz w:val="20"/>
        </w:rPr>
      </w:pPr>
      <w:r w:rsidRPr="00B572F9">
        <w:rPr>
          <w:rFonts w:cs="Arial"/>
          <w:sz w:val="20"/>
        </w:rPr>
        <w:t>przycinanie i kadrowanie zeskanowanego dokumentu,</w:t>
      </w:r>
    </w:p>
    <w:p w14:paraId="78CE6459" w14:textId="77777777" w:rsidR="00B572F9" w:rsidRPr="00B572F9" w:rsidRDefault="00B572F9" w:rsidP="00076B2C">
      <w:pPr>
        <w:numPr>
          <w:ilvl w:val="1"/>
          <w:numId w:val="59"/>
        </w:numPr>
        <w:spacing w:line="276" w:lineRule="auto"/>
        <w:ind w:left="639" w:hanging="279"/>
        <w:rPr>
          <w:rFonts w:cs="Arial"/>
          <w:sz w:val="20"/>
        </w:rPr>
      </w:pPr>
      <w:r w:rsidRPr="00B572F9">
        <w:rPr>
          <w:rFonts w:cs="Arial"/>
          <w:sz w:val="20"/>
        </w:rPr>
        <w:t>skalowanie zeskanowanego dokumentu,</w:t>
      </w:r>
    </w:p>
    <w:p w14:paraId="20ECACC9" w14:textId="77777777" w:rsidR="00B572F9" w:rsidRPr="00B572F9" w:rsidRDefault="00B572F9" w:rsidP="00076B2C">
      <w:pPr>
        <w:numPr>
          <w:ilvl w:val="1"/>
          <w:numId w:val="59"/>
        </w:numPr>
        <w:spacing w:line="276" w:lineRule="auto"/>
        <w:ind w:left="639" w:hanging="279"/>
        <w:rPr>
          <w:rFonts w:cs="Arial"/>
          <w:sz w:val="20"/>
        </w:rPr>
      </w:pPr>
      <w:r w:rsidRPr="00B572F9">
        <w:rPr>
          <w:rFonts w:cs="Arial"/>
          <w:sz w:val="20"/>
        </w:rPr>
        <w:t>odwracanie kolorów (negatyw) w zeskanowanym dokumencie.</w:t>
      </w:r>
    </w:p>
    <w:p w14:paraId="32AD57A3"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sporządzenie potwierdzenia zawierającego unikalny identyfikator przesyłki prezentowany w postaci znakowej i kodu kreskowego (w formie nadruku lub naklejki). Identyfikator przesyłki może być umieszczany również na dowolnym dokumencie związanym z niniejszą przesyłką lub sprawą. Na wygenerowanym potwierdzeniu powinny znaleźć się m.in.: data wpływu, liczba załączników, dane podmiotu/osoby składającej pismo, dane użytkownika, który pismo zarejestrował.</w:t>
      </w:r>
    </w:p>
    <w:p w14:paraId="3F07E008"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posiadać tryb szybkiej rejestracji przychodzących pism. Przez szybką rejestrację należy rozumieć rejestrację ograniczoną tylko do nadania kolejnego identyfikatora dokumentu, numeru wpływu, określenia daty, a także wygenerowanie potwierdzenia zawierającej informacje o złożonym dokumencie.</w:t>
      </w:r>
    </w:p>
    <w:p w14:paraId="2C2A6840" w14:textId="77777777" w:rsidR="00B572F9" w:rsidRPr="00B572F9" w:rsidRDefault="00B572F9" w:rsidP="00076B2C">
      <w:pPr>
        <w:numPr>
          <w:ilvl w:val="0"/>
          <w:numId w:val="57"/>
        </w:numPr>
        <w:spacing w:line="276" w:lineRule="auto"/>
        <w:rPr>
          <w:rFonts w:cs="Arial"/>
          <w:sz w:val="20"/>
        </w:rPr>
      </w:pPr>
      <w:r w:rsidRPr="00B572F9">
        <w:rPr>
          <w:rFonts w:cs="Arial"/>
          <w:sz w:val="20"/>
        </w:rPr>
        <w:t>W dowolnym momencie System powinien umożliwiać dokończenie pełnej rejestracji korespondencji zarejestrowanej w trybie szybkiej rejestracji.</w:t>
      </w:r>
    </w:p>
    <w:p w14:paraId="71EE34D1" w14:textId="77777777" w:rsidR="00B572F9" w:rsidRPr="00B572F9" w:rsidRDefault="00B572F9" w:rsidP="00076B2C">
      <w:pPr>
        <w:numPr>
          <w:ilvl w:val="0"/>
          <w:numId w:val="57"/>
        </w:numPr>
        <w:spacing w:line="276" w:lineRule="auto"/>
        <w:rPr>
          <w:rFonts w:cs="Arial"/>
          <w:sz w:val="20"/>
        </w:rPr>
      </w:pPr>
      <w:r w:rsidRPr="00B572F9">
        <w:rPr>
          <w:rFonts w:cs="Arial"/>
          <w:sz w:val="20"/>
        </w:rPr>
        <w:t xml:space="preserve">System powinien umożliwiać skanowanie wielu dokumentów opatrzonych kodami kreskowymi z automatycznym rozdzieleniem ich na poszczególne pliki na podstawie kodów kreskowych. </w:t>
      </w:r>
    </w:p>
    <w:p w14:paraId="5A6D2066"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automatyczne rozpoznanie kodu kreskowego i automatyczne dołączanie na jego podstawie skanu do metadanych w systemie.</w:t>
      </w:r>
    </w:p>
    <w:p w14:paraId="2780C73E"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określenie rodzaju pisma za pomocą pola słownikowego.</w:t>
      </w:r>
    </w:p>
    <w:p w14:paraId="1268555E" w14:textId="77777777" w:rsidR="00B572F9" w:rsidRPr="00B572F9" w:rsidRDefault="00B572F9" w:rsidP="00076B2C">
      <w:pPr>
        <w:numPr>
          <w:ilvl w:val="0"/>
          <w:numId w:val="57"/>
        </w:numPr>
        <w:spacing w:line="276" w:lineRule="auto"/>
        <w:rPr>
          <w:rFonts w:cs="Arial"/>
          <w:sz w:val="20"/>
        </w:rPr>
      </w:pPr>
      <w:r w:rsidRPr="00B572F9">
        <w:rPr>
          <w:rFonts w:cs="Arial"/>
          <w:sz w:val="20"/>
        </w:rPr>
        <w:t>Zarejestrowane pisma przychodzące mają tworzyć automatycznie dziennik korespondencji przychodzącej.</w:t>
      </w:r>
    </w:p>
    <w:p w14:paraId="479FA155"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tworzenie dodatkowych dzienników/rejestrów dla wydziałów, komórek organizacyjnych.</w:t>
      </w:r>
    </w:p>
    <w:p w14:paraId="51FD1DD5"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umieszczenie dodatkowych metadanych tj. innych niż wymaganych w Instrukcji Kancelaryjnej dla korespondencji przychodzących.</w:t>
      </w:r>
    </w:p>
    <w:p w14:paraId="766E5A0E"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posiadać mechanizm umożliwiający sprawdzenie podczas rejestracji czy przychodząca korespondencja nie została już wprowadzona do systemu np. w postaci innego dokumentu - sprawdzenie np. po nr pisma nadawcy.</w:t>
      </w:r>
    </w:p>
    <w:p w14:paraId="0281B796"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rejestrację przesyłek przekazanych na informatycznym nośniku danych. Rejestracji podlega dokument elektroniczny. System powinien umożliwiać dodanie załączników lub informacji o nie dołączonych załącznikach (np. dużych dokumentach, innych nie możliwych do dołączenia) oraz generuje automatycznie Urzędowe Poświadczenie Odbioru (UPO). System umożliwia zarejestrowanie numeru seryjnego nośnika.</w:t>
      </w:r>
    </w:p>
    <w:p w14:paraId="456CA991"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przyporządkowywanie przesyłkom wpływającym minimum zakresu metadanych zgodnie z Instrukcją Kancelaryjną.</w:t>
      </w:r>
    </w:p>
    <w:p w14:paraId="74B202BB"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automatycznie nadawać przesyłce wpływającej identyfikator unikalny w zbiorze przesyłek wpływających (tzw. nr z rejestru).</w:t>
      </w:r>
    </w:p>
    <w:p w14:paraId="6C1FB5B8"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uzupełnianie brakujących metadanych (nie wprowadzone podczas rejestracji), które mogą być uzupełniane w dowolnym momencie. System sygnalizuje brak obowiązkowych metadanych.</w:t>
      </w:r>
    </w:p>
    <w:p w14:paraId="178B425E" w14:textId="77777777" w:rsidR="00B572F9" w:rsidRPr="00B572F9" w:rsidRDefault="00B572F9" w:rsidP="00076B2C">
      <w:pPr>
        <w:numPr>
          <w:ilvl w:val="0"/>
          <w:numId w:val="57"/>
        </w:numPr>
        <w:spacing w:line="276" w:lineRule="auto"/>
        <w:rPr>
          <w:rFonts w:cs="Arial"/>
          <w:sz w:val="20"/>
        </w:rPr>
      </w:pPr>
      <w:r w:rsidRPr="00B572F9">
        <w:rPr>
          <w:rFonts w:cs="Arial"/>
          <w:sz w:val="20"/>
        </w:rPr>
        <w:lastRenderedPageBreak/>
        <w:t>System powinien umożliwiać odnotowanie informacji w metadanych opisujących przesyłkę (w odniesieniu do każdej przesyłki z osobna), o nie dołączeniu pełnego odwzorowania cyfrowego i/lub plików przekazanych na nośniku informatycznym. Adnotacja musi zawierać wskazanie konkretnego nośnika (informatycznego i/lub papierowego), oraz miejsca jego przechowania (np. rejestr nośników informatycznych).</w:t>
      </w:r>
    </w:p>
    <w:p w14:paraId="547DC0A0"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wyszukanie i sporządzenie listy przesyłek na informatycznych nośnikach danych, których nie włączono do systemu EZD, zawierającej w szczególności wskazanie nośników, na których się one aktualnie znajdują i wskazanie ich lokalizacji (tj. identyfikator nośnika w składzie nośników informatycznych, lokalizacja nośnika).</w:t>
      </w:r>
    </w:p>
    <w:p w14:paraId="7753A7F8" w14:textId="1A17AFC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użytkownikom w kancelarii przekazywanie przesyłek wpisanych do rejestru przesyłek wpływających do komórek organizacyjnych i/lub stanowisk. Przekazywanie może się obywać ręcznie (”ad hoc”), lub automatycznie (zgodnie ze zdefiniowanym dedykowanym procesem</w:t>
      </w:r>
      <w:r w:rsidR="00545354">
        <w:rPr>
          <w:rFonts w:cs="Arial"/>
          <w:sz w:val="20"/>
        </w:rPr>
        <w:t>)</w:t>
      </w:r>
      <w:r w:rsidRPr="00B572F9">
        <w:rPr>
          <w:rFonts w:cs="Arial"/>
          <w:sz w:val="20"/>
        </w:rPr>
        <w:t>.</w:t>
      </w:r>
    </w:p>
    <w:p w14:paraId="5F5FB9DF" w14:textId="79C0ED6E" w:rsidR="00B572F9" w:rsidRPr="00B572F9" w:rsidRDefault="00B572F9" w:rsidP="00076B2C">
      <w:pPr>
        <w:numPr>
          <w:ilvl w:val="0"/>
          <w:numId w:val="57"/>
        </w:numPr>
        <w:spacing w:line="276" w:lineRule="auto"/>
        <w:rPr>
          <w:rFonts w:cs="Arial"/>
          <w:sz w:val="20"/>
        </w:rPr>
      </w:pPr>
      <w:r w:rsidRPr="00B572F9">
        <w:rPr>
          <w:rFonts w:cs="Arial"/>
          <w:sz w:val="20"/>
        </w:rPr>
        <w:t>System powinien dodawać automatycznie metadane do Dokumentów Elektronicznych zgodnie z</w:t>
      </w:r>
      <w:r w:rsidR="00FC19B4">
        <w:rPr>
          <w:rFonts w:cs="Arial"/>
          <w:sz w:val="20"/>
        </w:rPr>
        <w:t> </w:t>
      </w:r>
      <w:r w:rsidRPr="00B572F9">
        <w:rPr>
          <w:rFonts w:cs="Arial"/>
          <w:sz w:val="20"/>
        </w:rPr>
        <w:t>Rozporządzeniem Prezesa Rady Ministrów z dnia 18 stycznia 2011 r. w sprawie instrukcji kancelaryjnej, jednolitych rzeczowych wykazów akt oraz instrukcji w sprawie organizacji i zakresu działania archiwów zakładowych.</w:t>
      </w:r>
    </w:p>
    <w:p w14:paraId="766A85B0"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szybką rejestrację przesyłek od jednego nadawcy, pozwalając tworzyć kolejne dokumenty na podstawie wcześniej zarejestrowanego. Przy wykorzystaniu tego mechanizmu system uzupełnia metadane pobierając je z wcześniej zarejestrowanej przesyłki.</w:t>
      </w:r>
    </w:p>
    <w:p w14:paraId="6F979D6E"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tworzenie zbiorów dokumentów podręcznych dla każdego użytkownika oddzielnie. Dokumenty podręczne powinny być umieszczane w strukturze katalogowej budowanej przez użytkownika i pamiętanej przez system. Dokumenty podręczne powinny zapewniać szybki dostęp do dokumentów i przesyłek bez konieczności przeglądania rejestrów w których przesyłki/dokumenty się znajdują.</w:t>
      </w:r>
    </w:p>
    <w:p w14:paraId="267F85C4"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na definiowanie i korzystanie z grup w momencie dekretacji. Dekretacja na zdefiniowaną grupę powoduje przekazanie pisma do wiadomości do wszystkich komórek/stanowisk znajdujących się w zdefiniowanej grupie do dekretacji.</w:t>
      </w:r>
    </w:p>
    <w:p w14:paraId="053B6CF9"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określenie czy zdefiniowana grupa do dekretacji jest grupą publiczną (dostępną dla każdego użytkownika) czy prywatną (dostępną tylko dla użytkownika, który ją stworzył).</w:t>
      </w:r>
    </w:p>
    <w:p w14:paraId="53D04BD8"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wielopoziomową dekretację w zależności od nadanych uprawnień.</w:t>
      </w:r>
    </w:p>
    <w:p w14:paraId="78FA90EE" w14:textId="77777777" w:rsidR="00B572F9" w:rsidRPr="00B572F9" w:rsidRDefault="00B572F9" w:rsidP="00076B2C">
      <w:pPr>
        <w:numPr>
          <w:ilvl w:val="0"/>
          <w:numId w:val="57"/>
        </w:numPr>
        <w:spacing w:line="276" w:lineRule="auto"/>
        <w:rPr>
          <w:rFonts w:cs="Arial"/>
          <w:sz w:val="20"/>
        </w:rPr>
      </w:pPr>
      <w:r w:rsidRPr="00B572F9">
        <w:rPr>
          <w:rFonts w:cs="Arial"/>
          <w:sz w:val="20"/>
        </w:rPr>
        <w:t>Podczas dekretacji powinno być możliwe przekazywanie pisma dowolnej liczbie pracowników i/lub komórek organizacyjnych zgodnie ze strukturą organizacyjną.</w:t>
      </w:r>
    </w:p>
    <w:p w14:paraId="3F96F724"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kierowanie przesyłek do osoby z wykorzystaniem kryterium najmniejszego obciążenia stanowiska (najmniejsza liczba procedowanych przez niego w danym momencie spraw).</w:t>
      </w:r>
    </w:p>
    <w:p w14:paraId="1D940383" w14:textId="60521415" w:rsidR="00B572F9" w:rsidRPr="00B572F9" w:rsidRDefault="00B572F9" w:rsidP="00076B2C">
      <w:pPr>
        <w:numPr>
          <w:ilvl w:val="0"/>
          <w:numId w:val="57"/>
        </w:numPr>
        <w:spacing w:line="276" w:lineRule="auto"/>
        <w:rPr>
          <w:rFonts w:cs="Arial"/>
          <w:sz w:val="20"/>
        </w:rPr>
      </w:pPr>
      <w:r w:rsidRPr="00B572F9">
        <w:rPr>
          <w:rFonts w:cs="Arial"/>
          <w:sz w:val="20"/>
        </w:rPr>
        <w:t>System powinien umożliwiać masową dekretację, tj. dekretację co najmniej dwóch pism jednocześnie z</w:t>
      </w:r>
      <w:r w:rsidR="00FC19B4">
        <w:rPr>
          <w:rFonts w:cs="Arial"/>
          <w:sz w:val="20"/>
        </w:rPr>
        <w:t> </w:t>
      </w:r>
      <w:r w:rsidRPr="00B572F9">
        <w:rPr>
          <w:rFonts w:cs="Arial"/>
          <w:sz w:val="20"/>
        </w:rPr>
        <w:t>zaznaczeniem komórki/stanowiska wiodącej/wiodącego i do wiadomości.</w:t>
      </w:r>
    </w:p>
    <w:p w14:paraId="52576D7D"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dekretację i przesyłanie przesyłki jednocześnie do wielu komórek organizacyjnych wykorzystując do tego celu słowniki: struktury organizacyjnej, użytkowników oraz stanowisk.</w:t>
      </w:r>
    </w:p>
    <w:p w14:paraId="7F103763"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uprawnionym użytkownikom wykonywanie dekretacji. W szczególności proces dekretacji umożliwia dekretującemu wskazanie:</w:t>
      </w:r>
    </w:p>
    <w:p w14:paraId="2C29CF25" w14:textId="77777777" w:rsidR="00B572F9" w:rsidRPr="00B572F9" w:rsidRDefault="00B572F9" w:rsidP="00076B2C">
      <w:pPr>
        <w:numPr>
          <w:ilvl w:val="1"/>
          <w:numId w:val="60"/>
        </w:numPr>
        <w:spacing w:line="276" w:lineRule="auto"/>
        <w:ind w:left="639" w:hanging="279"/>
        <w:rPr>
          <w:rFonts w:cs="Arial"/>
          <w:sz w:val="20"/>
        </w:rPr>
      </w:pPr>
      <w:r w:rsidRPr="00B572F9">
        <w:rPr>
          <w:rFonts w:cs="Arial"/>
          <w:sz w:val="20"/>
        </w:rPr>
        <w:t>stanowiska lub komórki organizacyjnej wyznaczonej do załatwienia sprawy,</w:t>
      </w:r>
    </w:p>
    <w:p w14:paraId="5AFC93C9" w14:textId="77777777" w:rsidR="00B572F9" w:rsidRPr="00B572F9" w:rsidRDefault="00B572F9" w:rsidP="00076B2C">
      <w:pPr>
        <w:numPr>
          <w:ilvl w:val="1"/>
          <w:numId w:val="60"/>
        </w:numPr>
        <w:spacing w:line="276" w:lineRule="auto"/>
        <w:ind w:left="639" w:hanging="279"/>
        <w:rPr>
          <w:rFonts w:cs="Arial"/>
          <w:sz w:val="20"/>
        </w:rPr>
      </w:pPr>
      <w:r w:rsidRPr="00B572F9">
        <w:rPr>
          <w:rFonts w:cs="Arial"/>
          <w:sz w:val="20"/>
        </w:rPr>
        <w:t>terminu załatwienia sprawy i/lub pisma,</w:t>
      </w:r>
    </w:p>
    <w:p w14:paraId="26BE5B97" w14:textId="77777777" w:rsidR="00B572F9" w:rsidRPr="00B572F9" w:rsidRDefault="00B572F9" w:rsidP="00076B2C">
      <w:pPr>
        <w:numPr>
          <w:ilvl w:val="1"/>
          <w:numId w:val="60"/>
        </w:numPr>
        <w:spacing w:line="276" w:lineRule="auto"/>
        <w:ind w:left="639" w:hanging="279"/>
        <w:rPr>
          <w:rFonts w:cs="Arial"/>
          <w:sz w:val="20"/>
        </w:rPr>
      </w:pPr>
      <w:r w:rsidRPr="00B572F9">
        <w:rPr>
          <w:rFonts w:cs="Arial"/>
          <w:sz w:val="20"/>
        </w:rPr>
        <w:t>sposobu załatwienia sprawy i/lub pisma, oraz opatrzenie dekretacji odpowiednim podpisem elektronicznymi.</w:t>
      </w:r>
    </w:p>
    <w:p w14:paraId="6FCC73F6" w14:textId="77777777" w:rsidR="00B572F9" w:rsidRPr="00B572F9" w:rsidRDefault="00B572F9" w:rsidP="00076B2C">
      <w:pPr>
        <w:spacing w:line="276" w:lineRule="auto"/>
        <w:ind w:left="360"/>
        <w:rPr>
          <w:rFonts w:cs="Arial"/>
          <w:sz w:val="20"/>
        </w:rPr>
      </w:pPr>
      <w:r w:rsidRPr="00B572F9">
        <w:rPr>
          <w:rFonts w:cs="Arial"/>
          <w:sz w:val="20"/>
        </w:rPr>
        <w:t xml:space="preserve">Każde polecenie dekretacyjne powinno być dołączone do przesyłki tworząc historię poleceń dekretacyjnych. </w:t>
      </w:r>
    </w:p>
    <w:p w14:paraId="1189A8D8"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wielokrotną dekretację wykonywaną przez uprawnionych użytkowników, z tym zastrzeżeniem, że nie może ona powodować utraty treści poprzednich dekretacji oraz musi umożliwiać zmianę terminu załatwienia sprawy wskazanego w pierwotnej dekretacji.</w:t>
      </w:r>
    </w:p>
    <w:p w14:paraId="691F1F56"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użytkownikom zwrócenie zadekretowanej przesyłki do użytkownika będącego autorem dekretacji, także w przypadku dekretacji wielostopniowych.</w:t>
      </w:r>
    </w:p>
    <w:p w14:paraId="6A022146"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posiadać podgląd pisma przewodniego lub załączników co najmniej będącego w formacie PDF, DOC, TXT, TIFF.</w:t>
      </w:r>
    </w:p>
    <w:p w14:paraId="6EC35E02"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dołączanie przesyłek do teczek dokumentów nietworzących akta sprawy. Numeracja teczki dokumentów nietworzących akta sprawy powinna zawierać: symbol komórki organizacyjnej w której powstała, symbol teczki JRWA oraz rok (czterocyfrowy).</w:t>
      </w:r>
    </w:p>
    <w:p w14:paraId="57FA5BED"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oznaczenie pisma wpływającego jako "prywatne". Tak oznaczone pismo powinno być widoczne tylko dla użytkownika, który w taki sposób oznaczył przesyłkę.</w:t>
      </w:r>
    </w:p>
    <w:p w14:paraId="3AA56DD6" w14:textId="77777777" w:rsidR="00B572F9" w:rsidRPr="00B572F9" w:rsidRDefault="00B572F9" w:rsidP="00076B2C">
      <w:pPr>
        <w:spacing w:line="276" w:lineRule="auto"/>
        <w:rPr>
          <w:rFonts w:cs="Arial"/>
          <w:sz w:val="20"/>
        </w:rPr>
      </w:pPr>
    </w:p>
    <w:p w14:paraId="7773834E" w14:textId="77777777" w:rsidR="00B572F9" w:rsidRPr="00FC19B4" w:rsidRDefault="00B572F9" w:rsidP="00076B2C">
      <w:pPr>
        <w:spacing w:line="276" w:lineRule="auto"/>
        <w:rPr>
          <w:b/>
          <w:sz w:val="20"/>
        </w:rPr>
      </w:pPr>
      <w:r w:rsidRPr="00FC19B4">
        <w:rPr>
          <w:b/>
          <w:sz w:val="20"/>
        </w:rPr>
        <w:t>Przesyłki wychodzące.</w:t>
      </w:r>
    </w:p>
    <w:p w14:paraId="25813C00" w14:textId="77777777" w:rsidR="00B572F9" w:rsidRPr="00B572F9" w:rsidRDefault="00B572F9" w:rsidP="00076B2C">
      <w:pPr>
        <w:numPr>
          <w:ilvl w:val="0"/>
          <w:numId w:val="61"/>
        </w:numPr>
        <w:spacing w:line="276" w:lineRule="auto"/>
        <w:rPr>
          <w:rFonts w:cs="Arial"/>
          <w:sz w:val="20"/>
        </w:rPr>
      </w:pPr>
      <w:r w:rsidRPr="00B572F9">
        <w:rPr>
          <w:rFonts w:cs="Arial"/>
          <w:sz w:val="20"/>
        </w:rPr>
        <w:t>System powinien wspomagać obsługę przesyłek wychodzących poprzez automatyczne prowadzenie rejestru pism wychodzących.</w:t>
      </w:r>
    </w:p>
    <w:p w14:paraId="69E79ECB" w14:textId="77777777" w:rsidR="00B572F9" w:rsidRPr="00B572F9" w:rsidRDefault="00B572F9" w:rsidP="00076B2C">
      <w:pPr>
        <w:numPr>
          <w:ilvl w:val="0"/>
          <w:numId w:val="61"/>
        </w:numPr>
        <w:spacing w:line="276" w:lineRule="auto"/>
        <w:rPr>
          <w:rFonts w:cs="Arial"/>
          <w:sz w:val="20"/>
        </w:rPr>
      </w:pPr>
      <w:r w:rsidRPr="00B572F9">
        <w:rPr>
          <w:rFonts w:cs="Arial"/>
          <w:sz w:val="20"/>
        </w:rPr>
        <w:t>Na rejestr przesyłek wychodzących powinny składać się przesyłki wysyłane przez referentów z poziomu spraw jak i te wysyłanie z pominięciem rejestrowania ich w aktach sprawy (np. zaproszenia).</w:t>
      </w:r>
    </w:p>
    <w:p w14:paraId="75C3C6EE" w14:textId="77777777" w:rsidR="00B572F9" w:rsidRPr="00B572F9" w:rsidRDefault="00B572F9" w:rsidP="00076B2C">
      <w:pPr>
        <w:numPr>
          <w:ilvl w:val="0"/>
          <w:numId w:val="61"/>
        </w:numPr>
        <w:spacing w:line="276" w:lineRule="auto"/>
        <w:rPr>
          <w:rFonts w:cs="Arial"/>
          <w:sz w:val="20"/>
        </w:rPr>
      </w:pPr>
      <w:r w:rsidRPr="00B572F9">
        <w:rPr>
          <w:rFonts w:cs="Arial"/>
          <w:sz w:val="20"/>
        </w:rPr>
        <w:t>Rejestr przesyłek wychodzących umożliwia wygenerowania pocztowej książki nadawczej dla określonych dat, typów przesyłek (zgodnie z wybranymi przez użytkownika kryteriami), a także drukowanie kopert, pocztowych potwierdzeń odbioru (tzw. zwrotek) oraz naklejek adresowych.</w:t>
      </w:r>
    </w:p>
    <w:p w14:paraId="72B39BF5" w14:textId="77777777" w:rsidR="00B572F9" w:rsidRPr="00B572F9" w:rsidRDefault="00B572F9" w:rsidP="00076B2C">
      <w:pPr>
        <w:numPr>
          <w:ilvl w:val="0"/>
          <w:numId w:val="61"/>
        </w:numPr>
        <w:spacing w:line="276" w:lineRule="auto"/>
        <w:rPr>
          <w:rFonts w:cs="Arial"/>
          <w:sz w:val="20"/>
        </w:rPr>
      </w:pPr>
      <w:r w:rsidRPr="00B572F9">
        <w:rPr>
          <w:rFonts w:cs="Arial"/>
          <w:sz w:val="20"/>
        </w:rPr>
        <w:t>System powinien umożliwiać łączenie wielu pism do jednej koperty, co skutkuje jednym wpisem do pocztowej książki nadawczej dla tych kilku pism.</w:t>
      </w:r>
    </w:p>
    <w:p w14:paraId="6F72FDD0" w14:textId="77777777" w:rsidR="00B572F9" w:rsidRPr="00B572F9" w:rsidRDefault="00B572F9" w:rsidP="00076B2C">
      <w:pPr>
        <w:numPr>
          <w:ilvl w:val="0"/>
          <w:numId w:val="61"/>
        </w:numPr>
        <w:spacing w:line="276" w:lineRule="auto"/>
        <w:rPr>
          <w:rFonts w:cs="Arial"/>
          <w:sz w:val="20"/>
        </w:rPr>
      </w:pPr>
      <w:r w:rsidRPr="00B572F9">
        <w:rPr>
          <w:rFonts w:cs="Arial"/>
          <w:sz w:val="20"/>
        </w:rPr>
        <w:t>Wzór pocztowej książki nadawczej powinien być zgodny z regulacjami Poczty Polskiej.</w:t>
      </w:r>
    </w:p>
    <w:p w14:paraId="297FFF7D" w14:textId="77777777" w:rsidR="00B572F9" w:rsidRPr="00B572F9" w:rsidRDefault="00B572F9" w:rsidP="00076B2C">
      <w:pPr>
        <w:numPr>
          <w:ilvl w:val="0"/>
          <w:numId w:val="61"/>
        </w:numPr>
        <w:spacing w:line="276" w:lineRule="auto"/>
        <w:rPr>
          <w:rFonts w:cs="Arial"/>
          <w:sz w:val="20"/>
        </w:rPr>
      </w:pPr>
      <w:r w:rsidRPr="00B572F9">
        <w:rPr>
          <w:rFonts w:cs="Arial"/>
          <w:sz w:val="20"/>
        </w:rPr>
        <w:t>System powinien umożliwiać obsługę przesyłek wychodzących obsługiwanych przez gońców poprzez:</w:t>
      </w:r>
    </w:p>
    <w:p w14:paraId="2E7919AE" w14:textId="4584B678" w:rsidR="00B572F9" w:rsidRPr="00B572F9" w:rsidRDefault="00B572F9" w:rsidP="00076B2C">
      <w:pPr>
        <w:numPr>
          <w:ilvl w:val="1"/>
          <w:numId w:val="62"/>
        </w:numPr>
        <w:spacing w:line="276" w:lineRule="auto"/>
        <w:ind w:left="639" w:hanging="279"/>
        <w:rPr>
          <w:rFonts w:cs="Arial"/>
          <w:sz w:val="20"/>
        </w:rPr>
      </w:pPr>
      <w:r w:rsidRPr="00B572F9">
        <w:rPr>
          <w:rFonts w:cs="Arial"/>
          <w:sz w:val="20"/>
        </w:rPr>
        <w:t>przydzielanie przesyłek gońcom z uwzględnieniem rejonizacji przesyłek przeznaczonych do doręczenia w</w:t>
      </w:r>
      <w:r w:rsidR="00FC19B4">
        <w:rPr>
          <w:rFonts w:cs="Arial"/>
          <w:sz w:val="20"/>
        </w:rPr>
        <w:t> </w:t>
      </w:r>
      <w:r w:rsidRPr="00B572F9">
        <w:rPr>
          <w:rFonts w:cs="Arial"/>
          <w:sz w:val="20"/>
        </w:rPr>
        <w:t>danym dniu,</w:t>
      </w:r>
    </w:p>
    <w:p w14:paraId="76DAF5AF" w14:textId="77777777" w:rsidR="00B572F9" w:rsidRPr="00B572F9" w:rsidRDefault="00B572F9" w:rsidP="00076B2C">
      <w:pPr>
        <w:numPr>
          <w:ilvl w:val="1"/>
          <w:numId w:val="62"/>
        </w:numPr>
        <w:spacing w:line="276" w:lineRule="auto"/>
        <w:ind w:left="639" w:hanging="279"/>
        <w:rPr>
          <w:rFonts w:cs="Arial"/>
          <w:sz w:val="20"/>
        </w:rPr>
      </w:pPr>
      <w:r w:rsidRPr="00B572F9">
        <w:rPr>
          <w:rFonts w:cs="Arial"/>
          <w:sz w:val="20"/>
        </w:rPr>
        <w:t>umożliwiać generowania wydruków książki doręczeń,</w:t>
      </w:r>
    </w:p>
    <w:p w14:paraId="491033BC" w14:textId="77777777" w:rsidR="00B572F9" w:rsidRPr="00B572F9" w:rsidRDefault="00B572F9" w:rsidP="00076B2C">
      <w:pPr>
        <w:numPr>
          <w:ilvl w:val="1"/>
          <w:numId w:val="62"/>
        </w:numPr>
        <w:spacing w:line="276" w:lineRule="auto"/>
        <w:ind w:left="639" w:hanging="279"/>
        <w:rPr>
          <w:rFonts w:cs="Arial"/>
          <w:sz w:val="20"/>
        </w:rPr>
      </w:pPr>
      <w:r w:rsidRPr="00B572F9">
        <w:rPr>
          <w:rFonts w:cs="Arial"/>
          <w:sz w:val="20"/>
        </w:rPr>
        <w:t>wprowadzenie informacji o doręczeniu przesyłek dostarczonych przez gońców w dniu następnym,</w:t>
      </w:r>
    </w:p>
    <w:p w14:paraId="0D9D8233" w14:textId="77777777" w:rsidR="00B572F9" w:rsidRPr="00B572F9" w:rsidRDefault="00B572F9" w:rsidP="00076B2C">
      <w:pPr>
        <w:numPr>
          <w:ilvl w:val="1"/>
          <w:numId w:val="62"/>
        </w:numPr>
        <w:spacing w:line="276" w:lineRule="auto"/>
        <w:ind w:left="639" w:hanging="279"/>
        <w:rPr>
          <w:rFonts w:cs="Arial"/>
          <w:sz w:val="20"/>
        </w:rPr>
      </w:pPr>
      <w:r w:rsidRPr="00B572F9">
        <w:rPr>
          <w:rFonts w:cs="Arial"/>
          <w:sz w:val="20"/>
        </w:rPr>
        <w:t>jednoczesną obsługę wielu gońców.</w:t>
      </w:r>
    </w:p>
    <w:p w14:paraId="6E989C44" w14:textId="5AE13BD4" w:rsidR="00B572F9" w:rsidRPr="00B572F9" w:rsidRDefault="00B572F9" w:rsidP="00076B2C">
      <w:pPr>
        <w:numPr>
          <w:ilvl w:val="0"/>
          <w:numId w:val="61"/>
        </w:numPr>
        <w:spacing w:line="276" w:lineRule="auto"/>
        <w:rPr>
          <w:rFonts w:cs="Arial"/>
          <w:sz w:val="20"/>
        </w:rPr>
      </w:pPr>
      <w:r w:rsidRPr="00B572F9">
        <w:rPr>
          <w:rFonts w:cs="Arial"/>
          <w:sz w:val="20"/>
        </w:rPr>
        <w:t>System powinien umożliwiać szybkie wyszukanie przesyłek wychodzących przeznaczonych do wysyłki i</w:t>
      </w:r>
      <w:r w:rsidR="00FC19B4">
        <w:rPr>
          <w:rFonts w:cs="Arial"/>
          <w:sz w:val="20"/>
        </w:rPr>
        <w:t> </w:t>
      </w:r>
      <w:r w:rsidRPr="00B572F9">
        <w:rPr>
          <w:rFonts w:cs="Arial"/>
          <w:sz w:val="20"/>
        </w:rPr>
        <w:t>oznaczenie ich jako „wychodzące” w danym dniu.</w:t>
      </w:r>
    </w:p>
    <w:p w14:paraId="6FAFD051" w14:textId="77777777" w:rsidR="00B572F9" w:rsidRPr="00B572F9" w:rsidRDefault="00B572F9" w:rsidP="00076B2C">
      <w:pPr>
        <w:numPr>
          <w:ilvl w:val="0"/>
          <w:numId w:val="61"/>
        </w:numPr>
        <w:spacing w:line="276" w:lineRule="auto"/>
        <w:rPr>
          <w:rFonts w:cs="Arial"/>
          <w:sz w:val="20"/>
        </w:rPr>
      </w:pPr>
      <w:r w:rsidRPr="00B572F9">
        <w:rPr>
          <w:rFonts w:cs="Arial"/>
          <w:sz w:val="20"/>
        </w:rPr>
        <w:t>Rejestracja przesyłek wychodzących powinna uwzględniać opcjonalne określania kosztów wysyłki poprzez wykorzystanie słownika kosztów przesyłek.</w:t>
      </w:r>
    </w:p>
    <w:p w14:paraId="46D797C1" w14:textId="77777777" w:rsidR="00B572F9" w:rsidRPr="00B572F9" w:rsidRDefault="00B572F9" w:rsidP="00076B2C">
      <w:pPr>
        <w:numPr>
          <w:ilvl w:val="0"/>
          <w:numId w:val="61"/>
        </w:numPr>
        <w:spacing w:line="276" w:lineRule="auto"/>
        <w:rPr>
          <w:rFonts w:cs="Arial"/>
          <w:sz w:val="20"/>
        </w:rPr>
      </w:pPr>
      <w:r w:rsidRPr="00B572F9">
        <w:rPr>
          <w:rFonts w:cs="Arial"/>
          <w:sz w:val="20"/>
        </w:rPr>
        <w:t>System powinien umożliwiać rejestrację zwrotów przesyłek oraz pocztowych potwierdzeń odbioru (tzw. zwrotek) z poziomu rejestru przesyłek wychodzących (bezpośrednio przy przesyłce wychodzącej). Rejestracja zwrotu lub zwrotki ma skutkować zmianą statusu przesyłki wychodzącej oraz automatycznym pojawieniem się zarejestrowanego zwrotu/zwrotki w teczce sprawy przy właściwym dokumencie.</w:t>
      </w:r>
    </w:p>
    <w:p w14:paraId="57E5A958" w14:textId="77777777" w:rsidR="00B572F9" w:rsidRPr="00B572F9" w:rsidRDefault="00B572F9" w:rsidP="00076B2C">
      <w:pPr>
        <w:numPr>
          <w:ilvl w:val="0"/>
          <w:numId w:val="61"/>
        </w:numPr>
        <w:spacing w:line="276" w:lineRule="auto"/>
        <w:rPr>
          <w:rFonts w:cs="Arial"/>
          <w:sz w:val="20"/>
        </w:rPr>
      </w:pPr>
      <w:r w:rsidRPr="00B572F9">
        <w:rPr>
          <w:rFonts w:cs="Arial"/>
          <w:sz w:val="20"/>
        </w:rPr>
        <w:t>System powinien umożliwiać:</w:t>
      </w:r>
    </w:p>
    <w:p w14:paraId="209E73D5" w14:textId="77777777" w:rsidR="00B572F9" w:rsidRPr="00B572F9" w:rsidRDefault="00B572F9" w:rsidP="00076B2C">
      <w:pPr>
        <w:numPr>
          <w:ilvl w:val="1"/>
          <w:numId w:val="63"/>
        </w:numPr>
        <w:spacing w:line="276" w:lineRule="auto"/>
        <w:ind w:left="639" w:hanging="279"/>
        <w:rPr>
          <w:rFonts w:cs="Arial"/>
          <w:sz w:val="20"/>
        </w:rPr>
      </w:pPr>
      <w:r w:rsidRPr="00B572F9">
        <w:rPr>
          <w:rFonts w:cs="Arial"/>
          <w:sz w:val="20"/>
        </w:rPr>
        <w:t xml:space="preserve">doręczanie przesyłek wychodzących na adres elektroniczny klienta (na platformie </w:t>
      </w:r>
      <w:proofErr w:type="spellStart"/>
      <w:r w:rsidRPr="00B572F9">
        <w:rPr>
          <w:rFonts w:cs="Arial"/>
          <w:sz w:val="20"/>
        </w:rPr>
        <w:t>ePUAP</w:t>
      </w:r>
      <w:proofErr w:type="spellEnd"/>
      <w:r w:rsidRPr="00B572F9">
        <w:rPr>
          <w:rFonts w:cs="Arial"/>
          <w:sz w:val="20"/>
        </w:rPr>
        <w:t>),</w:t>
      </w:r>
    </w:p>
    <w:p w14:paraId="79CE6434" w14:textId="1AE3A2C8" w:rsidR="00B572F9" w:rsidRPr="00B572F9" w:rsidRDefault="00B572F9" w:rsidP="00076B2C">
      <w:pPr>
        <w:numPr>
          <w:ilvl w:val="1"/>
          <w:numId w:val="63"/>
        </w:numPr>
        <w:spacing w:line="276" w:lineRule="auto"/>
        <w:ind w:left="639" w:hanging="279"/>
        <w:rPr>
          <w:rFonts w:cs="Arial"/>
          <w:sz w:val="20"/>
        </w:rPr>
      </w:pPr>
      <w:r w:rsidRPr="00B572F9">
        <w:rPr>
          <w:rFonts w:cs="Arial"/>
          <w:sz w:val="20"/>
        </w:rPr>
        <w:t>obsługę i przechowanie w EZD poświadczenia doręczenia oraz poświadczenia przedłożenia, zgodnie z</w:t>
      </w:r>
      <w:r w:rsidR="00FC19B4">
        <w:rPr>
          <w:rFonts w:cs="Arial"/>
          <w:sz w:val="20"/>
        </w:rPr>
        <w:t> </w:t>
      </w:r>
      <w:r w:rsidRPr="00B572F9">
        <w:rPr>
          <w:rFonts w:cs="Arial"/>
          <w:sz w:val="20"/>
        </w:rPr>
        <w:t>przepisami prawa tj., rozporządzenia Prezesa Rady Ministrów z dnia 14 września 2011r. w sprawie sporządzania pism w postaci dokumentów elektronicznych, doręczania dokumentów elektronicznych oraz udostępniania formularzy, wzorów i kopii dokumentów elektronicznych. (Dz.U. z 2011, Nr206, poz.1216).</w:t>
      </w:r>
    </w:p>
    <w:p w14:paraId="7DE71712" w14:textId="77777777" w:rsidR="00B572F9" w:rsidRPr="00B572F9" w:rsidRDefault="00B572F9" w:rsidP="00076B2C">
      <w:pPr>
        <w:numPr>
          <w:ilvl w:val="0"/>
          <w:numId w:val="61"/>
        </w:numPr>
        <w:spacing w:line="276" w:lineRule="auto"/>
        <w:rPr>
          <w:rFonts w:cs="Arial"/>
          <w:sz w:val="20"/>
        </w:rPr>
      </w:pPr>
      <w:r w:rsidRPr="00B572F9">
        <w:rPr>
          <w:rFonts w:cs="Arial"/>
          <w:sz w:val="20"/>
        </w:rPr>
        <w:t>System powinien umożliwiać przyporządkowywanie przesyłkom wychodzącym pełnego zakresu metadanych zgodnie z Instrukcją Kancelaryjną. System powinien umożliwiać przyporządkowanie dodatkowych metadanych nie ujętych w Instrukcji Kancelaryjnej.</w:t>
      </w:r>
    </w:p>
    <w:p w14:paraId="256D1B3B" w14:textId="77777777" w:rsidR="00B572F9" w:rsidRPr="00B572F9" w:rsidRDefault="00B572F9" w:rsidP="00076B2C">
      <w:pPr>
        <w:numPr>
          <w:ilvl w:val="0"/>
          <w:numId w:val="61"/>
        </w:numPr>
        <w:spacing w:line="276" w:lineRule="auto"/>
        <w:rPr>
          <w:rFonts w:cs="Arial"/>
          <w:sz w:val="20"/>
        </w:rPr>
      </w:pPr>
      <w:r w:rsidRPr="00B572F9">
        <w:rPr>
          <w:rFonts w:cs="Arial"/>
          <w:sz w:val="20"/>
        </w:rPr>
        <w:t>System powinien umożliwiać użytkownikom w kancelarii potwierdzenie wysyłki przesyłek, wskazanie daty wysyłania, sposobu wysłania oraz uzupełnienie metadanych opisujących przesyłkę.</w:t>
      </w:r>
    </w:p>
    <w:p w14:paraId="65BA6C7D" w14:textId="77777777" w:rsidR="00B572F9" w:rsidRPr="00B572F9" w:rsidRDefault="00B572F9" w:rsidP="00076B2C">
      <w:pPr>
        <w:numPr>
          <w:ilvl w:val="0"/>
          <w:numId w:val="61"/>
        </w:numPr>
        <w:spacing w:line="276" w:lineRule="auto"/>
        <w:rPr>
          <w:rFonts w:cs="Arial"/>
          <w:sz w:val="20"/>
        </w:rPr>
      </w:pPr>
      <w:r w:rsidRPr="00B572F9">
        <w:rPr>
          <w:rFonts w:cs="Arial"/>
          <w:sz w:val="20"/>
        </w:rPr>
        <w:t>System powinien umożliwiać:</w:t>
      </w:r>
    </w:p>
    <w:p w14:paraId="3BE0F13E" w14:textId="77777777" w:rsidR="00B572F9" w:rsidRPr="00B572F9" w:rsidRDefault="00B572F9" w:rsidP="00076B2C">
      <w:pPr>
        <w:numPr>
          <w:ilvl w:val="1"/>
          <w:numId w:val="64"/>
        </w:numPr>
        <w:spacing w:line="276" w:lineRule="auto"/>
        <w:ind w:left="639" w:hanging="279"/>
        <w:rPr>
          <w:rFonts w:cs="Arial"/>
          <w:sz w:val="20"/>
        </w:rPr>
      </w:pPr>
      <w:r w:rsidRPr="00B572F9">
        <w:rPr>
          <w:rFonts w:cs="Arial"/>
          <w:sz w:val="20"/>
        </w:rPr>
        <w:t xml:space="preserve">Zapisanie w rejestrze Klientów informacji o adresie poczty elektronicznej i/lub adresie skrytki Klienta na </w:t>
      </w:r>
      <w:proofErr w:type="spellStart"/>
      <w:r w:rsidRPr="00B572F9">
        <w:rPr>
          <w:rFonts w:cs="Arial"/>
          <w:sz w:val="20"/>
        </w:rPr>
        <w:t>ePUAP</w:t>
      </w:r>
      <w:proofErr w:type="spellEnd"/>
      <w:r w:rsidRPr="00B572F9">
        <w:rPr>
          <w:rFonts w:cs="Arial"/>
          <w:sz w:val="20"/>
        </w:rPr>
        <w:t>,</w:t>
      </w:r>
    </w:p>
    <w:p w14:paraId="3F93BEB3" w14:textId="77777777" w:rsidR="00B572F9" w:rsidRPr="00B572F9" w:rsidRDefault="00B572F9" w:rsidP="00076B2C">
      <w:pPr>
        <w:numPr>
          <w:ilvl w:val="1"/>
          <w:numId w:val="64"/>
        </w:numPr>
        <w:spacing w:line="276" w:lineRule="auto"/>
        <w:ind w:left="639" w:hanging="279"/>
        <w:rPr>
          <w:rFonts w:cs="Arial"/>
          <w:sz w:val="20"/>
        </w:rPr>
      </w:pPr>
      <w:r w:rsidRPr="00B572F9">
        <w:rPr>
          <w:rFonts w:cs="Arial"/>
          <w:sz w:val="20"/>
        </w:rPr>
        <w:t>w konfiguracji danych o Kliencie musi istnieć możliwość powiązania odpowiednich informacji przechowywanych w rejestrze oświadczeń o: wyrażeniu, cofnięciu, zmianie zgody/żądania na obsługę przesyłek/pism drogą elektroniczną,</w:t>
      </w:r>
    </w:p>
    <w:p w14:paraId="2207B770" w14:textId="77777777" w:rsidR="00B572F9" w:rsidRPr="00B572F9" w:rsidRDefault="00B572F9" w:rsidP="00076B2C">
      <w:pPr>
        <w:numPr>
          <w:ilvl w:val="1"/>
          <w:numId w:val="64"/>
        </w:numPr>
        <w:spacing w:line="276" w:lineRule="auto"/>
        <w:ind w:left="639" w:hanging="279"/>
        <w:rPr>
          <w:rFonts w:cs="Arial"/>
          <w:sz w:val="20"/>
        </w:rPr>
      </w:pPr>
      <w:r w:rsidRPr="00B572F9">
        <w:rPr>
          <w:rFonts w:cs="Arial"/>
          <w:sz w:val="20"/>
        </w:rPr>
        <w:t>Wybór adresu Klienta, który wyraził zgodę/żądanie na obsługę przesyłek/pism drogą elektroniczną, oznacza, że automatycznie zostanie określony sposób wysyłki przesyłki wskazany przez Klienta.</w:t>
      </w:r>
    </w:p>
    <w:p w14:paraId="1D15186F" w14:textId="77777777" w:rsidR="00B572F9" w:rsidRPr="00B572F9" w:rsidRDefault="00B572F9" w:rsidP="00076B2C">
      <w:pPr>
        <w:numPr>
          <w:ilvl w:val="1"/>
          <w:numId w:val="64"/>
        </w:numPr>
        <w:spacing w:line="276" w:lineRule="auto"/>
        <w:ind w:left="639" w:hanging="279"/>
        <w:rPr>
          <w:rFonts w:cs="Arial"/>
          <w:sz w:val="20"/>
        </w:rPr>
      </w:pPr>
      <w:r w:rsidRPr="00B572F9">
        <w:rPr>
          <w:rFonts w:cs="Arial"/>
          <w:sz w:val="20"/>
        </w:rPr>
        <w:t>W przypadku, gdy nie ma możliwości wysyłki przesyłki/pisma drogą elektroniczną, przesyłka/pismo zostaje wysyłane w formie tradycyjnej (papierowej).</w:t>
      </w:r>
    </w:p>
    <w:p w14:paraId="4D571E82" w14:textId="77777777" w:rsidR="00B572F9" w:rsidRPr="00B572F9" w:rsidRDefault="00B572F9" w:rsidP="00076B2C">
      <w:pPr>
        <w:numPr>
          <w:ilvl w:val="0"/>
          <w:numId w:val="61"/>
        </w:numPr>
        <w:spacing w:line="276" w:lineRule="auto"/>
        <w:rPr>
          <w:rFonts w:cs="Arial"/>
          <w:sz w:val="20"/>
        </w:rPr>
      </w:pPr>
      <w:r w:rsidRPr="00B572F9">
        <w:rPr>
          <w:rFonts w:cs="Arial"/>
          <w:sz w:val="20"/>
        </w:rPr>
        <w:t xml:space="preserve">System do tworzenia pism wychodzących powinien wykorzystywać Wzory Dokumentów Elektronicznych gromadzone w Centralnym Repozytorium Wzorów Dokumentów Elektronicznych na </w:t>
      </w:r>
      <w:proofErr w:type="spellStart"/>
      <w:r w:rsidRPr="00B572F9">
        <w:rPr>
          <w:rFonts w:cs="Arial"/>
          <w:sz w:val="20"/>
        </w:rPr>
        <w:t>ePUAP</w:t>
      </w:r>
      <w:proofErr w:type="spellEnd"/>
      <w:r w:rsidRPr="00B572F9">
        <w:rPr>
          <w:rFonts w:cs="Arial"/>
          <w:sz w:val="20"/>
        </w:rPr>
        <w:t>.</w:t>
      </w:r>
    </w:p>
    <w:p w14:paraId="223A464F" w14:textId="77777777" w:rsidR="00B572F9" w:rsidRPr="00B572F9" w:rsidRDefault="00B572F9" w:rsidP="00076B2C">
      <w:pPr>
        <w:numPr>
          <w:ilvl w:val="0"/>
          <w:numId w:val="61"/>
        </w:numPr>
        <w:spacing w:line="276" w:lineRule="auto"/>
        <w:rPr>
          <w:rFonts w:cs="Arial"/>
          <w:sz w:val="20"/>
        </w:rPr>
      </w:pPr>
      <w:r w:rsidRPr="00B572F9">
        <w:rPr>
          <w:rFonts w:cs="Arial"/>
          <w:sz w:val="20"/>
        </w:rPr>
        <w:t>System powinien umożliwiać przekazywanie dokumentu do akceptacji zgodnie ze zdefiniowaną uprzednio ścieżką akceptacji.</w:t>
      </w:r>
    </w:p>
    <w:p w14:paraId="30A7F973" w14:textId="77777777" w:rsidR="00B572F9" w:rsidRPr="00B572F9" w:rsidRDefault="00B572F9" w:rsidP="00076B2C">
      <w:pPr>
        <w:numPr>
          <w:ilvl w:val="0"/>
          <w:numId w:val="61"/>
        </w:numPr>
        <w:spacing w:line="276" w:lineRule="auto"/>
        <w:rPr>
          <w:rFonts w:cs="Arial"/>
          <w:sz w:val="20"/>
        </w:rPr>
      </w:pPr>
      <w:r w:rsidRPr="00B572F9">
        <w:rPr>
          <w:rFonts w:cs="Arial"/>
          <w:sz w:val="20"/>
        </w:rPr>
        <w:t>System powinien umożliwiać wersjonowanie dokumentów w przypadku tworzenia kolejnych wersji istniejących dokumentów oraz przywracanie starszych wersji dokumentów.</w:t>
      </w:r>
    </w:p>
    <w:p w14:paraId="371985D2" w14:textId="77777777" w:rsidR="00B572F9" w:rsidRPr="00B572F9" w:rsidRDefault="00B572F9" w:rsidP="00076B2C">
      <w:pPr>
        <w:numPr>
          <w:ilvl w:val="0"/>
          <w:numId w:val="61"/>
        </w:numPr>
        <w:spacing w:line="276" w:lineRule="auto"/>
        <w:rPr>
          <w:rFonts w:cs="Arial"/>
          <w:sz w:val="20"/>
        </w:rPr>
      </w:pPr>
      <w:r w:rsidRPr="00B572F9">
        <w:rPr>
          <w:rFonts w:cs="Arial"/>
          <w:sz w:val="20"/>
        </w:rPr>
        <w:t>System powinien posiadać wbudowany edytor tekstowy dokumentów z wykorzystaniem wyłącznie przeglądarki internetowej bez konieczności załączania dokumentów tworzonych w zewnętrznych aplikacjach. Edytor treści pozwala na proste formatowanie tekstu w tym co najmniej: (</w:t>
      </w:r>
      <w:proofErr w:type="spellStart"/>
      <w:r w:rsidRPr="00B572F9">
        <w:rPr>
          <w:rFonts w:cs="Arial"/>
          <w:sz w:val="20"/>
        </w:rPr>
        <w:t>boldowanie</w:t>
      </w:r>
      <w:proofErr w:type="spellEnd"/>
      <w:r w:rsidRPr="00B572F9">
        <w:rPr>
          <w:rFonts w:cs="Arial"/>
          <w:sz w:val="20"/>
        </w:rPr>
        <w:t xml:space="preserve">, kursywa, podkreślenie, </w:t>
      </w:r>
      <w:r w:rsidRPr="00B572F9">
        <w:rPr>
          <w:rFonts w:cs="Arial"/>
          <w:sz w:val="20"/>
        </w:rPr>
        <w:lastRenderedPageBreak/>
        <w:t xml:space="preserve">zmiana rozmiaru czcionki, </w:t>
      </w:r>
      <w:proofErr w:type="spellStart"/>
      <w:r w:rsidRPr="00B572F9">
        <w:rPr>
          <w:rFonts w:cs="Arial"/>
          <w:sz w:val="20"/>
        </w:rPr>
        <w:t>punktory</w:t>
      </w:r>
      <w:proofErr w:type="spellEnd"/>
      <w:r w:rsidRPr="00B572F9">
        <w:rPr>
          <w:rFonts w:cs="Arial"/>
          <w:sz w:val="20"/>
        </w:rPr>
        <w:t>, justowanie, wyśrodkowanie, wyrównanie do lewej, wyrównanie do prawej).</w:t>
      </w:r>
    </w:p>
    <w:p w14:paraId="692FA958" w14:textId="77777777" w:rsidR="00B572F9" w:rsidRPr="00B572F9" w:rsidRDefault="00B572F9" w:rsidP="00076B2C">
      <w:pPr>
        <w:numPr>
          <w:ilvl w:val="0"/>
          <w:numId w:val="61"/>
        </w:numPr>
        <w:spacing w:line="276" w:lineRule="auto"/>
        <w:rPr>
          <w:rFonts w:cs="Arial"/>
          <w:sz w:val="20"/>
        </w:rPr>
      </w:pPr>
      <w:r w:rsidRPr="00B572F9">
        <w:rPr>
          <w:rFonts w:cs="Arial"/>
          <w:sz w:val="20"/>
        </w:rPr>
        <w:t>System powinien umożliwiać dołączanie załączników do pism w postaci plików w dowolnym formacie.</w:t>
      </w:r>
    </w:p>
    <w:p w14:paraId="64808FED" w14:textId="77777777" w:rsidR="00B572F9" w:rsidRPr="00B572F9" w:rsidRDefault="00B572F9" w:rsidP="00076B2C">
      <w:pPr>
        <w:numPr>
          <w:ilvl w:val="0"/>
          <w:numId w:val="61"/>
        </w:numPr>
        <w:spacing w:line="276" w:lineRule="auto"/>
        <w:rPr>
          <w:rFonts w:cs="Arial"/>
          <w:sz w:val="20"/>
        </w:rPr>
      </w:pPr>
      <w:r w:rsidRPr="00B572F9">
        <w:rPr>
          <w:rFonts w:cs="Arial"/>
          <w:sz w:val="20"/>
        </w:rPr>
        <w:t>System powinien umożliwiać, zgodnie z uprawnieniami, modyfikację danych w metadanych dokumentu na dowolnym etapie akceptacji. W takim wypadku, wymagane jest zachowywanie pełnej historii wszystkich wprowadzonych zmian w metryce z możliwością ich podejrzenia. Wprowadzenia zmian w dokumencie po jego akceptacji skutkuje automatycznym wymuszeniem ponowienia ścieżki akceptacji.</w:t>
      </w:r>
    </w:p>
    <w:p w14:paraId="331E53B6" w14:textId="77777777" w:rsidR="00B572F9" w:rsidRPr="00B572F9" w:rsidRDefault="00B572F9" w:rsidP="00076B2C">
      <w:pPr>
        <w:numPr>
          <w:ilvl w:val="0"/>
          <w:numId w:val="61"/>
        </w:numPr>
        <w:spacing w:line="276" w:lineRule="auto"/>
        <w:rPr>
          <w:rFonts w:cs="Arial"/>
          <w:sz w:val="20"/>
        </w:rPr>
      </w:pPr>
      <w:r w:rsidRPr="00B572F9">
        <w:rPr>
          <w:rFonts w:cs="Arial"/>
          <w:sz w:val="20"/>
        </w:rPr>
        <w:t>System powinien umożliwiać użytkownikom akceptację dokumentów, w szczególności poprzez podpisywanie dokumentu elektronicznego odpowiednim podpisem elektronicznym.</w:t>
      </w:r>
    </w:p>
    <w:p w14:paraId="2D7E3413" w14:textId="77777777" w:rsidR="00B572F9" w:rsidRPr="00B572F9" w:rsidRDefault="00B572F9" w:rsidP="00076B2C">
      <w:pPr>
        <w:numPr>
          <w:ilvl w:val="0"/>
          <w:numId w:val="61"/>
        </w:numPr>
        <w:spacing w:line="276" w:lineRule="auto"/>
        <w:rPr>
          <w:rFonts w:cs="Arial"/>
          <w:sz w:val="20"/>
        </w:rPr>
      </w:pPr>
      <w:r w:rsidRPr="00B572F9">
        <w:rPr>
          <w:rFonts w:cs="Arial"/>
          <w:sz w:val="20"/>
        </w:rPr>
        <w:t>System powinien umożliwiać wielokrotne podpisywanie podpisem elektronicznym dokumentów elektronicznych.</w:t>
      </w:r>
    </w:p>
    <w:p w14:paraId="5DA09744" w14:textId="4771DDFF" w:rsidR="00B572F9" w:rsidRPr="00B572F9" w:rsidRDefault="00B572F9" w:rsidP="00076B2C">
      <w:pPr>
        <w:numPr>
          <w:ilvl w:val="0"/>
          <w:numId w:val="61"/>
        </w:numPr>
        <w:spacing w:line="276" w:lineRule="auto"/>
        <w:rPr>
          <w:rFonts w:cs="Arial"/>
          <w:sz w:val="20"/>
        </w:rPr>
      </w:pPr>
      <w:r w:rsidRPr="00B572F9">
        <w:rPr>
          <w:rFonts w:cs="Arial"/>
          <w:sz w:val="20"/>
        </w:rPr>
        <w:t>System powinien domyślnie prezentować użytkownikom ostatnią wersję sporządzonego pisma/dokumentu i</w:t>
      </w:r>
      <w:r w:rsidR="00FC19B4">
        <w:rPr>
          <w:rFonts w:cs="Arial"/>
          <w:sz w:val="20"/>
        </w:rPr>
        <w:t> </w:t>
      </w:r>
      <w:r w:rsidRPr="00B572F9">
        <w:rPr>
          <w:rFonts w:cs="Arial"/>
          <w:sz w:val="20"/>
        </w:rPr>
        <w:t>wraz z opisującymi je metadanymi, prezentacja ich wcześniejszych wersji odbywa się na żądanie użytkownika.</w:t>
      </w:r>
    </w:p>
    <w:p w14:paraId="19E4134A" w14:textId="77777777" w:rsidR="00B572F9" w:rsidRPr="00FC19B4" w:rsidRDefault="00B572F9" w:rsidP="00076B2C">
      <w:pPr>
        <w:spacing w:line="276" w:lineRule="auto"/>
        <w:rPr>
          <w:b/>
          <w:sz w:val="20"/>
        </w:rPr>
      </w:pPr>
      <w:r w:rsidRPr="00FC19B4">
        <w:rPr>
          <w:b/>
          <w:sz w:val="20"/>
        </w:rPr>
        <w:t>Praca ze sprawami.</w:t>
      </w:r>
    </w:p>
    <w:p w14:paraId="5DC4CEBB" w14:textId="77777777" w:rsidR="00B572F9" w:rsidRPr="00B572F9" w:rsidRDefault="00B572F9" w:rsidP="00076B2C">
      <w:pPr>
        <w:numPr>
          <w:ilvl w:val="0"/>
          <w:numId w:val="82"/>
        </w:numPr>
        <w:spacing w:line="276" w:lineRule="auto"/>
        <w:rPr>
          <w:rFonts w:cs="Arial"/>
          <w:sz w:val="20"/>
        </w:rPr>
      </w:pPr>
      <w:r w:rsidRPr="00B572F9">
        <w:rPr>
          <w:rFonts w:cs="Arial"/>
          <w:sz w:val="20"/>
        </w:rPr>
        <w:t>System powinien umożliwiać wszczęcie sprawy z urzędu tzn. zainicjowanie sprawy przez referenta na stanowisku pracy.</w:t>
      </w:r>
    </w:p>
    <w:p w14:paraId="623BB565" w14:textId="7ABD24B4" w:rsidR="00B572F9" w:rsidRPr="00B572F9" w:rsidRDefault="00B572F9" w:rsidP="00076B2C">
      <w:pPr>
        <w:numPr>
          <w:ilvl w:val="0"/>
          <w:numId w:val="82"/>
        </w:numPr>
        <w:spacing w:line="276" w:lineRule="auto"/>
        <w:rPr>
          <w:rFonts w:cs="Arial"/>
          <w:sz w:val="20"/>
        </w:rPr>
      </w:pPr>
      <w:r w:rsidRPr="00B572F9">
        <w:rPr>
          <w:rFonts w:cs="Arial"/>
          <w:sz w:val="20"/>
        </w:rPr>
        <w:t>System powinien umożliwiać użytkownikom tworzenie spraw i oznaczanie ich znakiem sprawy zgodnym z</w:t>
      </w:r>
      <w:r w:rsidR="00FC19B4">
        <w:rPr>
          <w:rFonts w:cs="Arial"/>
          <w:sz w:val="20"/>
        </w:rPr>
        <w:t> </w:t>
      </w:r>
      <w:r w:rsidRPr="00B572F9">
        <w:rPr>
          <w:rFonts w:cs="Arial"/>
          <w:sz w:val="20"/>
        </w:rPr>
        <w:t>formatem ustalonym w obowiązującej Instrukcji Kancelaryjnej w pełnym zakresie możliwości oznaczeń.</w:t>
      </w:r>
    </w:p>
    <w:p w14:paraId="27AADF40" w14:textId="77777777" w:rsidR="00B572F9" w:rsidRPr="00B572F9" w:rsidRDefault="00B572F9" w:rsidP="00076B2C">
      <w:pPr>
        <w:numPr>
          <w:ilvl w:val="0"/>
          <w:numId w:val="82"/>
        </w:numPr>
        <w:spacing w:line="276" w:lineRule="auto"/>
        <w:rPr>
          <w:rFonts w:cs="Arial"/>
          <w:sz w:val="20"/>
        </w:rPr>
      </w:pPr>
      <w:r w:rsidRPr="00B572F9">
        <w:rPr>
          <w:rFonts w:cs="Arial"/>
          <w:sz w:val="20"/>
        </w:rPr>
        <w:t>System powinien gromadzić pełną dokumentację dotyczącą sprawy w postaci elektronicznej teczki sprawy, która zawiera całość akt postępowania włącznie z wersjami roboczymi dokumentów. System nie powinien ograniczać liczby Interesantów, dokumentów, przesyłek, które mogą być zarejestrowane w teczce sprawy.</w:t>
      </w:r>
    </w:p>
    <w:p w14:paraId="614361E1" w14:textId="77777777" w:rsidR="00B572F9" w:rsidRPr="00B572F9" w:rsidRDefault="00B572F9" w:rsidP="00076B2C">
      <w:pPr>
        <w:numPr>
          <w:ilvl w:val="0"/>
          <w:numId w:val="82"/>
        </w:numPr>
        <w:spacing w:line="276" w:lineRule="auto"/>
        <w:rPr>
          <w:rFonts w:cs="Arial"/>
          <w:sz w:val="20"/>
        </w:rPr>
      </w:pPr>
      <w:r w:rsidRPr="00B572F9">
        <w:rPr>
          <w:rFonts w:cs="Arial"/>
          <w:sz w:val="20"/>
        </w:rPr>
        <w:t>System powinien umożliwiać prezentację i wydruk metryki sprawy zgodnej z KPA lub z Ordynacją Podatkową (w zależności od wyboru na etapie wszczynania sprawy).</w:t>
      </w:r>
    </w:p>
    <w:p w14:paraId="710EE773" w14:textId="77777777" w:rsidR="00B572F9" w:rsidRPr="00B572F9" w:rsidRDefault="00B572F9" w:rsidP="00076B2C">
      <w:pPr>
        <w:numPr>
          <w:ilvl w:val="0"/>
          <w:numId w:val="82"/>
        </w:numPr>
        <w:spacing w:line="276" w:lineRule="auto"/>
        <w:rPr>
          <w:rFonts w:cs="Arial"/>
          <w:sz w:val="20"/>
        </w:rPr>
      </w:pPr>
      <w:r w:rsidRPr="00B572F9">
        <w:rPr>
          <w:rFonts w:cs="Arial"/>
          <w:sz w:val="20"/>
        </w:rPr>
        <w:t>Każda sprawa powinna móc zostać przez użytkownika komórki merytorycznej na dowolnym etapie wstrzymana bądź zawieszona oraz w każdym momencie kontynuowana. W takim wypadku, aplikacja wymusza określenie powodu dokonania takiej operacji w systemie.</w:t>
      </w:r>
    </w:p>
    <w:p w14:paraId="63D22A80" w14:textId="6016C665" w:rsidR="00B572F9" w:rsidRPr="00B572F9" w:rsidRDefault="00B572F9" w:rsidP="00076B2C">
      <w:pPr>
        <w:numPr>
          <w:ilvl w:val="0"/>
          <w:numId w:val="82"/>
        </w:numPr>
        <w:spacing w:line="276" w:lineRule="auto"/>
        <w:rPr>
          <w:rFonts w:cs="Arial"/>
          <w:sz w:val="20"/>
        </w:rPr>
      </w:pPr>
      <w:r w:rsidRPr="00B572F9">
        <w:rPr>
          <w:rFonts w:cs="Arial"/>
          <w:sz w:val="20"/>
        </w:rPr>
        <w:t xml:space="preserve">System powinien umożliwiać wymianę informacji z </w:t>
      </w:r>
      <w:r w:rsidR="00545354">
        <w:rPr>
          <w:rFonts w:cs="Arial"/>
          <w:sz w:val="20"/>
        </w:rPr>
        <w:t>EBOI</w:t>
      </w:r>
      <w:r w:rsidRPr="00B572F9">
        <w:rPr>
          <w:rFonts w:cs="Arial"/>
          <w:sz w:val="20"/>
        </w:rPr>
        <w:t xml:space="preserve"> poprzez:</w:t>
      </w:r>
    </w:p>
    <w:p w14:paraId="10B556EE" w14:textId="64C60A00" w:rsidR="00B572F9" w:rsidRPr="00B572F9" w:rsidRDefault="00B572F9" w:rsidP="00076B2C">
      <w:pPr>
        <w:numPr>
          <w:ilvl w:val="1"/>
          <w:numId w:val="65"/>
        </w:numPr>
        <w:spacing w:line="276" w:lineRule="auto"/>
        <w:ind w:left="639" w:hanging="279"/>
        <w:rPr>
          <w:rFonts w:cs="Arial"/>
          <w:sz w:val="20"/>
        </w:rPr>
      </w:pPr>
      <w:r w:rsidRPr="00B572F9">
        <w:rPr>
          <w:rFonts w:cs="Arial"/>
          <w:sz w:val="20"/>
        </w:rPr>
        <w:t xml:space="preserve">interfejs w formie usługi sieciowej, za pomocą której będzie można z poziomu </w:t>
      </w:r>
      <w:r w:rsidR="00545354">
        <w:rPr>
          <w:rFonts w:cs="Arial"/>
          <w:sz w:val="20"/>
        </w:rPr>
        <w:t>EBOI</w:t>
      </w:r>
      <w:r w:rsidR="00545354" w:rsidRPr="00B572F9">
        <w:rPr>
          <w:rFonts w:cs="Arial"/>
          <w:sz w:val="20"/>
        </w:rPr>
        <w:t xml:space="preserve"> </w:t>
      </w:r>
      <w:r w:rsidRPr="00B572F9">
        <w:rPr>
          <w:rFonts w:cs="Arial"/>
          <w:sz w:val="20"/>
        </w:rPr>
        <w:t>lub innego serwisu dopytać o stan sprawy,</w:t>
      </w:r>
    </w:p>
    <w:p w14:paraId="17D4A78E" w14:textId="1C7A7EC4" w:rsidR="00B572F9" w:rsidRPr="00B572F9" w:rsidRDefault="00B572F9" w:rsidP="00076B2C">
      <w:pPr>
        <w:numPr>
          <w:ilvl w:val="1"/>
          <w:numId w:val="65"/>
        </w:numPr>
        <w:spacing w:line="276" w:lineRule="auto"/>
        <w:ind w:left="639" w:hanging="279"/>
        <w:rPr>
          <w:rFonts w:cs="Arial"/>
          <w:sz w:val="20"/>
        </w:rPr>
      </w:pPr>
      <w:r w:rsidRPr="00B572F9">
        <w:rPr>
          <w:rFonts w:cs="Arial"/>
          <w:sz w:val="20"/>
        </w:rPr>
        <w:t xml:space="preserve">interfejs w formie usługi sieciowej, który będzie umożliwiał z poziomu </w:t>
      </w:r>
      <w:r w:rsidR="00545354">
        <w:rPr>
          <w:rFonts w:cs="Arial"/>
          <w:sz w:val="20"/>
        </w:rPr>
        <w:t>EBOI</w:t>
      </w:r>
      <w:r w:rsidR="00545354" w:rsidRPr="00B572F9">
        <w:rPr>
          <w:rFonts w:cs="Arial"/>
          <w:sz w:val="20"/>
        </w:rPr>
        <w:t xml:space="preserve"> </w:t>
      </w:r>
      <w:r w:rsidRPr="00B572F9">
        <w:rPr>
          <w:rFonts w:cs="Arial"/>
          <w:sz w:val="20"/>
        </w:rPr>
        <w:t>lub innego serwisu pobranie informacji o liczbie spraw wszczętych, liczbę spraw w toku, liczbę spraw zakończonych.</w:t>
      </w:r>
    </w:p>
    <w:p w14:paraId="542CA3D0" w14:textId="65176CDA" w:rsidR="00B572F9" w:rsidRPr="00B572F9" w:rsidRDefault="00B572F9" w:rsidP="00076B2C">
      <w:pPr>
        <w:numPr>
          <w:ilvl w:val="0"/>
          <w:numId w:val="82"/>
        </w:numPr>
        <w:spacing w:line="276" w:lineRule="auto"/>
        <w:rPr>
          <w:rFonts w:cs="Arial"/>
          <w:sz w:val="20"/>
        </w:rPr>
      </w:pPr>
      <w:r w:rsidRPr="00B572F9">
        <w:rPr>
          <w:rFonts w:cs="Arial"/>
          <w:sz w:val="20"/>
        </w:rPr>
        <w:t>System powinien umożliwiać przyporządkowywanie sprawom pełnego zakresu metadanych zgodnie z</w:t>
      </w:r>
      <w:r w:rsidR="00FC19B4">
        <w:rPr>
          <w:rFonts w:cs="Arial"/>
          <w:sz w:val="20"/>
        </w:rPr>
        <w:t> </w:t>
      </w:r>
      <w:r w:rsidRPr="00B572F9">
        <w:rPr>
          <w:rFonts w:cs="Arial"/>
          <w:sz w:val="20"/>
        </w:rPr>
        <w:t>Instrukcją Kancelaryjną.</w:t>
      </w:r>
    </w:p>
    <w:p w14:paraId="4F95495D" w14:textId="77777777" w:rsidR="00B572F9" w:rsidRPr="00B572F9" w:rsidRDefault="00B572F9" w:rsidP="00076B2C">
      <w:pPr>
        <w:numPr>
          <w:ilvl w:val="0"/>
          <w:numId w:val="82"/>
        </w:numPr>
        <w:spacing w:line="276" w:lineRule="auto"/>
        <w:rPr>
          <w:rFonts w:cs="Arial"/>
          <w:sz w:val="20"/>
        </w:rPr>
      </w:pPr>
      <w:r w:rsidRPr="00B572F9">
        <w:rPr>
          <w:rFonts w:cs="Arial"/>
          <w:sz w:val="20"/>
        </w:rPr>
        <w:t>System powinien umożliwiać kontynuowanie spraw założonych w roku poprzednim, bez zmiany ich dotychczasowych znaków.</w:t>
      </w:r>
    </w:p>
    <w:p w14:paraId="2D2C56B8" w14:textId="77777777" w:rsidR="00B572F9" w:rsidRPr="00B572F9" w:rsidRDefault="00B572F9" w:rsidP="00076B2C">
      <w:pPr>
        <w:numPr>
          <w:ilvl w:val="0"/>
          <w:numId w:val="82"/>
        </w:numPr>
        <w:spacing w:line="276" w:lineRule="auto"/>
        <w:rPr>
          <w:rFonts w:cs="Arial"/>
          <w:sz w:val="20"/>
        </w:rPr>
      </w:pPr>
      <w:r w:rsidRPr="00B572F9">
        <w:rPr>
          <w:rFonts w:cs="Arial"/>
          <w:sz w:val="20"/>
        </w:rPr>
        <w:t>System powinien umożliwiać uprawnionemu użytkownikowi założenie nowej sprawy będącej kontynuacją innej sprawy. W takiej sytuacji aplikacja wiąże ze sobą obie sprawy odpowiednią relacją tak, aby w każdej ze spraw znajdowała się informacja co najmniej o powiązaniu oraz wskazanie znaku sprawy powiązanej.</w:t>
      </w:r>
    </w:p>
    <w:p w14:paraId="190793D5" w14:textId="1879CC4D" w:rsidR="00B572F9" w:rsidRPr="00B572F9" w:rsidRDefault="00B572F9" w:rsidP="00076B2C">
      <w:pPr>
        <w:numPr>
          <w:ilvl w:val="0"/>
          <w:numId w:val="82"/>
        </w:numPr>
        <w:spacing w:line="276" w:lineRule="auto"/>
        <w:rPr>
          <w:rFonts w:cs="Arial"/>
          <w:sz w:val="20"/>
        </w:rPr>
      </w:pPr>
      <w:r w:rsidRPr="00B572F9">
        <w:rPr>
          <w:rFonts w:cs="Arial"/>
          <w:sz w:val="20"/>
        </w:rPr>
        <w:t>System powinien umożliwiać wprowadzanie do spraw wszelkich dokumentów, projektów pism, notatek i</w:t>
      </w:r>
      <w:r w:rsidR="00FC19B4">
        <w:rPr>
          <w:rFonts w:cs="Arial"/>
          <w:sz w:val="20"/>
        </w:rPr>
        <w:t> </w:t>
      </w:r>
      <w:r w:rsidRPr="00B572F9">
        <w:rPr>
          <w:rFonts w:cs="Arial"/>
          <w:sz w:val="20"/>
        </w:rPr>
        <w:t>adnotacji, zgodnie z uprawnieniami użytkownika.</w:t>
      </w:r>
    </w:p>
    <w:p w14:paraId="52BF14B1" w14:textId="77777777" w:rsidR="00B572F9" w:rsidRPr="00B572F9" w:rsidRDefault="00B572F9" w:rsidP="00076B2C">
      <w:pPr>
        <w:numPr>
          <w:ilvl w:val="0"/>
          <w:numId w:val="82"/>
        </w:numPr>
        <w:spacing w:line="276" w:lineRule="auto"/>
        <w:rPr>
          <w:rFonts w:cs="Arial"/>
          <w:sz w:val="20"/>
        </w:rPr>
      </w:pPr>
      <w:r w:rsidRPr="00B572F9">
        <w:rPr>
          <w:rFonts w:cs="Arial"/>
          <w:sz w:val="20"/>
        </w:rPr>
        <w:t>System powinien umożliwiać uprawnionym użytkownikom komórek merytorycznych udostępnianie akt spraw innym użytkownikom (również innych komórek organizacyjnych niż merytoryczna) oraz określenie zakresu udostępnienia, w szczególności:</w:t>
      </w:r>
    </w:p>
    <w:p w14:paraId="07899AA1" w14:textId="77777777" w:rsidR="00B572F9" w:rsidRPr="00B572F9" w:rsidRDefault="00B572F9" w:rsidP="00076B2C">
      <w:pPr>
        <w:numPr>
          <w:ilvl w:val="1"/>
          <w:numId w:val="66"/>
        </w:numPr>
        <w:spacing w:line="276" w:lineRule="auto"/>
        <w:ind w:left="639" w:hanging="279"/>
        <w:rPr>
          <w:rFonts w:cs="Arial"/>
          <w:sz w:val="20"/>
        </w:rPr>
      </w:pPr>
      <w:r w:rsidRPr="00B572F9">
        <w:rPr>
          <w:rFonts w:cs="Arial"/>
          <w:sz w:val="20"/>
        </w:rPr>
        <w:t>wskazanie dokumentacji stanowiącej akta sprawy,</w:t>
      </w:r>
    </w:p>
    <w:p w14:paraId="44FDBB2D" w14:textId="77777777" w:rsidR="00B572F9" w:rsidRPr="00B572F9" w:rsidRDefault="00B572F9" w:rsidP="00076B2C">
      <w:pPr>
        <w:numPr>
          <w:ilvl w:val="1"/>
          <w:numId w:val="66"/>
        </w:numPr>
        <w:spacing w:line="276" w:lineRule="auto"/>
        <w:ind w:left="639" w:hanging="279"/>
        <w:rPr>
          <w:rFonts w:cs="Arial"/>
          <w:sz w:val="20"/>
        </w:rPr>
      </w:pPr>
      <w:r w:rsidRPr="00B572F9">
        <w:rPr>
          <w:rFonts w:cs="Arial"/>
          <w:sz w:val="20"/>
        </w:rPr>
        <w:t>wskazanie zakresu dostępu (odczyt, edycja dokumentów, umieszczanie nowych dokumentów).</w:t>
      </w:r>
    </w:p>
    <w:p w14:paraId="55027906" w14:textId="77777777" w:rsidR="00B572F9" w:rsidRPr="00B572F9" w:rsidRDefault="00B572F9" w:rsidP="00076B2C">
      <w:pPr>
        <w:numPr>
          <w:ilvl w:val="0"/>
          <w:numId w:val="82"/>
        </w:numPr>
        <w:spacing w:line="276" w:lineRule="auto"/>
        <w:rPr>
          <w:rFonts w:cs="Arial"/>
          <w:sz w:val="20"/>
        </w:rPr>
      </w:pPr>
      <w:r w:rsidRPr="00B572F9">
        <w:rPr>
          <w:rFonts w:cs="Arial"/>
          <w:sz w:val="20"/>
        </w:rPr>
        <w:t>System powinien umożliwiać wielu użytkownikom (również z różnych komórek organizacyjnych) pracę nad jedną sprawą, bez konieczności tworzenia wielu egzemplarzy dokumentacji.</w:t>
      </w:r>
    </w:p>
    <w:p w14:paraId="5AE9C68D" w14:textId="68C278C3" w:rsidR="00B572F9" w:rsidRPr="00B572F9" w:rsidRDefault="00B572F9" w:rsidP="00076B2C">
      <w:pPr>
        <w:numPr>
          <w:ilvl w:val="0"/>
          <w:numId w:val="82"/>
        </w:numPr>
        <w:spacing w:line="276" w:lineRule="auto"/>
        <w:rPr>
          <w:rFonts w:cs="Arial"/>
          <w:sz w:val="20"/>
        </w:rPr>
      </w:pPr>
      <w:r w:rsidRPr="00B572F9">
        <w:rPr>
          <w:rFonts w:cs="Arial"/>
          <w:sz w:val="20"/>
        </w:rPr>
        <w:t>System powinien umożliwiać użytkownikom akceptującym projekty pism i dokumentów nanoszenie do ww. projektów uwag oraz adnotacji. System powinien przechowywać wszystkie wersje akceptowanych pism w</w:t>
      </w:r>
      <w:r w:rsidR="00FC19B4">
        <w:rPr>
          <w:rFonts w:cs="Arial"/>
          <w:sz w:val="20"/>
        </w:rPr>
        <w:t> </w:t>
      </w:r>
      <w:r w:rsidRPr="00B572F9">
        <w:rPr>
          <w:rFonts w:cs="Arial"/>
          <w:sz w:val="20"/>
        </w:rPr>
        <w:t>aktach sprawy.</w:t>
      </w:r>
    </w:p>
    <w:p w14:paraId="5572F43A" w14:textId="77777777" w:rsidR="00B572F9" w:rsidRPr="00B572F9" w:rsidRDefault="00B572F9" w:rsidP="00076B2C">
      <w:pPr>
        <w:numPr>
          <w:ilvl w:val="0"/>
          <w:numId w:val="82"/>
        </w:numPr>
        <w:spacing w:line="276" w:lineRule="auto"/>
        <w:rPr>
          <w:rFonts w:cs="Arial"/>
          <w:sz w:val="20"/>
        </w:rPr>
      </w:pPr>
      <w:r w:rsidRPr="00B572F9">
        <w:rPr>
          <w:rFonts w:cs="Arial"/>
          <w:sz w:val="20"/>
        </w:rPr>
        <w:t>System powinien umożliwiać użytkownikowi prowadzącemu sprawę wskazanie daty wysyłania i uzupełnienie metadanych opisujących przesyłkę w dowolnym momencie procedowania sprawy.</w:t>
      </w:r>
    </w:p>
    <w:p w14:paraId="36102937" w14:textId="77777777" w:rsidR="00B572F9" w:rsidRPr="00B572F9" w:rsidRDefault="00B572F9" w:rsidP="00076B2C">
      <w:pPr>
        <w:numPr>
          <w:ilvl w:val="0"/>
          <w:numId w:val="82"/>
        </w:numPr>
        <w:spacing w:line="276" w:lineRule="auto"/>
        <w:rPr>
          <w:rFonts w:cs="Arial"/>
          <w:sz w:val="20"/>
        </w:rPr>
      </w:pPr>
      <w:r w:rsidRPr="00B572F9">
        <w:rPr>
          <w:rFonts w:cs="Arial"/>
          <w:sz w:val="20"/>
        </w:rPr>
        <w:t>System powinien umożliwiać przyporządkowywanie elementom akt sprawy nie będących przesyłkami, zestawu pełnego zestawu metadanych zgodnie z Instrukcją Kancelaryjną.</w:t>
      </w:r>
    </w:p>
    <w:p w14:paraId="2509FC26" w14:textId="225DD3BC" w:rsidR="00B572F9" w:rsidRPr="00B572F9" w:rsidRDefault="00B572F9" w:rsidP="00076B2C">
      <w:pPr>
        <w:numPr>
          <w:ilvl w:val="0"/>
          <w:numId w:val="82"/>
        </w:numPr>
        <w:spacing w:line="276" w:lineRule="auto"/>
        <w:rPr>
          <w:rFonts w:cs="Arial"/>
          <w:sz w:val="20"/>
        </w:rPr>
      </w:pPr>
      <w:r w:rsidRPr="00B572F9">
        <w:rPr>
          <w:rFonts w:cs="Arial"/>
          <w:sz w:val="20"/>
        </w:rPr>
        <w:lastRenderedPageBreak/>
        <w:t xml:space="preserve">System powinien umożliwiać użytkownikowi wybranie teczki JRWA ze słownika JRWA lub z </w:t>
      </w:r>
      <w:r w:rsidR="00545354" w:rsidRPr="00B572F9">
        <w:rPr>
          <w:rFonts w:cs="Arial"/>
          <w:sz w:val="20"/>
        </w:rPr>
        <w:t>podręczn</w:t>
      </w:r>
      <w:r w:rsidR="00545354">
        <w:rPr>
          <w:rFonts w:cs="Arial"/>
          <w:sz w:val="20"/>
        </w:rPr>
        <w:t>ej</w:t>
      </w:r>
      <w:r w:rsidR="00545354" w:rsidRPr="00B572F9">
        <w:rPr>
          <w:rFonts w:cs="Arial"/>
          <w:sz w:val="20"/>
        </w:rPr>
        <w:t xml:space="preserve"> </w:t>
      </w:r>
      <w:r w:rsidRPr="00B572F9">
        <w:rPr>
          <w:rFonts w:cs="Arial"/>
          <w:sz w:val="20"/>
        </w:rPr>
        <w:t>listy wcześniej użytych teczek przez danego użytkownika.</w:t>
      </w:r>
    </w:p>
    <w:p w14:paraId="0B1AF721" w14:textId="77777777" w:rsidR="00B572F9" w:rsidRPr="00B572F9" w:rsidRDefault="00B572F9" w:rsidP="00076B2C">
      <w:pPr>
        <w:numPr>
          <w:ilvl w:val="0"/>
          <w:numId w:val="82"/>
        </w:numPr>
        <w:spacing w:line="276" w:lineRule="auto"/>
        <w:rPr>
          <w:rFonts w:cs="Arial"/>
          <w:sz w:val="20"/>
        </w:rPr>
      </w:pPr>
      <w:r w:rsidRPr="00B572F9">
        <w:rPr>
          <w:rFonts w:cs="Arial"/>
          <w:sz w:val="20"/>
        </w:rPr>
        <w:t>System powinien umożliwiać automatyczne przepisywanie metadanych pomiędzy dokumentami i sprawami np.: strony sprawy, data wszczęcia itd...</w:t>
      </w:r>
    </w:p>
    <w:p w14:paraId="24875EBE" w14:textId="77777777" w:rsidR="00B572F9" w:rsidRPr="00B572F9" w:rsidRDefault="00B572F9" w:rsidP="00076B2C">
      <w:pPr>
        <w:numPr>
          <w:ilvl w:val="0"/>
          <w:numId w:val="82"/>
        </w:numPr>
        <w:spacing w:line="276" w:lineRule="auto"/>
        <w:rPr>
          <w:rFonts w:cs="Arial"/>
          <w:sz w:val="20"/>
        </w:rPr>
      </w:pPr>
      <w:r w:rsidRPr="00B572F9">
        <w:rPr>
          <w:rFonts w:cs="Arial"/>
          <w:sz w:val="20"/>
        </w:rPr>
        <w:t>System powinien umożliwiać bieżące monitorowanie i informowanie użytkownika o zbliżających się terminach.</w:t>
      </w:r>
    </w:p>
    <w:p w14:paraId="784A69E0" w14:textId="77777777" w:rsidR="00B572F9" w:rsidRPr="00B572F9" w:rsidRDefault="00B572F9" w:rsidP="00076B2C">
      <w:pPr>
        <w:numPr>
          <w:ilvl w:val="0"/>
          <w:numId w:val="82"/>
        </w:numPr>
        <w:spacing w:line="276" w:lineRule="auto"/>
        <w:rPr>
          <w:rFonts w:cs="Arial"/>
          <w:sz w:val="20"/>
        </w:rPr>
      </w:pPr>
      <w:r w:rsidRPr="00B572F9">
        <w:rPr>
          <w:rFonts w:cs="Arial"/>
          <w:sz w:val="20"/>
        </w:rPr>
        <w:t>System powinien oznaczać w specjalny sposób, co najmniej sprawy przeterminowane oraz bliskie przeterminowaniu.</w:t>
      </w:r>
    </w:p>
    <w:p w14:paraId="59CCA1D2" w14:textId="77777777" w:rsidR="00B572F9" w:rsidRPr="00B572F9" w:rsidRDefault="00B572F9" w:rsidP="00076B2C">
      <w:pPr>
        <w:numPr>
          <w:ilvl w:val="0"/>
          <w:numId w:val="82"/>
        </w:numPr>
        <w:spacing w:line="276" w:lineRule="auto"/>
        <w:rPr>
          <w:rFonts w:cs="Arial"/>
          <w:sz w:val="20"/>
        </w:rPr>
      </w:pPr>
      <w:r w:rsidRPr="00B572F9">
        <w:rPr>
          <w:rFonts w:cs="Arial"/>
          <w:sz w:val="20"/>
        </w:rPr>
        <w:t>System powinien umożliwiać przełożonym pełny wgląd w sprawy prowadzone przez podwładnych.</w:t>
      </w:r>
    </w:p>
    <w:p w14:paraId="1A68E16A" w14:textId="77777777" w:rsidR="00B572F9" w:rsidRPr="00B572F9" w:rsidRDefault="00B572F9" w:rsidP="00076B2C">
      <w:pPr>
        <w:numPr>
          <w:ilvl w:val="0"/>
          <w:numId w:val="82"/>
        </w:numPr>
        <w:spacing w:line="276" w:lineRule="auto"/>
        <w:rPr>
          <w:rFonts w:cs="Arial"/>
          <w:sz w:val="20"/>
        </w:rPr>
      </w:pPr>
      <w:r w:rsidRPr="00B572F9">
        <w:rPr>
          <w:rFonts w:cs="Arial"/>
          <w:sz w:val="20"/>
        </w:rPr>
        <w:t>W systemie powinna istnieć możliwość przejmowania spraw podwładnych i/lub ich przekazywania innym pracownikom.</w:t>
      </w:r>
    </w:p>
    <w:p w14:paraId="449C571B" w14:textId="77777777" w:rsidR="00B572F9" w:rsidRPr="00B572F9" w:rsidRDefault="00B572F9" w:rsidP="00076B2C">
      <w:pPr>
        <w:numPr>
          <w:ilvl w:val="0"/>
          <w:numId w:val="82"/>
        </w:numPr>
        <w:spacing w:line="276" w:lineRule="auto"/>
        <w:rPr>
          <w:rFonts w:cs="Arial"/>
          <w:sz w:val="20"/>
        </w:rPr>
      </w:pPr>
      <w:r w:rsidRPr="00B572F9">
        <w:rPr>
          <w:rFonts w:cs="Arial"/>
          <w:sz w:val="20"/>
        </w:rPr>
        <w:t>W systemie powinna istnieć możliwość zmiany terminu zakończenia sprawy.</w:t>
      </w:r>
    </w:p>
    <w:p w14:paraId="3CC6781B" w14:textId="77777777" w:rsidR="00B572F9" w:rsidRPr="00B572F9" w:rsidRDefault="00B572F9" w:rsidP="00076B2C">
      <w:pPr>
        <w:numPr>
          <w:ilvl w:val="0"/>
          <w:numId w:val="82"/>
        </w:numPr>
        <w:spacing w:line="276" w:lineRule="auto"/>
        <w:rPr>
          <w:rFonts w:cs="Arial"/>
          <w:sz w:val="20"/>
        </w:rPr>
      </w:pPr>
      <w:r w:rsidRPr="00B572F9">
        <w:rPr>
          <w:rFonts w:cs="Arial"/>
          <w:sz w:val="20"/>
        </w:rPr>
        <w:t>System powinien umożliwiać przełożonym i/lub uprawnionym użytkownikom kontrolę terminowości załatwiania spraw, zgodnie z uprawnieniami.</w:t>
      </w:r>
    </w:p>
    <w:p w14:paraId="24FA80B9" w14:textId="77777777" w:rsidR="00B572F9" w:rsidRPr="00B572F9" w:rsidRDefault="00B572F9" w:rsidP="00076B2C">
      <w:pPr>
        <w:numPr>
          <w:ilvl w:val="0"/>
          <w:numId w:val="82"/>
        </w:numPr>
        <w:spacing w:line="276" w:lineRule="auto"/>
        <w:rPr>
          <w:rFonts w:cs="Arial"/>
          <w:sz w:val="20"/>
        </w:rPr>
      </w:pPr>
      <w:r w:rsidRPr="00B572F9">
        <w:rPr>
          <w:rFonts w:cs="Arial"/>
          <w:sz w:val="20"/>
        </w:rPr>
        <w:t>System powinien umożliwiać uprawnionym użytkownikom przegląd spisów spraw i zawartości teczek spraw komórek organizacyjnych.</w:t>
      </w:r>
    </w:p>
    <w:p w14:paraId="3928F5AD" w14:textId="77777777" w:rsidR="00B572F9" w:rsidRPr="00B572F9" w:rsidRDefault="00B572F9" w:rsidP="00076B2C">
      <w:pPr>
        <w:numPr>
          <w:ilvl w:val="0"/>
          <w:numId w:val="82"/>
        </w:numPr>
        <w:spacing w:line="276" w:lineRule="auto"/>
        <w:rPr>
          <w:rFonts w:cs="Arial"/>
          <w:sz w:val="20"/>
        </w:rPr>
      </w:pPr>
      <w:r w:rsidRPr="00B572F9">
        <w:rPr>
          <w:rFonts w:cs="Arial"/>
          <w:sz w:val="20"/>
        </w:rPr>
        <w:t>System powinien umożliwiać uprawnionym użytkownikom przeglądanie statystyk dotyczących obiegu dokumentów i prowadzonych spraw we własnej komórce i komórkach podległych.</w:t>
      </w:r>
    </w:p>
    <w:p w14:paraId="7365B7B9" w14:textId="77777777" w:rsidR="00B572F9" w:rsidRPr="00B572F9" w:rsidRDefault="00B572F9" w:rsidP="00076B2C">
      <w:pPr>
        <w:numPr>
          <w:ilvl w:val="0"/>
          <w:numId w:val="82"/>
        </w:numPr>
        <w:spacing w:line="276" w:lineRule="auto"/>
        <w:rPr>
          <w:rFonts w:cs="Arial"/>
          <w:sz w:val="20"/>
        </w:rPr>
      </w:pPr>
      <w:r w:rsidRPr="00B572F9">
        <w:rPr>
          <w:rFonts w:cs="Arial"/>
          <w:sz w:val="20"/>
        </w:rPr>
        <w:t>Uprawnieni użytkownicy powinni mieć prawo do przeglądania statystyk dotyczących wszystkich spraw, dokumentów całego urzędu.</w:t>
      </w:r>
    </w:p>
    <w:p w14:paraId="20463828" w14:textId="77777777" w:rsidR="00B572F9" w:rsidRPr="00B572F9" w:rsidRDefault="00B572F9" w:rsidP="00076B2C">
      <w:pPr>
        <w:spacing w:line="276" w:lineRule="auto"/>
        <w:rPr>
          <w:rFonts w:cs="Arial"/>
          <w:sz w:val="20"/>
        </w:rPr>
      </w:pPr>
    </w:p>
    <w:p w14:paraId="40E52B6D" w14:textId="77777777" w:rsidR="00B572F9" w:rsidRPr="00FC19B4" w:rsidRDefault="00B572F9" w:rsidP="00076B2C">
      <w:pPr>
        <w:spacing w:line="276" w:lineRule="auto"/>
        <w:rPr>
          <w:b/>
          <w:sz w:val="20"/>
        </w:rPr>
      </w:pPr>
      <w:r w:rsidRPr="00FC19B4">
        <w:rPr>
          <w:b/>
          <w:sz w:val="20"/>
        </w:rPr>
        <w:t>Edytory dokumentów, szablony.</w:t>
      </w:r>
    </w:p>
    <w:p w14:paraId="32BFC6B8" w14:textId="77777777" w:rsidR="00B572F9" w:rsidRPr="00B572F9" w:rsidRDefault="00B572F9" w:rsidP="00076B2C">
      <w:pPr>
        <w:numPr>
          <w:ilvl w:val="0"/>
          <w:numId w:val="67"/>
        </w:numPr>
        <w:spacing w:line="276" w:lineRule="auto"/>
        <w:rPr>
          <w:rFonts w:cs="Arial"/>
          <w:sz w:val="20"/>
        </w:rPr>
      </w:pPr>
      <w:r w:rsidRPr="00B572F9">
        <w:rPr>
          <w:rFonts w:cs="Arial"/>
          <w:sz w:val="20"/>
        </w:rPr>
        <w:t>System powinien umożliwiać stworzenie formularza elektronicznego do wprowadzania danych w systemie. Edytor formularzy w systemie:</w:t>
      </w:r>
    </w:p>
    <w:p w14:paraId="02375DAF" w14:textId="77777777" w:rsidR="00B572F9" w:rsidRPr="00B572F9" w:rsidRDefault="00B572F9" w:rsidP="00076B2C">
      <w:pPr>
        <w:numPr>
          <w:ilvl w:val="1"/>
          <w:numId w:val="68"/>
        </w:numPr>
        <w:spacing w:line="276" w:lineRule="auto"/>
        <w:ind w:left="639" w:hanging="279"/>
        <w:rPr>
          <w:rFonts w:cs="Arial"/>
          <w:sz w:val="20"/>
        </w:rPr>
      </w:pPr>
      <w:r w:rsidRPr="00B572F9">
        <w:rPr>
          <w:rFonts w:cs="Arial"/>
          <w:sz w:val="20"/>
        </w:rPr>
        <w:t>Powinien posiadać graficzny interfejs użytkownika pracujący w trybie WYSWIG pozwalający na wykorzystanie następujących typów pól i elementów przy tworzeniu formularza:</w:t>
      </w:r>
    </w:p>
    <w:p w14:paraId="2111B813" w14:textId="77777777" w:rsidR="00B572F9" w:rsidRPr="00B572F9" w:rsidRDefault="00B572F9" w:rsidP="00076B2C">
      <w:pPr>
        <w:numPr>
          <w:ilvl w:val="0"/>
          <w:numId w:val="52"/>
        </w:numPr>
        <w:spacing w:line="276" w:lineRule="auto"/>
        <w:rPr>
          <w:rFonts w:cs="Arial"/>
          <w:sz w:val="20"/>
        </w:rPr>
      </w:pPr>
      <w:r w:rsidRPr="00B572F9">
        <w:rPr>
          <w:rFonts w:cs="Arial"/>
          <w:sz w:val="20"/>
        </w:rPr>
        <w:t xml:space="preserve">lista rozwijalna (ang. list </w:t>
      </w:r>
      <w:proofErr w:type="spellStart"/>
      <w:r w:rsidRPr="00B572F9">
        <w:rPr>
          <w:rFonts w:cs="Arial"/>
          <w:sz w:val="20"/>
        </w:rPr>
        <w:t>box</w:t>
      </w:r>
      <w:proofErr w:type="spellEnd"/>
      <w:r w:rsidRPr="00B572F9">
        <w:rPr>
          <w:rFonts w:cs="Arial"/>
          <w:sz w:val="20"/>
        </w:rPr>
        <w:t>),</w:t>
      </w:r>
    </w:p>
    <w:p w14:paraId="3FCF7EE8" w14:textId="77777777" w:rsidR="00B572F9" w:rsidRPr="00B572F9" w:rsidRDefault="00B572F9" w:rsidP="00076B2C">
      <w:pPr>
        <w:numPr>
          <w:ilvl w:val="0"/>
          <w:numId w:val="52"/>
        </w:numPr>
        <w:spacing w:line="276" w:lineRule="auto"/>
        <w:rPr>
          <w:rFonts w:cs="Arial"/>
          <w:sz w:val="20"/>
          <w:lang w:val="en-US"/>
        </w:rPr>
      </w:pPr>
      <w:proofErr w:type="spellStart"/>
      <w:r w:rsidRPr="00B572F9">
        <w:rPr>
          <w:rFonts w:cs="Arial"/>
          <w:sz w:val="20"/>
          <w:lang w:val="en-US"/>
        </w:rPr>
        <w:t>obszar</w:t>
      </w:r>
      <w:proofErr w:type="spellEnd"/>
      <w:r w:rsidRPr="00B572F9">
        <w:rPr>
          <w:rFonts w:cs="Arial"/>
          <w:sz w:val="20"/>
          <w:lang w:val="en-US"/>
        </w:rPr>
        <w:t xml:space="preserve"> </w:t>
      </w:r>
      <w:proofErr w:type="spellStart"/>
      <w:r w:rsidRPr="00B572F9">
        <w:rPr>
          <w:rFonts w:cs="Arial"/>
          <w:sz w:val="20"/>
          <w:lang w:val="en-US"/>
        </w:rPr>
        <w:t>tekstowy</w:t>
      </w:r>
      <w:proofErr w:type="spellEnd"/>
      <w:r w:rsidRPr="00B572F9">
        <w:rPr>
          <w:rFonts w:cs="Arial"/>
          <w:sz w:val="20"/>
          <w:lang w:val="en-US"/>
        </w:rPr>
        <w:t xml:space="preserve"> (</w:t>
      </w:r>
      <w:proofErr w:type="spellStart"/>
      <w:r w:rsidRPr="00B572F9">
        <w:rPr>
          <w:rFonts w:cs="Arial"/>
          <w:sz w:val="20"/>
          <w:lang w:val="en-US"/>
        </w:rPr>
        <w:t>ang.</w:t>
      </w:r>
      <w:proofErr w:type="spellEnd"/>
      <w:r w:rsidRPr="00B572F9">
        <w:rPr>
          <w:rFonts w:cs="Arial"/>
          <w:sz w:val="20"/>
          <w:lang w:val="en-US"/>
        </w:rPr>
        <w:t xml:space="preserve"> text area),</w:t>
      </w:r>
    </w:p>
    <w:p w14:paraId="16445822" w14:textId="77777777" w:rsidR="00B572F9" w:rsidRPr="00B572F9" w:rsidRDefault="00B572F9" w:rsidP="00076B2C">
      <w:pPr>
        <w:numPr>
          <w:ilvl w:val="0"/>
          <w:numId w:val="52"/>
        </w:numPr>
        <w:spacing w:line="276" w:lineRule="auto"/>
        <w:rPr>
          <w:rFonts w:cs="Arial"/>
          <w:sz w:val="20"/>
          <w:lang w:val="en-US"/>
        </w:rPr>
      </w:pPr>
      <w:r w:rsidRPr="00B572F9">
        <w:rPr>
          <w:rFonts w:cs="Arial"/>
          <w:sz w:val="20"/>
          <w:lang w:val="en-US"/>
        </w:rPr>
        <w:t xml:space="preserve">pole </w:t>
      </w:r>
      <w:proofErr w:type="spellStart"/>
      <w:r w:rsidRPr="00B572F9">
        <w:rPr>
          <w:rFonts w:cs="Arial"/>
          <w:sz w:val="20"/>
          <w:lang w:val="en-US"/>
        </w:rPr>
        <w:t>tekstowe</w:t>
      </w:r>
      <w:proofErr w:type="spellEnd"/>
      <w:r w:rsidRPr="00B572F9">
        <w:rPr>
          <w:rFonts w:cs="Arial"/>
          <w:sz w:val="20"/>
          <w:lang w:val="en-US"/>
        </w:rPr>
        <w:t xml:space="preserve"> (</w:t>
      </w:r>
      <w:proofErr w:type="spellStart"/>
      <w:r w:rsidRPr="00B572F9">
        <w:rPr>
          <w:rFonts w:cs="Arial"/>
          <w:sz w:val="20"/>
          <w:lang w:val="en-US"/>
        </w:rPr>
        <w:t>ang.</w:t>
      </w:r>
      <w:proofErr w:type="spellEnd"/>
      <w:r w:rsidRPr="00B572F9">
        <w:rPr>
          <w:rFonts w:cs="Arial"/>
          <w:sz w:val="20"/>
          <w:lang w:val="en-US"/>
        </w:rPr>
        <w:t xml:space="preserve"> text field),</w:t>
      </w:r>
    </w:p>
    <w:p w14:paraId="56F5DFA0" w14:textId="77777777" w:rsidR="00B572F9" w:rsidRPr="00B572F9" w:rsidRDefault="00B572F9" w:rsidP="00076B2C">
      <w:pPr>
        <w:numPr>
          <w:ilvl w:val="0"/>
          <w:numId w:val="52"/>
        </w:numPr>
        <w:spacing w:line="276" w:lineRule="auto"/>
        <w:rPr>
          <w:rFonts w:cs="Arial"/>
          <w:sz w:val="20"/>
        </w:rPr>
      </w:pPr>
      <w:r w:rsidRPr="00B572F9">
        <w:rPr>
          <w:rFonts w:cs="Arial"/>
          <w:sz w:val="20"/>
        </w:rPr>
        <w:t xml:space="preserve">pole zaznaczenia (ang. </w:t>
      </w:r>
      <w:proofErr w:type="spellStart"/>
      <w:r w:rsidRPr="00B572F9">
        <w:rPr>
          <w:rFonts w:cs="Arial"/>
          <w:sz w:val="20"/>
        </w:rPr>
        <w:t>checkbox</w:t>
      </w:r>
      <w:proofErr w:type="spellEnd"/>
      <w:r w:rsidRPr="00B572F9">
        <w:rPr>
          <w:rFonts w:cs="Arial"/>
          <w:sz w:val="20"/>
        </w:rPr>
        <w:t>),</w:t>
      </w:r>
    </w:p>
    <w:p w14:paraId="3190DDB5" w14:textId="77777777" w:rsidR="00B572F9" w:rsidRPr="00B572F9" w:rsidRDefault="00B572F9" w:rsidP="00076B2C">
      <w:pPr>
        <w:numPr>
          <w:ilvl w:val="0"/>
          <w:numId w:val="52"/>
        </w:numPr>
        <w:spacing w:line="276" w:lineRule="auto"/>
        <w:rPr>
          <w:rFonts w:cs="Arial"/>
          <w:sz w:val="20"/>
        </w:rPr>
      </w:pPr>
      <w:r w:rsidRPr="00B572F9">
        <w:rPr>
          <w:rFonts w:cs="Arial"/>
          <w:sz w:val="20"/>
        </w:rPr>
        <w:t>pole wyboru (ang. radio),</w:t>
      </w:r>
    </w:p>
    <w:p w14:paraId="1D9647C4" w14:textId="77777777" w:rsidR="00B572F9" w:rsidRPr="00B572F9" w:rsidRDefault="00B572F9" w:rsidP="00076B2C">
      <w:pPr>
        <w:numPr>
          <w:ilvl w:val="0"/>
          <w:numId w:val="52"/>
        </w:numPr>
        <w:spacing w:line="276" w:lineRule="auto"/>
        <w:rPr>
          <w:rFonts w:cs="Arial"/>
          <w:sz w:val="20"/>
        </w:rPr>
      </w:pPr>
      <w:r w:rsidRPr="00B572F9">
        <w:rPr>
          <w:rFonts w:cs="Arial"/>
          <w:sz w:val="20"/>
        </w:rPr>
        <w:t>blok powtarzalny,</w:t>
      </w:r>
    </w:p>
    <w:p w14:paraId="294BE9F8" w14:textId="77777777" w:rsidR="00B572F9" w:rsidRPr="00B572F9" w:rsidRDefault="00B572F9" w:rsidP="00076B2C">
      <w:pPr>
        <w:numPr>
          <w:ilvl w:val="0"/>
          <w:numId w:val="52"/>
        </w:numPr>
        <w:spacing w:line="276" w:lineRule="auto"/>
        <w:rPr>
          <w:rFonts w:cs="Arial"/>
          <w:sz w:val="20"/>
        </w:rPr>
      </w:pPr>
      <w:r w:rsidRPr="00B572F9">
        <w:rPr>
          <w:rFonts w:cs="Arial"/>
          <w:sz w:val="20"/>
        </w:rPr>
        <w:t>sekcja warunkowa (element na formularzu pojawiający się po spełnieniu zdefiniowanego warunku),</w:t>
      </w:r>
    </w:p>
    <w:p w14:paraId="605B98AC" w14:textId="77777777" w:rsidR="00B572F9" w:rsidRPr="00B572F9" w:rsidRDefault="00B572F9" w:rsidP="00076B2C">
      <w:pPr>
        <w:numPr>
          <w:ilvl w:val="0"/>
          <w:numId w:val="52"/>
        </w:numPr>
        <w:spacing w:line="276" w:lineRule="auto"/>
        <w:rPr>
          <w:rFonts w:cs="Arial"/>
          <w:sz w:val="20"/>
        </w:rPr>
      </w:pPr>
      <w:r w:rsidRPr="00B572F9">
        <w:rPr>
          <w:rFonts w:cs="Arial"/>
          <w:sz w:val="20"/>
        </w:rPr>
        <w:t>link umożliwiający umieszczenie adresu URL,</w:t>
      </w:r>
    </w:p>
    <w:p w14:paraId="34FCE690" w14:textId="77777777" w:rsidR="00B572F9" w:rsidRPr="00B572F9" w:rsidRDefault="00B572F9" w:rsidP="00076B2C">
      <w:pPr>
        <w:numPr>
          <w:ilvl w:val="0"/>
          <w:numId w:val="52"/>
        </w:numPr>
        <w:spacing w:line="276" w:lineRule="auto"/>
        <w:rPr>
          <w:rFonts w:cs="Arial"/>
          <w:sz w:val="20"/>
        </w:rPr>
      </w:pPr>
      <w:r w:rsidRPr="00B572F9">
        <w:rPr>
          <w:rFonts w:cs="Arial"/>
          <w:sz w:val="20"/>
        </w:rPr>
        <w:t>pole data (z możliwością wykorzystania kalendarza do wypełnienia danych),</w:t>
      </w:r>
    </w:p>
    <w:p w14:paraId="6525E140" w14:textId="77777777" w:rsidR="00B572F9" w:rsidRPr="00B572F9" w:rsidRDefault="00B572F9" w:rsidP="00076B2C">
      <w:pPr>
        <w:numPr>
          <w:ilvl w:val="0"/>
          <w:numId w:val="52"/>
        </w:numPr>
        <w:spacing w:line="276" w:lineRule="auto"/>
        <w:rPr>
          <w:rFonts w:cs="Arial"/>
          <w:sz w:val="20"/>
        </w:rPr>
      </w:pPr>
      <w:r w:rsidRPr="00B572F9">
        <w:rPr>
          <w:rFonts w:cs="Arial"/>
          <w:sz w:val="20"/>
        </w:rPr>
        <w:t>załączników,</w:t>
      </w:r>
    </w:p>
    <w:p w14:paraId="793F4444" w14:textId="77777777" w:rsidR="00B572F9" w:rsidRPr="00B572F9" w:rsidRDefault="00B572F9" w:rsidP="00076B2C">
      <w:pPr>
        <w:numPr>
          <w:ilvl w:val="0"/>
          <w:numId w:val="52"/>
        </w:numPr>
        <w:spacing w:line="276" w:lineRule="auto"/>
        <w:rPr>
          <w:rFonts w:cs="Arial"/>
          <w:sz w:val="20"/>
        </w:rPr>
      </w:pPr>
      <w:r w:rsidRPr="00B572F9">
        <w:rPr>
          <w:rFonts w:cs="Arial"/>
          <w:sz w:val="20"/>
        </w:rPr>
        <w:t>elementy ze struktury organizacyjnej,</w:t>
      </w:r>
    </w:p>
    <w:p w14:paraId="0B2AD3C0" w14:textId="77777777" w:rsidR="00B572F9" w:rsidRPr="00B572F9" w:rsidRDefault="00B572F9" w:rsidP="00076B2C">
      <w:pPr>
        <w:numPr>
          <w:ilvl w:val="0"/>
          <w:numId w:val="52"/>
        </w:numPr>
        <w:spacing w:line="276" w:lineRule="auto"/>
        <w:rPr>
          <w:rFonts w:cs="Arial"/>
          <w:sz w:val="20"/>
        </w:rPr>
      </w:pPr>
      <w:r w:rsidRPr="00B572F9">
        <w:rPr>
          <w:rFonts w:cs="Arial"/>
          <w:sz w:val="20"/>
        </w:rPr>
        <w:t>dane klienta z bazy klientów w aplikacji,</w:t>
      </w:r>
    </w:p>
    <w:p w14:paraId="050A27B9" w14:textId="77777777" w:rsidR="00B572F9" w:rsidRPr="00B572F9" w:rsidRDefault="00B572F9" w:rsidP="00076B2C">
      <w:pPr>
        <w:numPr>
          <w:ilvl w:val="0"/>
          <w:numId w:val="52"/>
        </w:numPr>
        <w:spacing w:line="276" w:lineRule="auto"/>
        <w:rPr>
          <w:rFonts w:cs="Arial"/>
          <w:sz w:val="20"/>
        </w:rPr>
      </w:pPr>
      <w:r w:rsidRPr="00B572F9">
        <w:rPr>
          <w:rFonts w:cs="Arial"/>
          <w:sz w:val="20"/>
        </w:rPr>
        <w:t>słowniki zdefiniowane w systemie,</w:t>
      </w:r>
    </w:p>
    <w:p w14:paraId="71A295CF" w14:textId="77777777" w:rsidR="00B572F9" w:rsidRPr="00B572F9" w:rsidRDefault="00B572F9" w:rsidP="00076B2C">
      <w:pPr>
        <w:numPr>
          <w:ilvl w:val="0"/>
          <w:numId w:val="52"/>
        </w:numPr>
        <w:spacing w:line="276" w:lineRule="auto"/>
        <w:rPr>
          <w:rFonts w:cs="Arial"/>
          <w:sz w:val="20"/>
        </w:rPr>
      </w:pPr>
      <w:r w:rsidRPr="00B572F9">
        <w:rPr>
          <w:rFonts w:cs="Arial"/>
          <w:sz w:val="20"/>
        </w:rPr>
        <w:t>zewnętrzne źródło danych (np. dane z bazy danych)</w:t>
      </w:r>
    </w:p>
    <w:p w14:paraId="055A097C" w14:textId="77777777" w:rsidR="00B572F9" w:rsidRPr="00B572F9" w:rsidRDefault="00B572F9" w:rsidP="00076B2C">
      <w:pPr>
        <w:numPr>
          <w:ilvl w:val="1"/>
          <w:numId w:val="68"/>
        </w:numPr>
        <w:spacing w:line="276" w:lineRule="auto"/>
        <w:ind w:left="639" w:hanging="279"/>
        <w:rPr>
          <w:rFonts w:cs="Arial"/>
          <w:sz w:val="20"/>
        </w:rPr>
      </w:pPr>
      <w:r w:rsidRPr="00B572F9">
        <w:rPr>
          <w:rFonts w:cs="Arial"/>
          <w:sz w:val="20"/>
        </w:rPr>
        <w:t>Powinien umożliwiać import/eksport formularzy elektronicznych do/z pliku XML/HTML,</w:t>
      </w:r>
    </w:p>
    <w:p w14:paraId="6A2A8115" w14:textId="77777777" w:rsidR="00B572F9" w:rsidRPr="00B572F9" w:rsidRDefault="00B572F9" w:rsidP="00076B2C">
      <w:pPr>
        <w:numPr>
          <w:ilvl w:val="1"/>
          <w:numId w:val="68"/>
        </w:numPr>
        <w:spacing w:line="276" w:lineRule="auto"/>
        <w:ind w:left="639" w:hanging="279"/>
        <w:rPr>
          <w:rFonts w:cs="Arial"/>
          <w:sz w:val="20"/>
        </w:rPr>
      </w:pPr>
      <w:r w:rsidRPr="00B572F9">
        <w:rPr>
          <w:rFonts w:cs="Arial"/>
          <w:sz w:val="20"/>
        </w:rPr>
        <w:t>Powinien umożliwiać walidację formularzy elektronicznych,</w:t>
      </w:r>
    </w:p>
    <w:p w14:paraId="7BA6F4D1" w14:textId="77777777" w:rsidR="00B572F9" w:rsidRPr="00B572F9" w:rsidRDefault="00B572F9" w:rsidP="00076B2C">
      <w:pPr>
        <w:numPr>
          <w:ilvl w:val="1"/>
          <w:numId w:val="68"/>
        </w:numPr>
        <w:spacing w:line="276" w:lineRule="auto"/>
        <w:ind w:left="639" w:hanging="279"/>
        <w:rPr>
          <w:rFonts w:cs="Arial"/>
          <w:sz w:val="20"/>
        </w:rPr>
      </w:pPr>
      <w:r w:rsidRPr="00B572F9">
        <w:rPr>
          <w:rFonts w:cs="Arial"/>
          <w:sz w:val="20"/>
        </w:rPr>
        <w:t>Powinien umożliwiać zdefiniowanie wymagalności podpisu elektronicznego na dokumencie stworzonym przy pomocy formularza.</w:t>
      </w:r>
    </w:p>
    <w:p w14:paraId="4F0AEF3C" w14:textId="77777777" w:rsidR="00B572F9" w:rsidRPr="00B572F9" w:rsidRDefault="00B572F9" w:rsidP="00076B2C">
      <w:pPr>
        <w:numPr>
          <w:ilvl w:val="0"/>
          <w:numId w:val="67"/>
        </w:numPr>
        <w:spacing w:line="276" w:lineRule="auto"/>
        <w:rPr>
          <w:rFonts w:cs="Arial"/>
          <w:sz w:val="20"/>
        </w:rPr>
      </w:pPr>
      <w:r w:rsidRPr="00B572F9">
        <w:rPr>
          <w:rFonts w:cs="Arial"/>
          <w:sz w:val="20"/>
        </w:rPr>
        <w:t>System powinien umożliwiać eksport do pliku „*.PDF” wygenerowanego z formularza dokumentu.</w:t>
      </w:r>
    </w:p>
    <w:p w14:paraId="7188ADA1" w14:textId="7B3DCA2B" w:rsidR="00B572F9" w:rsidRPr="00B572F9" w:rsidRDefault="00B572F9" w:rsidP="00076B2C">
      <w:pPr>
        <w:numPr>
          <w:ilvl w:val="0"/>
          <w:numId w:val="67"/>
        </w:numPr>
        <w:spacing w:line="276" w:lineRule="auto"/>
        <w:rPr>
          <w:rFonts w:cs="Arial"/>
          <w:sz w:val="20"/>
        </w:rPr>
      </w:pPr>
      <w:r w:rsidRPr="00B572F9">
        <w:rPr>
          <w:rFonts w:cs="Arial"/>
          <w:sz w:val="20"/>
        </w:rPr>
        <w:t>System powinien posiadać wbudowany edytor WYSIWYG umożliwiający tworzenie dokumentów w oparciu o</w:t>
      </w:r>
      <w:r w:rsidR="00FC19B4">
        <w:rPr>
          <w:rFonts w:cs="Arial"/>
          <w:sz w:val="20"/>
        </w:rPr>
        <w:t> </w:t>
      </w:r>
      <w:r w:rsidRPr="00B572F9">
        <w:rPr>
          <w:rFonts w:cs="Arial"/>
          <w:sz w:val="20"/>
        </w:rPr>
        <w:t>język XHTML.</w:t>
      </w:r>
    </w:p>
    <w:p w14:paraId="2379FBB7" w14:textId="77777777" w:rsidR="00B572F9" w:rsidRPr="00B572F9" w:rsidRDefault="00B572F9" w:rsidP="00076B2C">
      <w:pPr>
        <w:numPr>
          <w:ilvl w:val="0"/>
          <w:numId w:val="67"/>
        </w:numPr>
        <w:spacing w:line="276" w:lineRule="auto"/>
        <w:rPr>
          <w:rFonts w:cs="Arial"/>
          <w:sz w:val="20"/>
        </w:rPr>
      </w:pPr>
      <w:r w:rsidRPr="00B572F9">
        <w:rPr>
          <w:rFonts w:cs="Arial"/>
          <w:sz w:val="20"/>
        </w:rPr>
        <w:t>System powinien posiadać wbudowany edytor szablonów dokumentów umożliwiający zaprojektowanie dowolnego szablonu dokumentu z użyciem danych dostępnych w systemie oraz metadanych dokumentu. Edytor szablonów dokumentów umożliwia wykorzystywanie w szablonach zmiennych związanych z danymi tekstowymi, liczbowymi, słownikowymi, wprowadzonymi na etapie rejestracji formularza dokumentu (wykorzystanie metadanych).</w:t>
      </w:r>
    </w:p>
    <w:p w14:paraId="19BA69A2" w14:textId="77777777" w:rsidR="00B572F9" w:rsidRPr="00B572F9" w:rsidRDefault="00B572F9" w:rsidP="00076B2C">
      <w:pPr>
        <w:numPr>
          <w:ilvl w:val="0"/>
          <w:numId w:val="67"/>
        </w:numPr>
        <w:spacing w:line="276" w:lineRule="auto"/>
        <w:rPr>
          <w:rFonts w:cs="Arial"/>
          <w:sz w:val="20"/>
        </w:rPr>
      </w:pPr>
      <w:r w:rsidRPr="00B572F9">
        <w:rPr>
          <w:rFonts w:cs="Arial"/>
          <w:sz w:val="20"/>
        </w:rPr>
        <w:lastRenderedPageBreak/>
        <w:t>System powinien umożliwiać import szablonu stworzonego w formacie RTF. W szablonie musi istnieć możliwość automatycznego wstawiania wartości/danych dostępnych w systemie związanych z generowanym dokumentem. Zakres danych definiowany powinien być dla każdego typu obiektu/dokumentu oddzielnie.</w:t>
      </w:r>
    </w:p>
    <w:p w14:paraId="1F7330A3" w14:textId="77777777" w:rsidR="00B572F9" w:rsidRPr="00B572F9" w:rsidRDefault="00B572F9" w:rsidP="00076B2C">
      <w:pPr>
        <w:numPr>
          <w:ilvl w:val="0"/>
          <w:numId w:val="67"/>
        </w:numPr>
        <w:spacing w:line="276" w:lineRule="auto"/>
        <w:rPr>
          <w:rFonts w:cs="Arial"/>
          <w:sz w:val="20"/>
        </w:rPr>
      </w:pPr>
      <w:r w:rsidRPr="00B572F9">
        <w:rPr>
          <w:rFonts w:cs="Arial"/>
          <w:sz w:val="20"/>
        </w:rPr>
        <w:t>System powinien umożliwiać umieszczanie szablonów w drzewiastej strukturze katalogów.</w:t>
      </w:r>
    </w:p>
    <w:p w14:paraId="211DAD51" w14:textId="77777777" w:rsidR="00B572F9" w:rsidRPr="00B572F9" w:rsidRDefault="00B572F9" w:rsidP="00076B2C">
      <w:pPr>
        <w:numPr>
          <w:ilvl w:val="0"/>
          <w:numId w:val="67"/>
        </w:numPr>
        <w:spacing w:line="276" w:lineRule="auto"/>
        <w:rPr>
          <w:rFonts w:cs="Arial"/>
          <w:sz w:val="20"/>
        </w:rPr>
      </w:pPr>
      <w:r w:rsidRPr="00B572F9">
        <w:rPr>
          <w:rFonts w:cs="Arial"/>
          <w:sz w:val="20"/>
        </w:rPr>
        <w:t>System powinien umożliwiać definiowanie uprawnień do stworzonych szablonów. Oddzielnie do edycji szablonu i oddzielnie do tworzenia dokumentów na podstawie szablonów.</w:t>
      </w:r>
    </w:p>
    <w:p w14:paraId="0A8EB693" w14:textId="30EA1E5A" w:rsidR="00B572F9" w:rsidRPr="00B572F9" w:rsidRDefault="00B572F9" w:rsidP="00076B2C">
      <w:pPr>
        <w:numPr>
          <w:ilvl w:val="0"/>
          <w:numId w:val="67"/>
        </w:numPr>
        <w:spacing w:line="276" w:lineRule="auto"/>
        <w:rPr>
          <w:rFonts w:cs="Arial"/>
          <w:sz w:val="20"/>
        </w:rPr>
      </w:pPr>
      <w:r w:rsidRPr="00B572F9">
        <w:rPr>
          <w:rFonts w:cs="Arial"/>
          <w:sz w:val="20"/>
        </w:rPr>
        <w:t>System powinien umożliwiać definiowanie wydruków za pomocą edytora wbudowanego/uruchamianego z</w:t>
      </w:r>
      <w:r w:rsidR="00FC19B4">
        <w:rPr>
          <w:rFonts w:cs="Arial"/>
          <w:sz w:val="20"/>
        </w:rPr>
        <w:t> </w:t>
      </w:r>
      <w:r w:rsidRPr="00B572F9">
        <w:rPr>
          <w:rFonts w:cs="Arial"/>
          <w:sz w:val="20"/>
        </w:rPr>
        <w:t>poziomu systemu. Definiowanie wydruków odbywać się powinno w oparciu o wszystkie dane dostępne w</w:t>
      </w:r>
      <w:r w:rsidR="00FC19B4">
        <w:rPr>
          <w:rFonts w:cs="Arial"/>
          <w:sz w:val="20"/>
        </w:rPr>
        <w:t> </w:t>
      </w:r>
      <w:r w:rsidRPr="00B572F9">
        <w:rPr>
          <w:rFonts w:cs="Arial"/>
          <w:sz w:val="20"/>
        </w:rPr>
        <w:t>systemie.</w:t>
      </w:r>
    </w:p>
    <w:p w14:paraId="1FFED715" w14:textId="77777777" w:rsidR="00B572F9" w:rsidRPr="00B572F9" w:rsidRDefault="00B572F9" w:rsidP="00076B2C">
      <w:pPr>
        <w:spacing w:line="276" w:lineRule="auto"/>
        <w:rPr>
          <w:rFonts w:cs="Arial"/>
          <w:sz w:val="20"/>
        </w:rPr>
      </w:pPr>
    </w:p>
    <w:p w14:paraId="0E8E0484" w14:textId="77777777" w:rsidR="00B572F9" w:rsidRPr="00FC19B4" w:rsidRDefault="00B572F9" w:rsidP="00076B2C">
      <w:pPr>
        <w:spacing w:line="276" w:lineRule="auto"/>
        <w:rPr>
          <w:b/>
          <w:sz w:val="20"/>
        </w:rPr>
      </w:pPr>
      <w:r w:rsidRPr="00FC19B4">
        <w:rPr>
          <w:b/>
          <w:sz w:val="20"/>
        </w:rPr>
        <w:t>Rejestry i spisy.</w:t>
      </w:r>
    </w:p>
    <w:p w14:paraId="79500528" w14:textId="77777777" w:rsidR="00B572F9" w:rsidRPr="00B572F9" w:rsidRDefault="00B572F9" w:rsidP="00076B2C">
      <w:pPr>
        <w:numPr>
          <w:ilvl w:val="1"/>
          <w:numId w:val="67"/>
        </w:numPr>
        <w:spacing w:line="276" w:lineRule="auto"/>
        <w:ind w:left="355" w:hanging="355"/>
        <w:rPr>
          <w:rFonts w:cs="Arial"/>
          <w:sz w:val="20"/>
        </w:rPr>
      </w:pPr>
      <w:r w:rsidRPr="00B572F9">
        <w:rPr>
          <w:rFonts w:cs="Arial"/>
          <w:sz w:val="20"/>
        </w:rPr>
        <w:t>System powinien umożliwiać definiowanie i prowadzenie rejestrów (wydziałowych, urzędowych, innych) oraz wprowadzanie przesyłek, spraw i dokumentów do zdefiniowanych wcześniej rejestrów. System powinien umożliwiać generowanie raportów i zestawień ze zdefiniowanych rejestrów. Z chwilą zdefiniowania tych rejestrów, prowadzenie ich odbywa się w sposób automatyczny.</w:t>
      </w:r>
    </w:p>
    <w:p w14:paraId="0DE2BB22" w14:textId="77777777" w:rsidR="00B572F9" w:rsidRPr="00B572F9" w:rsidRDefault="00B572F9" w:rsidP="00076B2C">
      <w:pPr>
        <w:numPr>
          <w:ilvl w:val="1"/>
          <w:numId w:val="67"/>
        </w:numPr>
        <w:spacing w:line="276" w:lineRule="auto"/>
        <w:ind w:left="355" w:hanging="355"/>
        <w:rPr>
          <w:rFonts w:cs="Arial"/>
          <w:sz w:val="20"/>
        </w:rPr>
      </w:pPr>
      <w:r w:rsidRPr="00B572F9">
        <w:rPr>
          <w:rFonts w:cs="Arial"/>
          <w:sz w:val="20"/>
        </w:rPr>
        <w:t>System powinien umożliwiać tworzenie rejestrów przesyłek przychodzących i wychodzących dla jednostki, oraz rejestry pomocnicze każdej komórki organizacyjnej.</w:t>
      </w:r>
    </w:p>
    <w:p w14:paraId="4E31B488" w14:textId="6C59968B" w:rsidR="00B572F9" w:rsidRPr="00B572F9" w:rsidRDefault="00B572F9" w:rsidP="00076B2C">
      <w:pPr>
        <w:numPr>
          <w:ilvl w:val="1"/>
          <w:numId w:val="67"/>
        </w:numPr>
        <w:spacing w:line="276" w:lineRule="auto"/>
        <w:ind w:left="355" w:hanging="355"/>
        <w:rPr>
          <w:rFonts w:cs="Arial"/>
          <w:sz w:val="20"/>
        </w:rPr>
      </w:pPr>
      <w:r w:rsidRPr="00B572F9">
        <w:rPr>
          <w:rFonts w:cs="Arial"/>
          <w:sz w:val="20"/>
        </w:rPr>
        <w:t>Funkcjonalność rejestrów systemu powinna umożliw</w:t>
      </w:r>
      <w:r w:rsidR="00545354">
        <w:rPr>
          <w:rFonts w:cs="Arial"/>
          <w:sz w:val="20"/>
        </w:rPr>
        <w:t>i</w:t>
      </w:r>
      <w:r w:rsidRPr="00B572F9">
        <w:rPr>
          <w:rFonts w:cs="Arial"/>
          <w:sz w:val="20"/>
        </w:rPr>
        <w:t>ać:</w:t>
      </w:r>
    </w:p>
    <w:p w14:paraId="63E7B38D" w14:textId="77777777" w:rsidR="00B572F9" w:rsidRPr="00B572F9" w:rsidRDefault="00B572F9" w:rsidP="00076B2C">
      <w:pPr>
        <w:pStyle w:val="Akapitzlist"/>
        <w:numPr>
          <w:ilvl w:val="0"/>
          <w:numId w:val="69"/>
        </w:numPr>
        <w:spacing w:line="276" w:lineRule="auto"/>
        <w:rPr>
          <w:rFonts w:cs="Arial"/>
          <w:sz w:val="20"/>
        </w:rPr>
      </w:pPr>
      <w:r w:rsidRPr="00B572F9">
        <w:rPr>
          <w:rFonts w:cs="Arial"/>
          <w:sz w:val="20"/>
        </w:rPr>
        <w:t>tworzenie wykazów spraw/ przesyłek/dokumentów w układach zawierających dowolnie wybrane dane dotyczące spraw/przesyłek/dokumentów (w tym odpowiednie metadane spraw/przesyłek/dokumentów),</w:t>
      </w:r>
    </w:p>
    <w:p w14:paraId="4AE00283" w14:textId="77777777" w:rsidR="00B572F9" w:rsidRPr="00B572F9" w:rsidRDefault="00B572F9" w:rsidP="00076B2C">
      <w:pPr>
        <w:pStyle w:val="Akapitzlist"/>
        <w:numPr>
          <w:ilvl w:val="0"/>
          <w:numId w:val="69"/>
        </w:numPr>
        <w:spacing w:line="276" w:lineRule="auto"/>
        <w:rPr>
          <w:rFonts w:cs="Arial"/>
          <w:sz w:val="20"/>
        </w:rPr>
      </w:pPr>
      <w:r w:rsidRPr="00B572F9">
        <w:rPr>
          <w:rFonts w:cs="Arial"/>
          <w:sz w:val="20"/>
        </w:rPr>
        <w:t>zdefiniowanie dowolnej liczby kolumn w rejestrze, które wypełniane będą automatycznie z danych dotyczących rejestrowanych spraw/przesyłek oraz takich, które będą uzupełniane „ręcznie” przez użytkownika, a także kojarzenie rejestrów z określonymi typami spraw/przesyłek i dokumentów.</w:t>
      </w:r>
    </w:p>
    <w:p w14:paraId="0ECD30B6" w14:textId="77777777" w:rsidR="00B572F9" w:rsidRPr="00B572F9" w:rsidRDefault="00B572F9" w:rsidP="00076B2C">
      <w:pPr>
        <w:numPr>
          <w:ilvl w:val="1"/>
          <w:numId w:val="67"/>
        </w:numPr>
        <w:spacing w:line="276" w:lineRule="auto"/>
        <w:ind w:left="355" w:hanging="355"/>
        <w:rPr>
          <w:rFonts w:cs="Arial"/>
          <w:sz w:val="20"/>
        </w:rPr>
      </w:pPr>
      <w:r w:rsidRPr="00B572F9">
        <w:rPr>
          <w:rFonts w:cs="Arial"/>
          <w:sz w:val="20"/>
        </w:rPr>
        <w:t>System powinien pozwalać na automatyczne uzupełnianie danych w rejestrach (np. wpisy dokonywane po zatwierdzeniu dokumentu lub zarejestrowaniu sprawy).</w:t>
      </w:r>
    </w:p>
    <w:p w14:paraId="70D276C7" w14:textId="77777777" w:rsidR="00B572F9" w:rsidRPr="00B572F9" w:rsidRDefault="00B572F9" w:rsidP="00076B2C">
      <w:pPr>
        <w:numPr>
          <w:ilvl w:val="1"/>
          <w:numId w:val="67"/>
        </w:numPr>
        <w:spacing w:line="276" w:lineRule="auto"/>
        <w:ind w:left="355" w:hanging="355"/>
        <w:rPr>
          <w:rFonts w:cs="Arial"/>
          <w:sz w:val="20"/>
        </w:rPr>
      </w:pPr>
      <w:r w:rsidRPr="00B572F9">
        <w:rPr>
          <w:rFonts w:cs="Arial"/>
          <w:sz w:val="20"/>
        </w:rPr>
        <w:t>System powinien umożliwiać dodanie wpisów do rejestru przez użytkownika, posiadającego odpowiednie uprawnienie.</w:t>
      </w:r>
    </w:p>
    <w:p w14:paraId="5523A721" w14:textId="77777777" w:rsidR="00B572F9" w:rsidRPr="00B572F9" w:rsidRDefault="00B572F9" w:rsidP="00076B2C">
      <w:pPr>
        <w:numPr>
          <w:ilvl w:val="1"/>
          <w:numId w:val="67"/>
        </w:numPr>
        <w:spacing w:line="276" w:lineRule="auto"/>
        <w:ind w:left="355" w:hanging="355"/>
        <w:rPr>
          <w:rFonts w:cs="Arial"/>
          <w:sz w:val="20"/>
        </w:rPr>
      </w:pPr>
      <w:r w:rsidRPr="00B572F9">
        <w:rPr>
          <w:rFonts w:cs="Arial"/>
          <w:sz w:val="20"/>
        </w:rPr>
        <w:t>System powinien posiadać wbudowane mechanizmy umożliwiające przesyłanie zawartości wskazanych rejestrów do publikacji w zewnętrznym systemie (np. BIP).</w:t>
      </w:r>
    </w:p>
    <w:p w14:paraId="53CF7A20" w14:textId="77777777" w:rsidR="00B572F9" w:rsidRPr="00B572F9" w:rsidRDefault="00B572F9" w:rsidP="00076B2C">
      <w:pPr>
        <w:spacing w:line="276" w:lineRule="auto"/>
        <w:rPr>
          <w:rFonts w:cs="Arial"/>
          <w:sz w:val="20"/>
        </w:rPr>
      </w:pPr>
    </w:p>
    <w:p w14:paraId="598CEEFF" w14:textId="77777777" w:rsidR="00B572F9" w:rsidRPr="00FC19B4" w:rsidRDefault="00B572F9" w:rsidP="00076B2C">
      <w:pPr>
        <w:spacing w:line="276" w:lineRule="auto"/>
        <w:rPr>
          <w:b/>
          <w:sz w:val="20"/>
        </w:rPr>
      </w:pPr>
      <w:r w:rsidRPr="00FC19B4">
        <w:rPr>
          <w:b/>
          <w:sz w:val="20"/>
        </w:rPr>
        <w:t>Archiwizacja spraw i dokumentów.</w:t>
      </w:r>
    </w:p>
    <w:p w14:paraId="0EB99085" w14:textId="77777777" w:rsidR="00B572F9" w:rsidRPr="00B572F9" w:rsidRDefault="00B572F9" w:rsidP="00076B2C">
      <w:pPr>
        <w:numPr>
          <w:ilvl w:val="1"/>
          <w:numId w:val="70"/>
        </w:numPr>
        <w:spacing w:line="276" w:lineRule="auto"/>
        <w:ind w:left="355" w:hanging="355"/>
        <w:rPr>
          <w:rFonts w:cs="Arial"/>
          <w:sz w:val="20"/>
        </w:rPr>
      </w:pPr>
      <w:r w:rsidRPr="00B572F9">
        <w:rPr>
          <w:rFonts w:cs="Arial"/>
          <w:sz w:val="20"/>
        </w:rPr>
        <w:t>Czynności związane z obsługą archiwum powinny pozwalać na pełne udokumentowanie przeprowadzonych czynności. Wszelkie generowane spisy dokumentów oraz zawartość paczki archiwalnej powinny być zgodne z obowiązującym formatem wymiany danych udostępnionym przez Naczelną Dyrekcję Archiwów Państwowych.</w:t>
      </w:r>
    </w:p>
    <w:p w14:paraId="7FE9F6A9" w14:textId="77777777" w:rsidR="00B572F9" w:rsidRPr="00B572F9" w:rsidRDefault="00B572F9" w:rsidP="00076B2C">
      <w:pPr>
        <w:numPr>
          <w:ilvl w:val="1"/>
          <w:numId w:val="70"/>
        </w:numPr>
        <w:spacing w:line="276" w:lineRule="auto"/>
        <w:ind w:left="355" w:hanging="355"/>
        <w:rPr>
          <w:rFonts w:cs="Arial"/>
          <w:sz w:val="20"/>
        </w:rPr>
      </w:pPr>
      <w:r w:rsidRPr="00B572F9">
        <w:rPr>
          <w:rFonts w:cs="Arial"/>
          <w:sz w:val="20"/>
        </w:rPr>
        <w:t>System powinien umożliwiać tworzenie spisów zdawczo-odbiorczych, które stanowią podstawę do przyjmowania i przekazywania akt, teczek oraz innej dokumentacji w obrębie jednostki oraz wprowadzanie ręcznego spisu zdawczo-odbiorczego w przypadku przekazania dokumentów wraz ze spisem zdawczo-odbiorczym sporządzonym w systemie tradycyjnym.</w:t>
      </w:r>
    </w:p>
    <w:p w14:paraId="4DA8A203" w14:textId="77777777" w:rsidR="00B572F9" w:rsidRPr="00B572F9" w:rsidRDefault="00B572F9" w:rsidP="00076B2C">
      <w:pPr>
        <w:numPr>
          <w:ilvl w:val="1"/>
          <w:numId w:val="70"/>
        </w:numPr>
        <w:spacing w:line="276" w:lineRule="auto"/>
        <w:ind w:left="355" w:hanging="355"/>
        <w:rPr>
          <w:rFonts w:cs="Arial"/>
          <w:sz w:val="20"/>
        </w:rPr>
      </w:pPr>
      <w:r w:rsidRPr="00B572F9">
        <w:rPr>
          <w:rFonts w:cs="Arial"/>
          <w:sz w:val="20"/>
        </w:rPr>
        <w:t>System powinien umożliwiać wprowadzenie spisu dokumentów na nośnikach papierowych uprzednio przekazanych i będących już w Archiwum a nieewidencjonowanych w bazie danych systemu.</w:t>
      </w:r>
    </w:p>
    <w:p w14:paraId="595C273A" w14:textId="77777777" w:rsidR="00B572F9" w:rsidRPr="00B572F9" w:rsidRDefault="00B572F9" w:rsidP="00076B2C">
      <w:pPr>
        <w:numPr>
          <w:ilvl w:val="1"/>
          <w:numId w:val="70"/>
        </w:numPr>
        <w:spacing w:line="276" w:lineRule="auto"/>
        <w:ind w:left="355" w:hanging="355"/>
        <w:rPr>
          <w:rFonts w:cs="Arial"/>
          <w:sz w:val="20"/>
        </w:rPr>
      </w:pPr>
      <w:r w:rsidRPr="00B572F9">
        <w:rPr>
          <w:rFonts w:cs="Arial"/>
          <w:sz w:val="20"/>
        </w:rPr>
        <w:t>Po przyjęciu dokumentów do Archiwum, aplikacja automatycznie wylicza rok planowanego brakowania.</w:t>
      </w:r>
    </w:p>
    <w:p w14:paraId="3F59C99E" w14:textId="77777777" w:rsidR="00B572F9" w:rsidRPr="00B572F9" w:rsidRDefault="00B572F9" w:rsidP="00076B2C">
      <w:pPr>
        <w:numPr>
          <w:ilvl w:val="1"/>
          <w:numId w:val="70"/>
        </w:numPr>
        <w:spacing w:line="276" w:lineRule="auto"/>
        <w:ind w:left="355" w:hanging="355"/>
        <w:rPr>
          <w:rFonts w:cs="Arial"/>
          <w:sz w:val="20"/>
        </w:rPr>
      </w:pPr>
      <w:r w:rsidRPr="00B572F9">
        <w:rPr>
          <w:rFonts w:cs="Arial"/>
          <w:sz w:val="20"/>
        </w:rPr>
        <w:t>System powinien umożliwiać podgląd i wydruk zarejestrowanych spisów. W dowolnym momencie uprawniony użytkownik musi mieć możliwość podglądu oraz wydruku szczegółów poszczególnych pozycji w archiwum.</w:t>
      </w:r>
    </w:p>
    <w:p w14:paraId="72987B4D" w14:textId="77777777" w:rsidR="00B572F9" w:rsidRPr="00B572F9" w:rsidRDefault="00B572F9" w:rsidP="00076B2C">
      <w:pPr>
        <w:numPr>
          <w:ilvl w:val="1"/>
          <w:numId w:val="70"/>
        </w:numPr>
        <w:spacing w:line="276" w:lineRule="auto"/>
        <w:ind w:left="355" w:hanging="355"/>
        <w:rPr>
          <w:rFonts w:cs="Arial"/>
          <w:sz w:val="20"/>
        </w:rPr>
      </w:pPr>
      <w:r w:rsidRPr="00B572F9">
        <w:rPr>
          <w:rFonts w:cs="Arial"/>
          <w:sz w:val="20"/>
        </w:rPr>
        <w:t>System powinien umożliwiać prowadzenie kompletnej ewidencji przechowywanej dokumentacji tak, aby istniała możliwość:</w:t>
      </w:r>
    </w:p>
    <w:p w14:paraId="5EBF2F0F" w14:textId="77777777" w:rsidR="00B572F9" w:rsidRPr="00B572F9" w:rsidRDefault="00B572F9" w:rsidP="00076B2C">
      <w:pPr>
        <w:pStyle w:val="Akapitzlist"/>
        <w:numPr>
          <w:ilvl w:val="0"/>
          <w:numId w:val="71"/>
        </w:numPr>
        <w:spacing w:line="276" w:lineRule="auto"/>
        <w:rPr>
          <w:rFonts w:cs="Arial"/>
          <w:sz w:val="20"/>
        </w:rPr>
      </w:pPr>
      <w:r w:rsidRPr="00B572F9">
        <w:rPr>
          <w:rFonts w:cs="Arial"/>
          <w:sz w:val="20"/>
        </w:rPr>
        <w:t>przeszukiwania zgromadzonej dokumentacji, według zadanych kryteriów,</w:t>
      </w:r>
    </w:p>
    <w:p w14:paraId="677D367A" w14:textId="77777777" w:rsidR="00B572F9" w:rsidRPr="00B572F9" w:rsidRDefault="00B572F9" w:rsidP="00076B2C">
      <w:pPr>
        <w:pStyle w:val="Akapitzlist"/>
        <w:numPr>
          <w:ilvl w:val="0"/>
          <w:numId w:val="71"/>
        </w:numPr>
        <w:spacing w:line="276" w:lineRule="auto"/>
        <w:rPr>
          <w:rFonts w:cs="Arial"/>
          <w:sz w:val="20"/>
        </w:rPr>
      </w:pPr>
      <w:r w:rsidRPr="00B572F9">
        <w:rPr>
          <w:rFonts w:cs="Arial"/>
          <w:sz w:val="20"/>
        </w:rPr>
        <w:t>sortowania materiałów archiwalnych wg typów symboli dokumentacji,</w:t>
      </w:r>
    </w:p>
    <w:p w14:paraId="499FD2F7" w14:textId="77777777" w:rsidR="00B572F9" w:rsidRPr="00B572F9" w:rsidRDefault="00B572F9" w:rsidP="00076B2C">
      <w:pPr>
        <w:pStyle w:val="Akapitzlist"/>
        <w:numPr>
          <w:ilvl w:val="0"/>
          <w:numId w:val="71"/>
        </w:numPr>
        <w:spacing w:line="276" w:lineRule="auto"/>
        <w:rPr>
          <w:rFonts w:cs="Arial"/>
          <w:sz w:val="20"/>
        </w:rPr>
      </w:pPr>
      <w:r w:rsidRPr="00B572F9">
        <w:rPr>
          <w:rFonts w:cs="Arial"/>
          <w:sz w:val="20"/>
        </w:rPr>
        <w:t>ewidencjonowania akt, które nie zostały zwrócone do archiwum, które zostały uszkodzone w trakcie wypożyczenia lub akt, których brakuje w wydziale, do którego uprzednio wypożyczono dane akta.</w:t>
      </w:r>
    </w:p>
    <w:p w14:paraId="136D361C" w14:textId="43F14F40" w:rsidR="00B572F9" w:rsidRPr="00B572F9" w:rsidRDefault="00B572F9" w:rsidP="00076B2C">
      <w:pPr>
        <w:numPr>
          <w:ilvl w:val="1"/>
          <w:numId w:val="70"/>
        </w:numPr>
        <w:spacing w:line="276" w:lineRule="auto"/>
        <w:ind w:left="355" w:hanging="355"/>
        <w:rPr>
          <w:rFonts w:cs="Arial"/>
          <w:sz w:val="20"/>
        </w:rPr>
      </w:pPr>
      <w:r w:rsidRPr="00B572F9">
        <w:rPr>
          <w:rFonts w:cs="Arial"/>
          <w:sz w:val="20"/>
        </w:rPr>
        <w:t xml:space="preserve">System powinien umożliwiać wydruk karty udostępnienia akt, dla dokumentacji przechowywanej w archiwum a nie ewidencjonowanej </w:t>
      </w:r>
      <w:r w:rsidR="00545354">
        <w:rPr>
          <w:rFonts w:cs="Arial"/>
          <w:sz w:val="20"/>
        </w:rPr>
        <w:t xml:space="preserve">w </w:t>
      </w:r>
      <w:r w:rsidRPr="00B572F9">
        <w:rPr>
          <w:rFonts w:cs="Arial"/>
          <w:sz w:val="20"/>
        </w:rPr>
        <w:t>systemie.</w:t>
      </w:r>
    </w:p>
    <w:p w14:paraId="5FC1849F" w14:textId="77777777" w:rsidR="00B572F9" w:rsidRPr="00B572F9" w:rsidRDefault="00B572F9" w:rsidP="00076B2C">
      <w:pPr>
        <w:numPr>
          <w:ilvl w:val="1"/>
          <w:numId w:val="70"/>
        </w:numPr>
        <w:spacing w:line="276" w:lineRule="auto"/>
        <w:ind w:left="355" w:hanging="355"/>
        <w:rPr>
          <w:rFonts w:cs="Arial"/>
          <w:sz w:val="20"/>
        </w:rPr>
      </w:pPr>
      <w:r w:rsidRPr="00B572F9">
        <w:rPr>
          <w:rFonts w:cs="Arial"/>
          <w:sz w:val="20"/>
        </w:rPr>
        <w:lastRenderedPageBreak/>
        <w:t>System powinien generować identyfikatory kodów kreskowych (w formie nadruku lub naklejki) dla akt, teczek oraz innych dokumentów przekazywanych do archiwum. Funkcja ta ma ułatwić wyszukiwanie w bazie danych teczek oraz akt.</w:t>
      </w:r>
    </w:p>
    <w:p w14:paraId="1E09A74C" w14:textId="4722F01B" w:rsidR="00B572F9" w:rsidRPr="00B572F9" w:rsidRDefault="00B572F9" w:rsidP="00076B2C">
      <w:pPr>
        <w:numPr>
          <w:ilvl w:val="1"/>
          <w:numId w:val="70"/>
        </w:numPr>
        <w:spacing w:line="276" w:lineRule="auto"/>
        <w:ind w:left="355" w:hanging="355"/>
        <w:rPr>
          <w:rFonts w:cs="Arial"/>
          <w:sz w:val="20"/>
        </w:rPr>
      </w:pPr>
      <w:r w:rsidRPr="00B572F9">
        <w:rPr>
          <w:rFonts w:cs="Arial"/>
          <w:sz w:val="20"/>
        </w:rPr>
        <w:t>System powinien umożliwiać przeprowadzenie procesu brakowania akt oraz sporządzenie adnotacji o</w:t>
      </w:r>
      <w:r w:rsidR="00FC19B4">
        <w:rPr>
          <w:rFonts w:cs="Arial"/>
          <w:sz w:val="20"/>
        </w:rPr>
        <w:t> </w:t>
      </w:r>
      <w:r w:rsidRPr="00B572F9">
        <w:rPr>
          <w:rFonts w:cs="Arial"/>
          <w:sz w:val="20"/>
        </w:rPr>
        <w:t>wykonaniu brakowania w odpowiedniej ewidencji. Proces ten będzie przeprowadzany przez użytkownika z</w:t>
      </w:r>
      <w:r w:rsidR="00FC19B4">
        <w:rPr>
          <w:rFonts w:cs="Arial"/>
          <w:sz w:val="20"/>
        </w:rPr>
        <w:t> </w:t>
      </w:r>
      <w:r w:rsidRPr="00B572F9">
        <w:rPr>
          <w:rFonts w:cs="Arial"/>
          <w:sz w:val="20"/>
        </w:rPr>
        <w:t>odpowiednimi uprawnieniami, który musi mieć możliwość wyszukania akt, które będą poddane procesowi brakowania.</w:t>
      </w:r>
    </w:p>
    <w:p w14:paraId="7363D8C9" w14:textId="60B77C09" w:rsidR="00B572F9" w:rsidRPr="00B572F9" w:rsidRDefault="00B572F9" w:rsidP="00076B2C">
      <w:pPr>
        <w:numPr>
          <w:ilvl w:val="1"/>
          <w:numId w:val="70"/>
        </w:numPr>
        <w:spacing w:line="276" w:lineRule="auto"/>
        <w:ind w:left="355" w:hanging="355"/>
        <w:rPr>
          <w:rFonts w:cs="Arial"/>
          <w:sz w:val="20"/>
        </w:rPr>
      </w:pPr>
      <w:r w:rsidRPr="00B572F9">
        <w:rPr>
          <w:rFonts w:cs="Arial"/>
          <w:sz w:val="20"/>
        </w:rPr>
        <w:t>System powinien umożliwiać tworzenia spisów dokumentacji nie archiwalnej przeznaczonej na makulaturę lub zniszczenie, której okres przechowywania upłynął. Proces ten będzie przeprowadzany przez użytkownika z</w:t>
      </w:r>
      <w:r w:rsidR="00FC19B4">
        <w:rPr>
          <w:rFonts w:cs="Arial"/>
          <w:sz w:val="20"/>
        </w:rPr>
        <w:t> </w:t>
      </w:r>
      <w:r w:rsidRPr="00B572F9">
        <w:rPr>
          <w:rFonts w:cs="Arial"/>
          <w:sz w:val="20"/>
        </w:rPr>
        <w:t>odpowiednimi uprawnieniami, który po przygotowaniu spisu będzie mógł go wydrukować.</w:t>
      </w:r>
    </w:p>
    <w:p w14:paraId="5880907A" w14:textId="77777777" w:rsidR="00B572F9" w:rsidRPr="00B572F9" w:rsidRDefault="00B572F9" w:rsidP="00076B2C">
      <w:pPr>
        <w:numPr>
          <w:ilvl w:val="1"/>
          <w:numId w:val="70"/>
        </w:numPr>
        <w:spacing w:line="276" w:lineRule="auto"/>
        <w:ind w:left="355" w:hanging="355"/>
        <w:rPr>
          <w:rFonts w:cs="Arial"/>
          <w:sz w:val="20"/>
        </w:rPr>
      </w:pPr>
      <w:r w:rsidRPr="00B572F9">
        <w:rPr>
          <w:rFonts w:cs="Arial"/>
          <w:sz w:val="20"/>
        </w:rPr>
        <w:t>System powinien umożliwiać przygotowanie dokumentacji archiwalnej w ramach komórki organizacyjnej do ekspertyzy w celu zatwierdzenia brakowania lub w celu zmiany kwalifikacji.</w:t>
      </w:r>
    </w:p>
    <w:p w14:paraId="57338318" w14:textId="77777777" w:rsidR="00B572F9" w:rsidRPr="00B572F9" w:rsidRDefault="00B572F9" w:rsidP="00076B2C">
      <w:pPr>
        <w:numPr>
          <w:ilvl w:val="1"/>
          <w:numId w:val="70"/>
        </w:numPr>
        <w:spacing w:line="276" w:lineRule="auto"/>
        <w:ind w:left="355" w:hanging="355"/>
        <w:rPr>
          <w:rFonts w:cs="Arial"/>
          <w:sz w:val="20"/>
        </w:rPr>
      </w:pPr>
      <w:r w:rsidRPr="00B572F9">
        <w:rPr>
          <w:rFonts w:cs="Arial"/>
          <w:sz w:val="20"/>
        </w:rPr>
        <w:t>W dowolnym momencie uprawniony użytkownik modułu musi mieć możliwość odszukania sporządzonych spisów zdawczo-odbiorczych akt przekazanych do Archiwum Państwowego oraz na zniszczenie lub makulaturę.</w:t>
      </w:r>
    </w:p>
    <w:p w14:paraId="6E390356" w14:textId="77777777" w:rsidR="00B572F9" w:rsidRPr="00B572F9" w:rsidRDefault="00B572F9" w:rsidP="00076B2C">
      <w:pPr>
        <w:numPr>
          <w:ilvl w:val="1"/>
          <w:numId w:val="70"/>
        </w:numPr>
        <w:spacing w:line="276" w:lineRule="auto"/>
        <w:ind w:left="355" w:hanging="355"/>
        <w:rPr>
          <w:rFonts w:cs="Arial"/>
          <w:sz w:val="20"/>
        </w:rPr>
      </w:pPr>
      <w:r w:rsidRPr="00B572F9">
        <w:rPr>
          <w:rFonts w:cs="Arial"/>
          <w:sz w:val="20"/>
        </w:rPr>
        <w:t>System powinien pełnić rolę archiwum zakładowego dla dokumentacji gromadzonej i ewidencjonowanej.</w:t>
      </w:r>
    </w:p>
    <w:p w14:paraId="1C41EF5C" w14:textId="77777777" w:rsidR="00B572F9" w:rsidRPr="00B572F9" w:rsidRDefault="00B572F9" w:rsidP="00076B2C">
      <w:pPr>
        <w:numPr>
          <w:ilvl w:val="1"/>
          <w:numId w:val="70"/>
        </w:numPr>
        <w:spacing w:line="276" w:lineRule="auto"/>
        <w:ind w:left="355" w:hanging="355"/>
        <w:rPr>
          <w:rFonts w:cs="Arial"/>
          <w:sz w:val="20"/>
        </w:rPr>
      </w:pPr>
      <w:r w:rsidRPr="00B572F9">
        <w:rPr>
          <w:rFonts w:cs="Arial"/>
          <w:sz w:val="20"/>
        </w:rPr>
        <w:t>System powinien umożliwiać uprawnionym użytkownikom na:</w:t>
      </w:r>
    </w:p>
    <w:p w14:paraId="28884C4E" w14:textId="77777777" w:rsidR="00B572F9" w:rsidRPr="00B572F9" w:rsidRDefault="00B572F9" w:rsidP="00076B2C">
      <w:pPr>
        <w:pStyle w:val="Akapitzlist"/>
        <w:numPr>
          <w:ilvl w:val="0"/>
          <w:numId w:val="72"/>
        </w:numPr>
        <w:spacing w:line="276" w:lineRule="auto"/>
        <w:rPr>
          <w:rFonts w:cs="Arial"/>
          <w:sz w:val="20"/>
        </w:rPr>
      </w:pPr>
      <w:r w:rsidRPr="00B572F9">
        <w:rPr>
          <w:rFonts w:cs="Arial"/>
          <w:sz w:val="20"/>
        </w:rPr>
        <w:t>udostępnianie,</w:t>
      </w:r>
    </w:p>
    <w:p w14:paraId="0FE40270" w14:textId="77777777" w:rsidR="00B572F9" w:rsidRPr="00B572F9" w:rsidRDefault="00B572F9" w:rsidP="00076B2C">
      <w:pPr>
        <w:pStyle w:val="Akapitzlist"/>
        <w:numPr>
          <w:ilvl w:val="0"/>
          <w:numId w:val="72"/>
        </w:numPr>
        <w:spacing w:line="276" w:lineRule="auto"/>
        <w:rPr>
          <w:rFonts w:cs="Arial"/>
          <w:sz w:val="20"/>
        </w:rPr>
      </w:pPr>
      <w:r w:rsidRPr="00B572F9">
        <w:rPr>
          <w:rFonts w:cs="Arial"/>
          <w:sz w:val="20"/>
        </w:rPr>
        <w:t>brakowanie,</w:t>
      </w:r>
    </w:p>
    <w:p w14:paraId="393E3BB5" w14:textId="77777777" w:rsidR="00B572F9" w:rsidRPr="00B572F9" w:rsidRDefault="00B572F9" w:rsidP="00076B2C">
      <w:pPr>
        <w:pStyle w:val="Akapitzlist"/>
        <w:numPr>
          <w:ilvl w:val="0"/>
          <w:numId w:val="72"/>
        </w:numPr>
        <w:spacing w:line="276" w:lineRule="auto"/>
        <w:rPr>
          <w:rFonts w:cs="Arial"/>
          <w:sz w:val="20"/>
        </w:rPr>
      </w:pPr>
      <w:r w:rsidRPr="00B572F9">
        <w:rPr>
          <w:rFonts w:cs="Arial"/>
          <w:sz w:val="20"/>
        </w:rPr>
        <w:t>przekazywanie do archiwum państwowego,</w:t>
      </w:r>
    </w:p>
    <w:p w14:paraId="2385715D" w14:textId="77777777" w:rsidR="00B572F9" w:rsidRPr="00B572F9" w:rsidRDefault="00B572F9" w:rsidP="00076B2C">
      <w:pPr>
        <w:pStyle w:val="Akapitzlist"/>
        <w:numPr>
          <w:ilvl w:val="0"/>
          <w:numId w:val="72"/>
        </w:numPr>
        <w:spacing w:line="276" w:lineRule="auto"/>
        <w:rPr>
          <w:rFonts w:cs="Arial"/>
          <w:sz w:val="20"/>
        </w:rPr>
      </w:pPr>
      <w:r w:rsidRPr="00B572F9">
        <w:rPr>
          <w:rFonts w:cs="Arial"/>
          <w:sz w:val="20"/>
        </w:rPr>
        <w:t>dodawanie adnotacji,</w:t>
      </w:r>
    </w:p>
    <w:p w14:paraId="515AB1C2" w14:textId="77777777" w:rsidR="00B572F9" w:rsidRPr="00B572F9" w:rsidRDefault="00B572F9" w:rsidP="00076B2C">
      <w:pPr>
        <w:pStyle w:val="Akapitzlist"/>
        <w:numPr>
          <w:ilvl w:val="0"/>
          <w:numId w:val="72"/>
        </w:numPr>
        <w:spacing w:line="276" w:lineRule="auto"/>
        <w:rPr>
          <w:rFonts w:cs="Arial"/>
          <w:sz w:val="20"/>
        </w:rPr>
      </w:pPr>
      <w:r w:rsidRPr="00B572F9">
        <w:rPr>
          <w:rFonts w:cs="Arial"/>
          <w:sz w:val="20"/>
        </w:rPr>
        <w:t>uzupełnianie meta danych dokumentacji przekazanej do archiwum zakładowego.</w:t>
      </w:r>
    </w:p>
    <w:p w14:paraId="1F62496D" w14:textId="77777777" w:rsidR="00B572F9" w:rsidRPr="00B572F9" w:rsidRDefault="00B572F9" w:rsidP="00076B2C">
      <w:pPr>
        <w:numPr>
          <w:ilvl w:val="1"/>
          <w:numId w:val="70"/>
        </w:numPr>
        <w:spacing w:line="276" w:lineRule="auto"/>
        <w:ind w:left="355" w:hanging="355"/>
        <w:rPr>
          <w:rFonts w:cs="Arial"/>
          <w:sz w:val="20"/>
        </w:rPr>
      </w:pPr>
      <w:r w:rsidRPr="00B572F9">
        <w:rPr>
          <w:rFonts w:cs="Arial"/>
          <w:sz w:val="20"/>
        </w:rPr>
        <w:t>System powinien umożliwiać przekazanie uprawnień archiwiście do zarządzania dokumentacją w sposób automatyczny, po przekazaniu dokumentacji do archiwum.</w:t>
      </w:r>
    </w:p>
    <w:p w14:paraId="18A7AE4C" w14:textId="77777777" w:rsidR="00B572F9" w:rsidRPr="00B572F9" w:rsidRDefault="00B572F9" w:rsidP="00076B2C">
      <w:pPr>
        <w:numPr>
          <w:ilvl w:val="1"/>
          <w:numId w:val="70"/>
        </w:numPr>
        <w:spacing w:line="276" w:lineRule="auto"/>
        <w:ind w:left="355" w:hanging="355"/>
        <w:rPr>
          <w:rFonts w:cs="Arial"/>
          <w:sz w:val="20"/>
        </w:rPr>
      </w:pPr>
      <w:r w:rsidRPr="00B572F9">
        <w:rPr>
          <w:rFonts w:cs="Arial"/>
          <w:sz w:val="20"/>
        </w:rPr>
        <w:t>System powinien umożliwiać uprawnionym użytkownikom wskazywanie dokumentacji, którą chcą przekazać do archiwum zakładowego.</w:t>
      </w:r>
    </w:p>
    <w:p w14:paraId="73D648F6" w14:textId="1766023D" w:rsidR="00B572F9" w:rsidRPr="00B572F9" w:rsidRDefault="00B572F9" w:rsidP="00076B2C">
      <w:pPr>
        <w:numPr>
          <w:ilvl w:val="1"/>
          <w:numId w:val="70"/>
        </w:numPr>
        <w:spacing w:line="276" w:lineRule="auto"/>
        <w:ind w:left="355" w:hanging="355"/>
        <w:rPr>
          <w:rFonts w:cs="Arial"/>
          <w:sz w:val="20"/>
        </w:rPr>
      </w:pPr>
      <w:r w:rsidRPr="00B572F9">
        <w:rPr>
          <w:rFonts w:cs="Arial"/>
          <w:sz w:val="20"/>
        </w:rPr>
        <w:t>System powinien umożliwiać generowanie spisów zdawczo-odbiorczych nośników informatycznych i</w:t>
      </w:r>
      <w:r w:rsidR="00FC19B4">
        <w:rPr>
          <w:rFonts w:cs="Arial"/>
          <w:sz w:val="20"/>
        </w:rPr>
        <w:t> </w:t>
      </w:r>
      <w:r w:rsidRPr="00B572F9">
        <w:rPr>
          <w:rFonts w:cs="Arial"/>
          <w:sz w:val="20"/>
        </w:rPr>
        <w:t>papierowych przekazywanych do archiwum ze składów nośników.</w:t>
      </w:r>
    </w:p>
    <w:p w14:paraId="7EB9FDC6" w14:textId="77777777" w:rsidR="00B572F9" w:rsidRPr="00B572F9" w:rsidRDefault="00B572F9" w:rsidP="00076B2C">
      <w:pPr>
        <w:numPr>
          <w:ilvl w:val="1"/>
          <w:numId w:val="70"/>
        </w:numPr>
        <w:spacing w:line="276" w:lineRule="auto"/>
        <w:ind w:left="355" w:hanging="355"/>
        <w:rPr>
          <w:rFonts w:cs="Arial"/>
          <w:sz w:val="20"/>
        </w:rPr>
      </w:pPr>
      <w:r w:rsidRPr="00B572F9">
        <w:rPr>
          <w:rFonts w:cs="Arial"/>
          <w:sz w:val="20"/>
        </w:rPr>
        <w:t>System powinien umożliwiać udostępnienie dokumentacji z archiwum zakładowego, po uprzedniej akceptacji przez uprawnionego użytkownika.</w:t>
      </w:r>
    </w:p>
    <w:p w14:paraId="4049913C" w14:textId="77777777" w:rsidR="00B572F9" w:rsidRPr="00B572F9" w:rsidRDefault="00B572F9" w:rsidP="00076B2C">
      <w:pPr>
        <w:numPr>
          <w:ilvl w:val="1"/>
          <w:numId w:val="70"/>
        </w:numPr>
        <w:spacing w:line="276" w:lineRule="auto"/>
        <w:ind w:left="355" w:hanging="355"/>
        <w:rPr>
          <w:rFonts w:cs="Arial"/>
          <w:sz w:val="20"/>
        </w:rPr>
      </w:pPr>
      <w:r w:rsidRPr="00B572F9">
        <w:rPr>
          <w:rFonts w:cs="Arial"/>
          <w:sz w:val="20"/>
        </w:rPr>
        <w:t xml:space="preserve">System powinien umożliwiać ewidencjonowanie udostępnień i </w:t>
      </w:r>
      <w:proofErr w:type="spellStart"/>
      <w:r w:rsidRPr="00B572F9">
        <w:rPr>
          <w:rFonts w:cs="Arial"/>
          <w:sz w:val="20"/>
        </w:rPr>
        <w:t>wypożyczeń</w:t>
      </w:r>
      <w:proofErr w:type="spellEnd"/>
      <w:r w:rsidRPr="00B572F9">
        <w:rPr>
          <w:rFonts w:cs="Arial"/>
          <w:sz w:val="20"/>
        </w:rPr>
        <w:t xml:space="preserve"> dokumentacji z archiwum zakładowego, poprzez co najmniej wskazanie:</w:t>
      </w:r>
    </w:p>
    <w:p w14:paraId="615591D2" w14:textId="77777777" w:rsidR="00B572F9" w:rsidRPr="00B572F9" w:rsidRDefault="00B572F9" w:rsidP="00076B2C">
      <w:pPr>
        <w:pStyle w:val="Akapitzlist"/>
        <w:numPr>
          <w:ilvl w:val="0"/>
          <w:numId w:val="73"/>
        </w:numPr>
        <w:spacing w:line="276" w:lineRule="auto"/>
        <w:rPr>
          <w:rFonts w:cs="Arial"/>
          <w:sz w:val="20"/>
        </w:rPr>
      </w:pPr>
      <w:r w:rsidRPr="00B572F9">
        <w:rPr>
          <w:rFonts w:cs="Arial"/>
          <w:sz w:val="20"/>
        </w:rPr>
        <w:t>podmiotu, któremu dokumentację wypożyczono i/lub udostępniono,</w:t>
      </w:r>
    </w:p>
    <w:p w14:paraId="2AC81C20" w14:textId="77777777" w:rsidR="00B572F9" w:rsidRPr="00B572F9" w:rsidRDefault="00B572F9" w:rsidP="00076B2C">
      <w:pPr>
        <w:pStyle w:val="Akapitzlist"/>
        <w:numPr>
          <w:ilvl w:val="0"/>
          <w:numId w:val="73"/>
        </w:numPr>
        <w:spacing w:line="276" w:lineRule="auto"/>
        <w:rPr>
          <w:rFonts w:cs="Arial"/>
          <w:sz w:val="20"/>
        </w:rPr>
      </w:pPr>
      <w:r w:rsidRPr="00B572F9">
        <w:rPr>
          <w:rFonts w:cs="Arial"/>
          <w:sz w:val="20"/>
        </w:rPr>
        <w:t>udostępnionej i/lub wypożyczonej dokumentacji,</w:t>
      </w:r>
    </w:p>
    <w:p w14:paraId="59EBD49C" w14:textId="77777777" w:rsidR="00B572F9" w:rsidRPr="00B572F9" w:rsidRDefault="00B572F9" w:rsidP="00076B2C">
      <w:pPr>
        <w:pStyle w:val="Akapitzlist"/>
        <w:numPr>
          <w:ilvl w:val="0"/>
          <w:numId w:val="73"/>
        </w:numPr>
        <w:spacing w:line="276" w:lineRule="auto"/>
        <w:rPr>
          <w:rFonts w:cs="Arial"/>
          <w:sz w:val="20"/>
        </w:rPr>
      </w:pPr>
      <w:r w:rsidRPr="00B572F9">
        <w:rPr>
          <w:rFonts w:cs="Arial"/>
          <w:sz w:val="20"/>
        </w:rPr>
        <w:t>data wypożyczenia i zwrotu lub daty udostępnienia.</w:t>
      </w:r>
    </w:p>
    <w:p w14:paraId="47484E78" w14:textId="097263F7" w:rsidR="00B572F9" w:rsidRPr="00B572F9" w:rsidRDefault="00B572F9" w:rsidP="00076B2C">
      <w:pPr>
        <w:numPr>
          <w:ilvl w:val="1"/>
          <w:numId w:val="70"/>
        </w:numPr>
        <w:spacing w:line="276" w:lineRule="auto"/>
        <w:ind w:left="355" w:hanging="355"/>
        <w:rPr>
          <w:rFonts w:cs="Arial"/>
          <w:sz w:val="20"/>
        </w:rPr>
      </w:pPr>
      <w:r w:rsidRPr="00B572F9">
        <w:rPr>
          <w:rFonts w:cs="Arial"/>
          <w:sz w:val="20"/>
        </w:rPr>
        <w:t>System powinien umożliwiać użytkownikowi archiwum wygenerowanie paczek archiwalnych dla dokumentacji przekazywanej do archiwum państwowego oraz sporządzenie adnotacji o przekazaniu dokumentacji w</w:t>
      </w:r>
      <w:r w:rsidR="00FC19B4">
        <w:rPr>
          <w:rFonts w:cs="Arial"/>
          <w:sz w:val="20"/>
        </w:rPr>
        <w:t> </w:t>
      </w:r>
      <w:r w:rsidRPr="00B572F9">
        <w:rPr>
          <w:rFonts w:cs="Arial"/>
          <w:sz w:val="20"/>
        </w:rPr>
        <w:t>odpowiedniej ewidencji.</w:t>
      </w:r>
    </w:p>
    <w:p w14:paraId="3BF73DB7" w14:textId="77777777" w:rsidR="00B572F9" w:rsidRPr="00B572F9" w:rsidRDefault="00B572F9" w:rsidP="00076B2C">
      <w:pPr>
        <w:spacing w:line="276" w:lineRule="auto"/>
        <w:rPr>
          <w:rFonts w:cs="Arial"/>
          <w:sz w:val="20"/>
        </w:rPr>
      </w:pPr>
    </w:p>
    <w:p w14:paraId="17077372" w14:textId="77777777" w:rsidR="00B572F9" w:rsidRPr="00FC19B4" w:rsidRDefault="00B572F9" w:rsidP="00076B2C">
      <w:pPr>
        <w:spacing w:line="276" w:lineRule="auto"/>
        <w:rPr>
          <w:b/>
          <w:sz w:val="20"/>
        </w:rPr>
      </w:pPr>
      <w:r w:rsidRPr="00FC19B4">
        <w:rPr>
          <w:b/>
          <w:sz w:val="20"/>
        </w:rPr>
        <w:t>Wyszukiwarki.</w:t>
      </w:r>
    </w:p>
    <w:p w14:paraId="13E4875A" w14:textId="77777777" w:rsidR="00B572F9" w:rsidRPr="00B572F9" w:rsidRDefault="00B572F9" w:rsidP="00076B2C">
      <w:pPr>
        <w:numPr>
          <w:ilvl w:val="0"/>
          <w:numId w:val="74"/>
        </w:numPr>
        <w:spacing w:line="276" w:lineRule="auto"/>
        <w:rPr>
          <w:rFonts w:cs="Arial"/>
          <w:sz w:val="20"/>
        </w:rPr>
      </w:pPr>
      <w:r w:rsidRPr="00B572F9">
        <w:rPr>
          <w:rFonts w:cs="Arial"/>
          <w:sz w:val="20"/>
        </w:rPr>
        <w:t>System powinien umożliwiać wyszukiwanie dokumentów i spraw za pomocą wielu kryteriów, m.in. po metadanych opisujących dokumenty przetwarzane w systemie. Istnieje możliwość łączenia kryteriów w celu ograniczenia wyników wyszukiwania.</w:t>
      </w:r>
    </w:p>
    <w:p w14:paraId="41293E3E" w14:textId="77777777" w:rsidR="00B572F9" w:rsidRPr="00B572F9" w:rsidRDefault="00B572F9" w:rsidP="00076B2C">
      <w:pPr>
        <w:numPr>
          <w:ilvl w:val="0"/>
          <w:numId w:val="74"/>
        </w:numPr>
        <w:spacing w:line="276" w:lineRule="auto"/>
        <w:rPr>
          <w:rFonts w:cs="Arial"/>
          <w:sz w:val="20"/>
        </w:rPr>
      </w:pPr>
      <w:r w:rsidRPr="00B572F9">
        <w:rPr>
          <w:rFonts w:cs="Arial"/>
          <w:sz w:val="20"/>
        </w:rPr>
        <w:t>System powinien posiadać wyszukiwarkę globalną, której zakres wyszukiwania obejmuje całą bazę systemu, jak i kontekstowe wyszukiwarki dostępne i ograniczone do wyszukiwania w zakresie spraw/dokumentów danego modułu/zakresu (np. tylko rejestr poczty przychodzącej, tylko rejestr korespondencji wychodzącej itp.).</w:t>
      </w:r>
    </w:p>
    <w:p w14:paraId="6645B35A" w14:textId="77777777" w:rsidR="00B572F9" w:rsidRPr="00B572F9" w:rsidRDefault="00B572F9" w:rsidP="00076B2C">
      <w:pPr>
        <w:numPr>
          <w:ilvl w:val="0"/>
          <w:numId w:val="74"/>
        </w:numPr>
        <w:spacing w:line="276" w:lineRule="auto"/>
        <w:rPr>
          <w:rFonts w:cs="Arial"/>
          <w:sz w:val="20"/>
        </w:rPr>
      </w:pPr>
      <w:r w:rsidRPr="00B572F9">
        <w:rPr>
          <w:rFonts w:cs="Arial"/>
          <w:sz w:val="20"/>
        </w:rPr>
        <w:t>System powinien umożliwiać wyszukiwanie z użyciem symboli wieloznacznych.</w:t>
      </w:r>
    </w:p>
    <w:p w14:paraId="1AFE73F1" w14:textId="77777777" w:rsidR="00B572F9" w:rsidRPr="00B572F9" w:rsidRDefault="00B572F9" w:rsidP="00076B2C">
      <w:pPr>
        <w:numPr>
          <w:ilvl w:val="0"/>
          <w:numId w:val="74"/>
        </w:numPr>
        <w:spacing w:line="276" w:lineRule="auto"/>
        <w:rPr>
          <w:rFonts w:cs="Arial"/>
          <w:sz w:val="20"/>
        </w:rPr>
      </w:pPr>
      <w:r w:rsidRPr="00B572F9">
        <w:rPr>
          <w:rFonts w:cs="Arial"/>
          <w:sz w:val="20"/>
        </w:rPr>
        <w:t xml:space="preserve">System powinien umożliwiać </w:t>
      </w:r>
      <w:proofErr w:type="spellStart"/>
      <w:r w:rsidRPr="00B572F9">
        <w:rPr>
          <w:rFonts w:cs="Arial"/>
          <w:sz w:val="20"/>
        </w:rPr>
        <w:t>pełnotekstowe</w:t>
      </w:r>
      <w:proofErr w:type="spellEnd"/>
      <w:r w:rsidRPr="00B572F9">
        <w:rPr>
          <w:rFonts w:cs="Arial"/>
          <w:sz w:val="20"/>
        </w:rPr>
        <w:t xml:space="preserve"> wyszukiwanie dokumentów elektronicznych w repozytorium plików, co najmniej dla następujących formatów: TXT, PDF, DOC, RTF, XLS, PPT, ODT.</w:t>
      </w:r>
    </w:p>
    <w:p w14:paraId="2EB29BC6" w14:textId="77777777" w:rsidR="00B572F9" w:rsidRPr="00B572F9" w:rsidRDefault="00B572F9" w:rsidP="00076B2C">
      <w:pPr>
        <w:numPr>
          <w:ilvl w:val="0"/>
          <w:numId w:val="74"/>
        </w:numPr>
        <w:spacing w:line="276" w:lineRule="auto"/>
        <w:rPr>
          <w:rFonts w:cs="Arial"/>
          <w:sz w:val="20"/>
        </w:rPr>
      </w:pPr>
      <w:r w:rsidRPr="00B572F9">
        <w:rPr>
          <w:rFonts w:cs="Arial"/>
          <w:sz w:val="20"/>
        </w:rPr>
        <w:t xml:space="preserve">System powinien umożliwiać wyszukanie i sporządzenie listy przesyłek na nośnikach papierowych, których pełnych </w:t>
      </w:r>
      <w:proofErr w:type="spellStart"/>
      <w:r w:rsidRPr="00B572F9">
        <w:rPr>
          <w:rFonts w:cs="Arial"/>
          <w:sz w:val="20"/>
        </w:rPr>
        <w:t>odwzorowań</w:t>
      </w:r>
      <w:proofErr w:type="spellEnd"/>
      <w:r w:rsidRPr="00B572F9">
        <w:rPr>
          <w:rFonts w:cs="Arial"/>
          <w:sz w:val="20"/>
        </w:rPr>
        <w:t xml:space="preserve"> cyfrowych nie dołączono do metadanych je opisujących, zawierających, co najmniej wskazanie konkretnych nośników (tj. identyfikator nośnika w składzie chronologicznym nośników papierowych, lokalizacja nośnika).</w:t>
      </w:r>
    </w:p>
    <w:p w14:paraId="150ECFC0" w14:textId="77777777" w:rsidR="00B572F9" w:rsidRPr="00B572F9" w:rsidRDefault="00B572F9" w:rsidP="00076B2C">
      <w:pPr>
        <w:numPr>
          <w:ilvl w:val="0"/>
          <w:numId w:val="74"/>
        </w:numPr>
        <w:spacing w:line="276" w:lineRule="auto"/>
        <w:rPr>
          <w:rFonts w:cs="Arial"/>
          <w:sz w:val="20"/>
        </w:rPr>
      </w:pPr>
      <w:r w:rsidRPr="00B572F9">
        <w:rPr>
          <w:rFonts w:cs="Arial"/>
          <w:sz w:val="20"/>
        </w:rPr>
        <w:lastRenderedPageBreak/>
        <w:t>System powinien mieć możliwość współpracy z czytnikami kodów kreskowych w celu wyszukiwania, lub odczytania kodu maszynowego na identyfikatorze zamieszczonym na przesyłkach/elektronicznych nośnikach danych/sprawach/teczkach.</w:t>
      </w:r>
    </w:p>
    <w:p w14:paraId="7444C3E6" w14:textId="77777777" w:rsidR="00B572F9" w:rsidRPr="00B572F9" w:rsidRDefault="00B572F9" w:rsidP="00076B2C">
      <w:pPr>
        <w:spacing w:line="276" w:lineRule="auto"/>
        <w:rPr>
          <w:rFonts w:cs="Arial"/>
          <w:sz w:val="20"/>
        </w:rPr>
      </w:pPr>
    </w:p>
    <w:p w14:paraId="0D1C55E1" w14:textId="77777777" w:rsidR="00B572F9" w:rsidRPr="00B572F9" w:rsidRDefault="00B572F9" w:rsidP="00076B2C">
      <w:pPr>
        <w:spacing w:line="276" w:lineRule="auto"/>
        <w:rPr>
          <w:rFonts w:cs="Arial"/>
          <w:b/>
          <w:sz w:val="20"/>
        </w:rPr>
      </w:pPr>
      <w:r w:rsidRPr="00FC19B4">
        <w:rPr>
          <w:b/>
          <w:sz w:val="20"/>
        </w:rPr>
        <w:t>Podpis elektroniczny.</w:t>
      </w:r>
    </w:p>
    <w:p w14:paraId="0018A88D" w14:textId="77777777" w:rsidR="00B572F9" w:rsidRPr="00B572F9" w:rsidRDefault="00B572F9" w:rsidP="00076B2C">
      <w:pPr>
        <w:numPr>
          <w:ilvl w:val="0"/>
          <w:numId w:val="75"/>
        </w:numPr>
        <w:spacing w:line="276" w:lineRule="auto"/>
        <w:rPr>
          <w:rFonts w:cs="Arial"/>
          <w:sz w:val="20"/>
        </w:rPr>
      </w:pPr>
      <w:r w:rsidRPr="00B572F9">
        <w:rPr>
          <w:rFonts w:cs="Arial"/>
          <w:sz w:val="20"/>
        </w:rPr>
        <w:t>System powinien automatycznie wywoływać usługę weryfikacji podpisu elektronicznego w momencie pojawienia się w systemie dokumentu podpisanego takim podpisem.</w:t>
      </w:r>
    </w:p>
    <w:p w14:paraId="4D06EC6F" w14:textId="77777777" w:rsidR="00B572F9" w:rsidRPr="00B572F9" w:rsidRDefault="00B572F9" w:rsidP="00076B2C">
      <w:pPr>
        <w:numPr>
          <w:ilvl w:val="0"/>
          <w:numId w:val="75"/>
        </w:numPr>
        <w:spacing w:line="276" w:lineRule="auto"/>
        <w:rPr>
          <w:rFonts w:cs="Arial"/>
          <w:sz w:val="20"/>
        </w:rPr>
      </w:pPr>
      <w:r w:rsidRPr="00B572F9">
        <w:rPr>
          <w:rFonts w:cs="Arial"/>
          <w:sz w:val="20"/>
        </w:rPr>
        <w:t xml:space="preserve">System powinien umożliwiać ręczne wywołanie usługi weryfikacji podpisu elektronicznego z poziomu systemu w przypadku problemów z weryfikacją automatyczną np. brak dostępu do </w:t>
      </w:r>
      <w:proofErr w:type="spellStart"/>
      <w:r w:rsidRPr="00B572F9">
        <w:rPr>
          <w:rFonts w:cs="Arial"/>
          <w:sz w:val="20"/>
        </w:rPr>
        <w:t>internetu</w:t>
      </w:r>
      <w:proofErr w:type="spellEnd"/>
      <w:r w:rsidRPr="00B572F9">
        <w:rPr>
          <w:rFonts w:cs="Arial"/>
          <w:sz w:val="20"/>
        </w:rPr>
        <w:t xml:space="preserve"> w czasie automatycznego wywołania usługi weryfikacji.</w:t>
      </w:r>
    </w:p>
    <w:p w14:paraId="1DA9358B" w14:textId="77777777" w:rsidR="00B572F9" w:rsidRPr="00B572F9" w:rsidRDefault="00B572F9" w:rsidP="00076B2C">
      <w:pPr>
        <w:numPr>
          <w:ilvl w:val="0"/>
          <w:numId w:val="75"/>
        </w:numPr>
        <w:spacing w:line="276" w:lineRule="auto"/>
        <w:rPr>
          <w:rFonts w:cs="Arial"/>
          <w:sz w:val="20"/>
        </w:rPr>
      </w:pPr>
      <w:r w:rsidRPr="00B572F9">
        <w:rPr>
          <w:rFonts w:cs="Arial"/>
          <w:sz w:val="20"/>
        </w:rPr>
        <w:t xml:space="preserve">System powinien umożliwiać podpisywanie dokumentów elektronicznych w formacie </w:t>
      </w:r>
      <w:proofErr w:type="spellStart"/>
      <w:r w:rsidRPr="00B572F9">
        <w:rPr>
          <w:rFonts w:cs="Arial"/>
          <w:sz w:val="20"/>
        </w:rPr>
        <w:t>XAdES</w:t>
      </w:r>
      <w:proofErr w:type="spellEnd"/>
      <w:r w:rsidRPr="00B572F9">
        <w:rPr>
          <w:rFonts w:cs="Arial"/>
          <w:sz w:val="20"/>
        </w:rPr>
        <w:t>.</w:t>
      </w:r>
    </w:p>
    <w:p w14:paraId="7F77E717" w14:textId="77777777" w:rsidR="00B572F9" w:rsidRPr="00B572F9" w:rsidRDefault="00B572F9" w:rsidP="00076B2C">
      <w:pPr>
        <w:numPr>
          <w:ilvl w:val="0"/>
          <w:numId w:val="75"/>
        </w:numPr>
        <w:spacing w:line="276" w:lineRule="auto"/>
        <w:rPr>
          <w:rFonts w:cs="Arial"/>
          <w:sz w:val="20"/>
        </w:rPr>
      </w:pPr>
      <w:r w:rsidRPr="00B572F9">
        <w:rPr>
          <w:rFonts w:cs="Arial"/>
          <w:sz w:val="20"/>
        </w:rPr>
        <w:t xml:space="preserve">System powinien umożliwiać składanie wielu podpisów pod jednym dokumentem w formacie </w:t>
      </w:r>
      <w:proofErr w:type="spellStart"/>
      <w:r w:rsidRPr="00B572F9">
        <w:rPr>
          <w:rFonts w:cs="Arial"/>
          <w:sz w:val="20"/>
        </w:rPr>
        <w:t>XAdES</w:t>
      </w:r>
      <w:proofErr w:type="spellEnd"/>
      <w:r w:rsidRPr="00B572F9">
        <w:rPr>
          <w:rFonts w:cs="Arial"/>
          <w:sz w:val="20"/>
        </w:rPr>
        <w:t>.</w:t>
      </w:r>
    </w:p>
    <w:p w14:paraId="35E95624" w14:textId="77777777" w:rsidR="00B572F9" w:rsidRPr="00B572F9" w:rsidRDefault="00B572F9" w:rsidP="00076B2C">
      <w:pPr>
        <w:spacing w:line="276" w:lineRule="auto"/>
        <w:rPr>
          <w:rFonts w:cs="Arial"/>
          <w:sz w:val="20"/>
        </w:rPr>
      </w:pPr>
    </w:p>
    <w:p w14:paraId="539A756C" w14:textId="77777777" w:rsidR="00B572F9" w:rsidRPr="00FC19B4" w:rsidRDefault="00B572F9" w:rsidP="00076B2C">
      <w:pPr>
        <w:spacing w:line="276" w:lineRule="auto"/>
        <w:rPr>
          <w:b/>
          <w:sz w:val="20"/>
        </w:rPr>
      </w:pPr>
      <w:r w:rsidRPr="00FC19B4">
        <w:rPr>
          <w:b/>
          <w:sz w:val="20"/>
        </w:rPr>
        <w:t>Raporty i statystyki.</w:t>
      </w:r>
    </w:p>
    <w:p w14:paraId="6797A1F9" w14:textId="77777777" w:rsidR="00B572F9" w:rsidRPr="00B572F9" w:rsidRDefault="00B572F9" w:rsidP="00076B2C">
      <w:pPr>
        <w:numPr>
          <w:ilvl w:val="0"/>
          <w:numId w:val="76"/>
        </w:numPr>
        <w:spacing w:line="276" w:lineRule="auto"/>
        <w:rPr>
          <w:rFonts w:cs="Arial"/>
          <w:sz w:val="20"/>
        </w:rPr>
      </w:pPr>
      <w:r w:rsidRPr="00B572F9">
        <w:rPr>
          <w:rFonts w:cs="Arial"/>
          <w:sz w:val="20"/>
        </w:rPr>
        <w:t>System powinien umożliwiać monitorowanie przepływu pracy poprzez tworzenie raportów i statystyk.</w:t>
      </w:r>
    </w:p>
    <w:p w14:paraId="3F2DC352" w14:textId="77777777" w:rsidR="00B572F9" w:rsidRPr="00B572F9" w:rsidRDefault="00B572F9" w:rsidP="00076B2C">
      <w:pPr>
        <w:numPr>
          <w:ilvl w:val="0"/>
          <w:numId w:val="76"/>
        </w:numPr>
        <w:spacing w:line="276" w:lineRule="auto"/>
        <w:rPr>
          <w:rFonts w:cs="Arial"/>
          <w:sz w:val="20"/>
        </w:rPr>
      </w:pPr>
      <w:r w:rsidRPr="00B572F9">
        <w:rPr>
          <w:rFonts w:cs="Arial"/>
          <w:sz w:val="20"/>
        </w:rPr>
        <w:t>System powinien posiadać gotowe raporty informujące o historii każdej sprawy:</w:t>
      </w:r>
    </w:p>
    <w:p w14:paraId="59AAEFE9" w14:textId="77777777" w:rsidR="00B572F9" w:rsidRPr="00B572F9" w:rsidRDefault="00B572F9" w:rsidP="00076B2C">
      <w:pPr>
        <w:pStyle w:val="Akapitzlist"/>
        <w:numPr>
          <w:ilvl w:val="0"/>
          <w:numId w:val="77"/>
        </w:numPr>
        <w:spacing w:line="276" w:lineRule="auto"/>
        <w:rPr>
          <w:rFonts w:cs="Arial"/>
          <w:sz w:val="20"/>
        </w:rPr>
      </w:pPr>
      <w:r w:rsidRPr="00B572F9">
        <w:rPr>
          <w:rFonts w:cs="Arial"/>
          <w:sz w:val="20"/>
        </w:rPr>
        <w:t>wykaz wszystkich użytkowników pracujących nad daną sprawą, wraz z załączonymi przez nich dokumentami oraz wykonanymi czynnościami a także czasem przetwarzania przez nich sprawy w danym kroku procesu,</w:t>
      </w:r>
    </w:p>
    <w:p w14:paraId="0DC2B6A8" w14:textId="77777777" w:rsidR="00B572F9" w:rsidRPr="00B572F9" w:rsidRDefault="00B572F9" w:rsidP="00076B2C">
      <w:pPr>
        <w:pStyle w:val="Akapitzlist"/>
        <w:numPr>
          <w:ilvl w:val="0"/>
          <w:numId w:val="77"/>
        </w:numPr>
        <w:spacing w:line="276" w:lineRule="auto"/>
        <w:rPr>
          <w:rFonts w:cs="Arial"/>
          <w:sz w:val="20"/>
        </w:rPr>
      </w:pPr>
      <w:r w:rsidRPr="00B572F9">
        <w:rPr>
          <w:rFonts w:cs="Arial"/>
          <w:sz w:val="20"/>
        </w:rPr>
        <w:t>zestawienie liczby załatwionych spraw za dany okres, dla danego pracownika, grup pracowników, jednostek organizacyjnych, kategorii sprawy,</w:t>
      </w:r>
    </w:p>
    <w:p w14:paraId="01E60BEC" w14:textId="77777777" w:rsidR="00B572F9" w:rsidRPr="00B572F9" w:rsidRDefault="00B572F9" w:rsidP="00076B2C">
      <w:pPr>
        <w:pStyle w:val="Akapitzlist"/>
        <w:numPr>
          <w:ilvl w:val="0"/>
          <w:numId w:val="77"/>
        </w:numPr>
        <w:spacing w:line="276" w:lineRule="auto"/>
        <w:rPr>
          <w:rFonts w:cs="Arial"/>
          <w:sz w:val="20"/>
        </w:rPr>
      </w:pPr>
      <w:r w:rsidRPr="00B572F9">
        <w:rPr>
          <w:rFonts w:cs="Arial"/>
          <w:sz w:val="20"/>
        </w:rPr>
        <w:t>Ilości obsłużonych przesyłek za dany okres, dla danego pracownika, grup pracowników, jednostek organizacyjnych, kategorii przesyłek.</w:t>
      </w:r>
    </w:p>
    <w:p w14:paraId="71641BBF" w14:textId="77777777" w:rsidR="00B572F9" w:rsidRPr="00B572F9" w:rsidRDefault="00B572F9" w:rsidP="00076B2C">
      <w:pPr>
        <w:numPr>
          <w:ilvl w:val="0"/>
          <w:numId w:val="76"/>
        </w:numPr>
        <w:spacing w:line="276" w:lineRule="auto"/>
        <w:rPr>
          <w:rFonts w:cs="Arial"/>
          <w:sz w:val="20"/>
        </w:rPr>
      </w:pPr>
      <w:r w:rsidRPr="00B572F9">
        <w:rPr>
          <w:rFonts w:cs="Arial"/>
          <w:sz w:val="20"/>
        </w:rPr>
        <w:t>System powinien posiadać wbudowany generator raportów umożliwiający, co najmniej:</w:t>
      </w:r>
    </w:p>
    <w:p w14:paraId="28896560" w14:textId="77777777" w:rsidR="00B572F9" w:rsidRPr="00B572F9" w:rsidRDefault="00B572F9" w:rsidP="00076B2C">
      <w:pPr>
        <w:pStyle w:val="Akapitzlist"/>
        <w:numPr>
          <w:ilvl w:val="0"/>
          <w:numId w:val="78"/>
        </w:numPr>
        <w:spacing w:line="276" w:lineRule="auto"/>
        <w:rPr>
          <w:rFonts w:cs="Arial"/>
          <w:sz w:val="20"/>
        </w:rPr>
      </w:pPr>
      <w:r w:rsidRPr="00B572F9">
        <w:rPr>
          <w:rFonts w:cs="Arial"/>
          <w:sz w:val="20"/>
        </w:rPr>
        <w:t>definiowanie typu raportu: dotyczący przesyłek lub spraw,</w:t>
      </w:r>
    </w:p>
    <w:p w14:paraId="3A02EF83" w14:textId="77777777" w:rsidR="00B572F9" w:rsidRPr="00B572F9" w:rsidRDefault="00B572F9" w:rsidP="00076B2C">
      <w:pPr>
        <w:pStyle w:val="Akapitzlist"/>
        <w:numPr>
          <w:ilvl w:val="0"/>
          <w:numId w:val="78"/>
        </w:numPr>
        <w:spacing w:line="276" w:lineRule="auto"/>
        <w:rPr>
          <w:rFonts w:cs="Arial"/>
          <w:sz w:val="20"/>
        </w:rPr>
      </w:pPr>
      <w:r w:rsidRPr="00B572F9">
        <w:rPr>
          <w:rFonts w:cs="Arial"/>
          <w:sz w:val="20"/>
        </w:rPr>
        <w:t>definiowanie zawartości kolumn raportów prezentowanych w postaci tabelarycznej na podstawie danych dostępnych w systemie,</w:t>
      </w:r>
    </w:p>
    <w:p w14:paraId="1DAB540D" w14:textId="030329F2" w:rsidR="00B572F9" w:rsidRPr="00B572F9" w:rsidRDefault="00B572F9" w:rsidP="00076B2C">
      <w:pPr>
        <w:pStyle w:val="Akapitzlist"/>
        <w:numPr>
          <w:ilvl w:val="0"/>
          <w:numId w:val="78"/>
        </w:numPr>
        <w:spacing w:line="276" w:lineRule="auto"/>
        <w:rPr>
          <w:rFonts w:cs="Arial"/>
          <w:sz w:val="20"/>
        </w:rPr>
      </w:pPr>
      <w:r w:rsidRPr="00B572F9">
        <w:rPr>
          <w:rFonts w:cs="Arial"/>
          <w:sz w:val="20"/>
        </w:rPr>
        <w:t>definiowanie warunków po spełnieniu, którego informacja o danej sprawie bądź przesyłce znajduje się w</w:t>
      </w:r>
      <w:r w:rsidR="00FC19B4">
        <w:rPr>
          <w:rFonts w:cs="Arial"/>
          <w:sz w:val="20"/>
        </w:rPr>
        <w:t> </w:t>
      </w:r>
      <w:r w:rsidRPr="00B572F9">
        <w:rPr>
          <w:rFonts w:cs="Arial"/>
          <w:sz w:val="20"/>
        </w:rPr>
        <w:t>raporcie np. pokaż sprawy przeterminowane w odpowiednim układzie.</w:t>
      </w:r>
    </w:p>
    <w:p w14:paraId="50C439EF" w14:textId="77777777" w:rsidR="00B572F9" w:rsidRPr="00B572F9" w:rsidRDefault="00B572F9" w:rsidP="00076B2C">
      <w:pPr>
        <w:numPr>
          <w:ilvl w:val="0"/>
          <w:numId w:val="76"/>
        </w:numPr>
        <w:spacing w:line="276" w:lineRule="auto"/>
        <w:rPr>
          <w:rFonts w:cs="Arial"/>
          <w:sz w:val="20"/>
        </w:rPr>
      </w:pPr>
      <w:r w:rsidRPr="00B572F9">
        <w:rPr>
          <w:rFonts w:cs="Arial"/>
          <w:sz w:val="20"/>
        </w:rPr>
        <w:t>System powinien:</w:t>
      </w:r>
    </w:p>
    <w:p w14:paraId="12EF5D0B" w14:textId="77777777" w:rsidR="00B572F9" w:rsidRPr="00B572F9" w:rsidRDefault="00B572F9" w:rsidP="00076B2C">
      <w:pPr>
        <w:pStyle w:val="Akapitzlist"/>
        <w:numPr>
          <w:ilvl w:val="0"/>
          <w:numId w:val="79"/>
        </w:numPr>
        <w:spacing w:line="276" w:lineRule="auto"/>
        <w:rPr>
          <w:rFonts w:cs="Arial"/>
          <w:sz w:val="20"/>
        </w:rPr>
      </w:pPr>
      <w:r w:rsidRPr="00B572F9">
        <w:rPr>
          <w:rFonts w:cs="Arial"/>
          <w:sz w:val="20"/>
        </w:rPr>
        <w:t>umożliwiać tworzenie, edycję oraz usuwanie szablonów raportów,</w:t>
      </w:r>
    </w:p>
    <w:p w14:paraId="03D132F6" w14:textId="77777777" w:rsidR="00B572F9" w:rsidRPr="00B572F9" w:rsidRDefault="00B572F9" w:rsidP="00076B2C">
      <w:pPr>
        <w:pStyle w:val="Akapitzlist"/>
        <w:numPr>
          <w:ilvl w:val="0"/>
          <w:numId w:val="79"/>
        </w:numPr>
        <w:spacing w:line="276" w:lineRule="auto"/>
        <w:rPr>
          <w:rFonts w:cs="Arial"/>
          <w:sz w:val="20"/>
        </w:rPr>
      </w:pPr>
      <w:r w:rsidRPr="00B572F9">
        <w:rPr>
          <w:rFonts w:cs="Arial"/>
          <w:sz w:val="20"/>
        </w:rPr>
        <w:t>umożliwiać przydzielanie uprawnień do szablonów raportów,</w:t>
      </w:r>
    </w:p>
    <w:p w14:paraId="0B9CB12E" w14:textId="77777777" w:rsidR="00B572F9" w:rsidRPr="00B572F9" w:rsidRDefault="00B572F9" w:rsidP="00076B2C">
      <w:pPr>
        <w:pStyle w:val="Akapitzlist"/>
        <w:numPr>
          <w:ilvl w:val="0"/>
          <w:numId w:val="79"/>
        </w:numPr>
        <w:spacing w:line="276" w:lineRule="auto"/>
        <w:rPr>
          <w:rFonts w:cs="Arial"/>
          <w:sz w:val="20"/>
        </w:rPr>
      </w:pPr>
      <w:r w:rsidRPr="00B572F9">
        <w:rPr>
          <w:rFonts w:cs="Arial"/>
          <w:sz w:val="20"/>
        </w:rPr>
        <w:t>umożliwiać eksport raportów do pliku w formacie, co najmniej: PDF, RTF, ODT, XML, CSV, TXT, HTML, XLS, DOC, DOCX,</w:t>
      </w:r>
    </w:p>
    <w:p w14:paraId="1545F2D4" w14:textId="68D2043B" w:rsidR="00B572F9" w:rsidRPr="00B572F9" w:rsidRDefault="00B572F9" w:rsidP="00076B2C">
      <w:pPr>
        <w:pStyle w:val="Akapitzlist"/>
        <w:numPr>
          <w:ilvl w:val="0"/>
          <w:numId w:val="79"/>
        </w:numPr>
        <w:spacing w:line="276" w:lineRule="auto"/>
        <w:rPr>
          <w:rFonts w:cs="Arial"/>
          <w:sz w:val="20"/>
        </w:rPr>
      </w:pPr>
      <w:r w:rsidRPr="00B572F9">
        <w:rPr>
          <w:rFonts w:cs="Arial"/>
          <w:sz w:val="20"/>
        </w:rPr>
        <w:t>umożliwiać generowanie raportu danych osobowych zgodnie z Rozporządzeniem Ministra Spraw Wewnętrznych i Administracji z dnia 29 kwietnia 2004 r. w sprawie dokumentacji przetwarzania danych osobowych oraz warunków technicznych i organizacyjnych, jakim powinny odpowiadać urządzenia i</w:t>
      </w:r>
      <w:r w:rsidR="00FC19B4">
        <w:rPr>
          <w:rFonts w:cs="Arial"/>
          <w:sz w:val="20"/>
        </w:rPr>
        <w:t> </w:t>
      </w:r>
      <w:r w:rsidRPr="00B572F9">
        <w:rPr>
          <w:rFonts w:cs="Arial"/>
          <w:sz w:val="20"/>
        </w:rPr>
        <w:t>systemy informatyczne służące do przetwarzania danych osobowych (z Dz. U. 2004 nr 100 poz. 1024 z</w:t>
      </w:r>
      <w:r w:rsidR="00FC19B4">
        <w:rPr>
          <w:rFonts w:cs="Arial"/>
          <w:sz w:val="20"/>
        </w:rPr>
        <w:t> </w:t>
      </w:r>
      <w:proofErr w:type="spellStart"/>
      <w:r w:rsidRPr="00B572F9">
        <w:rPr>
          <w:rFonts w:cs="Arial"/>
          <w:sz w:val="20"/>
        </w:rPr>
        <w:t>późn</w:t>
      </w:r>
      <w:proofErr w:type="spellEnd"/>
      <w:r w:rsidRPr="00B572F9">
        <w:rPr>
          <w:rFonts w:cs="Arial"/>
          <w:sz w:val="20"/>
        </w:rPr>
        <w:t>. zm.).</w:t>
      </w:r>
    </w:p>
    <w:p w14:paraId="37815C93" w14:textId="77777777" w:rsidR="00B572F9" w:rsidRPr="00B572F9" w:rsidRDefault="00B572F9" w:rsidP="00076B2C">
      <w:pPr>
        <w:numPr>
          <w:ilvl w:val="0"/>
          <w:numId w:val="76"/>
        </w:numPr>
        <w:spacing w:line="276" w:lineRule="auto"/>
        <w:rPr>
          <w:rFonts w:cs="Arial"/>
          <w:sz w:val="20"/>
        </w:rPr>
      </w:pPr>
      <w:r w:rsidRPr="00B572F9">
        <w:rPr>
          <w:rFonts w:cs="Arial"/>
          <w:sz w:val="20"/>
        </w:rPr>
        <w:t>Źródłem danych wykorzystywanym w edytorze szablonów raportów powinna być baza danych systemu.</w:t>
      </w:r>
    </w:p>
    <w:p w14:paraId="78C937A9" w14:textId="77777777" w:rsidR="00B572F9" w:rsidRPr="00B572F9" w:rsidRDefault="00B572F9" w:rsidP="00076B2C">
      <w:pPr>
        <w:numPr>
          <w:ilvl w:val="0"/>
          <w:numId w:val="76"/>
        </w:numPr>
        <w:spacing w:line="276" w:lineRule="auto"/>
        <w:rPr>
          <w:rFonts w:cs="Arial"/>
          <w:sz w:val="20"/>
        </w:rPr>
      </w:pPr>
      <w:r w:rsidRPr="00B572F9">
        <w:rPr>
          <w:rFonts w:cs="Arial"/>
          <w:sz w:val="20"/>
        </w:rPr>
        <w:t>System powinien umożliwiać wydruk wygenerowanego raportu.</w:t>
      </w:r>
    </w:p>
    <w:p w14:paraId="5A693A71" w14:textId="77777777" w:rsidR="00B572F9" w:rsidRPr="00B572F9" w:rsidRDefault="00B572F9" w:rsidP="00076B2C">
      <w:pPr>
        <w:numPr>
          <w:ilvl w:val="0"/>
          <w:numId w:val="76"/>
        </w:numPr>
        <w:spacing w:line="276" w:lineRule="auto"/>
        <w:rPr>
          <w:rFonts w:cs="Arial"/>
          <w:sz w:val="20"/>
        </w:rPr>
      </w:pPr>
      <w:r w:rsidRPr="00B572F9">
        <w:rPr>
          <w:rFonts w:cs="Arial"/>
          <w:sz w:val="20"/>
        </w:rPr>
        <w:t>System powinien umożliwiać generowanie raportów dotyczących spraw dla dowolnie wybranych przedziałów czasu i klas z wykazu akt.</w:t>
      </w:r>
    </w:p>
    <w:p w14:paraId="11F3D832" w14:textId="77777777" w:rsidR="00B572F9" w:rsidRPr="00B572F9" w:rsidRDefault="00B572F9" w:rsidP="00076B2C">
      <w:pPr>
        <w:spacing w:line="276" w:lineRule="auto"/>
        <w:rPr>
          <w:rFonts w:cs="Arial"/>
          <w:sz w:val="20"/>
        </w:rPr>
      </w:pPr>
    </w:p>
    <w:p w14:paraId="52B9B328" w14:textId="77777777" w:rsidR="00B572F9" w:rsidRPr="00FC19B4" w:rsidRDefault="00B572F9" w:rsidP="00076B2C">
      <w:pPr>
        <w:spacing w:line="276" w:lineRule="auto"/>
        <w:rPr>
          <w:b/>
          <w:sz w:val="20"/>
        </w:rPr>
      </w:pPr>
      <w:r w:rsidRPr="00FC19B4">
        <w:rPr>
          <w:b/>
          <w:sz w:val="20"/>
        </w:rPr>
        <w:t>Poczta elektroniczna.</w:t>
      </w:r>
    </w:p>
    <w:p w14:paraId="391AD9D4" w14:textId="77777777" w:rsidR="00B572F9" w:rsidRPr="00B572F9" w:rsidRDefault="00B572F9" w:rsidP="00076B2C">
      <w:pPr>
        <w:numPr>
          <w:ilvl w:val="0"/>
          <w:numId w:val="80"/>
        </w:numPr>
        <w:spacing w:line="276" w:lineRule="auto"/>
        <w:rPr>
          <w:rFonts w:cs="Arial"/>
          <w:sz w:val="20"/>
        </w:rPr>
      </w:pPr>
      <w:r w:rsidRPr="00B572F9">
        <w:rPr>
          <w:rFonts w:cs="Arial"/>
          <w:sz w:val="20"/>
        </w:rPr>
        <w:t>System powinien posiadać wbudowanego klienta poczty elektronicznej.</w:t>
      </w:r>
    </w:p>
    <w:p w14:paraId="56235AC1" w14:textId="77777777" w:rsidR="00B572F9" w:rsidRPr="00B572F9" w:rsidRDefault="00B572F9" w:rsidP="00076B2C">
      <w:pPr>
        <w:numPr>
          <w:ilvl w:val="0"/>
          <w:numId w:val="80"/>
        </w:numPr>
        <w:spacing w:line="276" w:lineRule="auto"/>
        <w:rPr>
          <w:rFonts w:cs="Arial"/>
          <w:sz w:val="20"/>
        </w:rPr>
      </w:pPr>
      <w:r w:rsidRPr="00B572F9">
        <w:rPr>
          <w:rFonts w:cs="Arial"/>
          <w:sz w:val="20"/>
        </w:rPr>
        <w:t>Klient poczty elektronicznej powinien umożliwiać co najmniej: wysyłanie (protokół SMTP), odbieranie (protokół POP3 lub IMAP), przekazywanie dalej i odpowiadanie na przychodzące wiadomości.</w:t>
      </w:r>
    </w:p>
    <w:p w14:paraId="255D758E" w14:textId="77777777" w:rsidR="00B572F9" w:rsidRPr="00B572F9" w:rsidRDefault="00B572F9" w:rsidP="00076B2C">
      <w:pPr>
        <w:numPr>
          <w:ilvl w:val="0"/>
          <w:numId w:val="80"/>
        </w:numPr>
        <w:spacing w:line="276" w:lineRule="auto"/>
        <w:rPr>
          <w:rFonts w:cs="Arial"/>
          <w:sz w:val="20"/>
        </w:rPr>
      </w:pPr>
      <w:r w:rsidRPr="00B572F9">
        <w:rPr>
          <w:rFonts w:cs="Arial"/>
          <w:sz w:val="20"/>
        </w:rPr>
        <w:t>Klient poczty elektronicznej powinien umożliwiać załączanie dowolnych plików do wiadomości wychodzącej.</w:t>
      </w:r>
    </w:p>
    <w:p w14:paraId="0D73A174" w14:textId="77777777" w:rsidR="00B572F9" w:rsidRPr="00B572F9" w:rsidRDefault="00B572F9" w:rsidP="00076B2C">
      <w:pPr>
        <w:numPr>
          <w:ilvl w:val="0"/>
          <w:numId w:val="80"/>
        </w:numPr>
        <w:spacing w:line="276" w:lineRule="auto"/>
        <w:rPr>
          <w:rFonts w:cs="Arial"/>
          <w:sz w:val="20"/>
        </w:rPr>
      </w:pPr>
      <w:r w:rsidRPr="00B572F9">
        <w:rPr>
          <w:rFonts w:cs="Arial"/>
          <w:sz w:val="20"/>
        </w:rPr>
        <w:t>Klient poczty elektronicznej powinien umożliwiać określenie adresatów bezpośrednich, adresatów kopii wiadomości oraz kopii ukrytej dla każdej wiadomości wychodzącej.</w:t>
      </w:r>
    </w:p>
    <w:p w14:paraId="2805A2F4" w14:textId="77777777" w:rsidR="00B572F9" w:rsidRPr="00B572F9" w:rsidRDefault="00B572F9" w:rsidP="00076B2C">
      <w:pPr>
        <w:numPr>
          <w:ilvl w:val="0"/>
          <w:numId w:val="80"/>
        </w:numPr>
        <w:spacing w:line="276" w:lineRule="auto"/>
        <w:rPr>
          <w:rFonts w:cs="Arial"/>
          <w:sz w:val="20"/>
        </w:rPr>
      </w:pPr>
      <w:r w:rsidRPr="00B572F9">
        <w:rPr>
          <w:rFonts w:cs="Arial"/>
          <w:sz w:val="20"/>
        </w:rPr>
        <w:t>Klient poczty elektronicznej powinien umożliwiać obsługę szyfrowania SSL.</w:t>
      </w:r>
    </w:p>
    <w:p w14:paraId="7B492CE0" w14:textId="77777777" w:rsidR="00B572F9" w:rsidRPr="00B572F9" w:rsidRDefault="00B572F9" w:rsidP="00076B2C">
      <w:pPr>
        <w:numPr>
          <w:ilvl w:val="0"/>
          <w:numId w:val="80"/>
        </w:numPr>
        <w:spacing w:line="276" w:lineRule="auto"/>
        <w:rPr>
          <w:rFonts w:cs="Arial"/>
          <w:sz w:val="20"/>
        </w:rPr>
      </w:pPr>
      <w:r w:rsidRPr="00B572F9">
        <w:rPr>
          <w:rFonts w:cs="Arial"/>
          <w:sz w:val="20"/>
        </w:rPr>
        <w:t xml:space="preserve">System powinien umożliwiać rejestrację wiadomości e-mail z wbudowanego klienta poczty elektronicznej na dwa sposoby w zależności od uprawnień użytkownika. Dla użytkowników obsługujących swoje skrzynki imienne umożliwia automatyczną rejestrację w systemie do dalszego procedowania na koncie użytkownika </w:t>
      </w:r>
      <w:r w:rsidRPr="00B572F9">
        <w:rPr>
          <w:rFonts w:cs="Arial"/>
          <w:sz w:val="20"/>
        </w:rPr>
        <w:lastRenderedPageBreak/>
        <w:t>prowadzącego sprawę. Dla użytkowników obsługujących skrzynki wydziałowe/urzędowe umożliwia automatyczną rejestrację w systemie do przejścia przez ścieżkę dekretacji.</w:t>
      </w:r>
    </w:p>
    <w:p w14:paraId="414B7D18" w14:textId="77777777" w:rsidR="00B572F9" w:rsidRPr="00B572F9" w:rsidRDefault="00B572F9" w:rsidP="00076B2C">
      <w:pPr>
        <w:numPr>
          <w:ilvl w:val="0"/>
          <w:numId w:val="80"/>
        </w:numPr>
        <w:spacing w:line="276" w:lineRule="auto"/>
        <w:rPr>
          <w:rFonts w:cs="Arial"/>
          <w:sz w:val="20"/>
        </w:rPr>
      </w:pPr>
      <w:r w:rsidRPr="00B572F9">
        <w:rPr>
          <w:rFonts w:cs="Arial"/>
          <w:sz w:val="20"/>
        </w:rPr>
        <w:t>Klient poczty elektronicznej powinien umożliwiać sygnowanie załączników podpisem elektronicznym.</w:t>
      </w:r>
    </w:p>
    <w:p w14:paraId="080AD4F8" w14:textId="6A792918" w:rsidR="00B572F9" w:rsidRPr="00B572F9" w:rsidRDefault="00B572F9" w:rsidP="00076B2C">
      <w:pPr>
        <w:numPr>
          <w:ilvl w:val="0"/>
          <w:numId w:val="80"/>
        </w:numPr>
        <w:spacing w:line="276" w:lineRule="auto"/>
        <w:rPr>
          <w:rFonts w:cs="Arial"/>
          <w:sz w:val="20"/>
        </w:rPr>
      </w:pPr>
      <w:r w:rsidRPr="00B572F9">
        <w:rPr>
          <w:rFonts w:cs="Arial"/>
          <w:sz w:val="20"/>
        </w:rPr>
        <w:t>System powinien umożliwiać rejestrację przesyłek wpływających poczty elektronicznej bezpośrednio z</w:t>
      </w:r>
      <w:r w:rsidR="00FC19B4">
        <w:rPr>
          <w:rFonts w:cs="Arial"/>
          <w:sz w:val="20"/>
        </w:rPr>
        <w:t> </w:t>
      </w:r>
      <w:r w:rsidRPr="00B572F9">
        <w:rPr>
          <w:rFonts w:cs="Arial"/>
          <w:sz w:val="20"/>
        </w:rPr>
        <w:t>wbudowanego klienta poczty elektronicznej. Rejestracja tych przesyłek powinna polegać na dołączeniu do metadanych opisujących przesyłkę naturalnego dokumentu elektronicznego wraz z załącznikami, w ten sposób aby zachować oryginalną postać i format wiadomości i załączników.</w:t>
      </w:r>
    </w:p>
    <w:p w14:paraId="2298DA01" w14:textId="77777777" w:rsidR="00B572F9" w:rsidRPr="00B572F9" w:rsidRDefault="00B572F9" w:rsidP="00076B2C">
      <w:pPr>
        <w:numPr>
          <w:ilvl w:val="0"/>
          <w:numId w:val="80"/>
        </w:numPr>
        <w:spacing w:line="276" w:lineRule="auto"/>
        <w:rPr>
          <w:rFonts w:cs="Arial"/>
          <w:sz w:val="20"/>
        </w:rPr>
      </w:pPr>
      <w:r w:rsidRPr="00B572F9">
        <w:rPr>
          <w:rFonts w:cs="Arial"/>
          <w:sz w:val="20"/>
        </w:rPr>
        <w:t>System powinien umożliwiać wysyłkę poczty elektronicznej bezpośrednio ze sprawy, której ta przesyłkę dotyczy.</w:t>
      </w:r>
    </w:p>
    <w:p w14:paraId="5CF01CC5" w14:textId="77777777" w:rsidR="00B572F9" w:rsidRPr="00B572F9" w:rsidRDefault="00B572F9" w:rsidP="00076B2C">
      <w:pPr>
        <w:spacing w:line="276" w:lineRule="auto"/>
        <w:rPr>
          <w:rFonts w:cs="Arial"/>
          <w:sz w:val="20"/>
        </w:rPr>
      </w:pPr>
    </w:p>
    <w:p w14:paraId="028CAB8E" w14:textId="77777777" w:rsidR="00B572F9" w:rsidRPr="00B572F9" w:rsidRDefault="00B572F9" w:rsidP="00076B2C">
      <w:pPr>
        <w:spacing w:line="276" w:lineRule="auto"/>
        <w:rPr>
          <w:rFonts w:cs="Arial"/>
          <w:b/>
          <w:sz w:val="20"/>
        </w:rPr>
      </w:pPr>
      <w:r w:rsidRPr="00B572F9">
        <w:rPr>
          <w:rFonts w:cs="Arial"/>
          <w:b/>
          <w:sz w:val="20"/>
        </w:rPr>
        <w:t>Pozostałe funkcjonalności.</w:t>
      </w:r>
    </w:p>
    <w:p w14:paraId="699E0EF8" w14:textId="77777777" w:rsidR="00B572F9" w:rsidRPr="00B572F9" w:rsidRDefault="00B572F9" w:rsidP="00076B2C">
      <w:pPr>
        <w:numPr>
          <w:ilvl w:val="0"/>
          <w:numId w:val="81"/>
        </w:numPr>
        <w:spacing w:line="276" w:lineRule="auto"/>
        <w:rPr>
          <w:rFonts w:cs="Arial"/>
          <w:sz w:val="20"/>
        </w:rPr>
      </w:pPr>
      <w:r w:rsidRPr="00B572F9">
        <w:rPr>
          <w:rFonts w:cs="Arial"/>
          <w:sz w:val="20"/>
        </w:rPr>
        <w:t>System w zakresie dokumentów, korespondencji, spraw powinna pracować zgodnie z Instrukcją Kancelaryjną.</w:t>
      </w:r>
    </w:p>
    <w:p w14:paraId="6FB13CA0" w14:textId="77777777" w:rsidR="00B572F9" w:rsidRPr="00B572F9" w:rsidRDefault="00B572F9" w:rsidP="00076B2C">
      <w:pPr>
        <w:numPr>
          <w:ilvl w:val="0"/>
          <w:numId w:val="81"/>
        </w:numPr>
        <w:spacing w:line="276" w:lineRule="auto"/>
        <w:rPr>
          <w:rFonts w:cs="Arial"/>
          <w:sz w:val="20"/>
        </w:rPr>
      </w:pPr>
      <w:r w:rsidRPr="00B572F9">
        <w:rPr>
          <w:rFonts w:cs="Arial"/>
          <w:sz w:val="20"/>
        </w:rPr>
        <w:t>System powinien umożliwiać rozproszoną rejestrację wszelkiej korespondencji każdego typu wpływającej do Zamawiającego wraz z załącznikami oraz jej automatyczne numerowanie i oznaczanie kodem kreskowym oraz tworzenie raportów.</w:t>
      </w:r>
    </w:p>
    <w:p w14:paraId="7D6FB29E" w14:textId="77777777" w:rsidR="00B572F9" w:rsidRPr="00B572F9" w:rsidRDefault="00B572F9" w:rsidP="00076B2C">
      <w:pPr>
        <w:numPr>
          <w:ilvl w:val="0"/>
          <w:numId w:val="81"/>
        </w:numPr>
        <w:spacing w:line="276" w:lineRule="auto"/>
        <w:rPr>
          <w:rFonts w:cs="Arial"/>
          <w:sz w:val="20"/>
        </w:rPr>
      </w:pPr>
      <w:r w:rsidRPr="00B572F9">
        <w:rPr>
          <w:rFonts w:cs="Arial"/>
          <w:sz w:val="20"/>
        </w:rPr>
        <w:t>System powinien udostępniać użytkownikom urzędu jedną wspólną książkę teleadresową z danymi pracowników urzędu, generowaną na podstawie danych ze słownika użytkowników i ze struktury organizacyjnej.</w:t>
      </w:r>
    </w:p>
    <w:p w14:paraId="41245833" w14:textId="77777777" w:rsidR="00B572F9" w:rsidRPr="00B572F9" w:rsidRDefault="00B572F9" w:rsidP="00076B2C">
      <w:pPr>
        <w:numPr>
          <w:ilvl w:val="0"/>
          <w:numId w:val="81"/>
        </w:numPr>
        <w:spacing w:line="276" w:lineRule="auto"/>
        <w:rPr>
          <w:rFonts w:cs="Arial"/>
          <w:sz w:val="20"/>
        </w:rPr>
      </w:pPr>
      <w:r w:rsidRPr="00B572F9">
        <w:rPr>
          <w:rFonts w:cs="Arial"/>
          <w:sz w:val="20"/>
        </w:rPr>
        <w:t>System powinien pozwalać na wprowadzanie, gromadzenie, udostępnianie i wyszukiwanie dokumentów niezależnie od mechanizmów i zasad rządzących obiegiem dokumentów. W odniesieniu do takich dokumentów System powinien umożliwiać opisanie za pomocą przypisanej (uprzednio zdefiniowanych) metadanych dokumentu, słów kluczowych oraz umieszczenie w drzewiastej strukturze katalogów.</w:t>
      </w:r>
    </w:p>
    <w:p w14:paraId="2A587FA9" w14:textId="77777777" w:rsidR="00B572F9" w:rsidRPr="00B572F9" w:rsidRDefault="00B572F9" w:rsidP="00076B2C">
      <w:pPr>
        <w:numPr>
          <w:ilvl w:val="0"/>
          <w:numId w:val="81"/>
        </w:numPr>
        <w:spacing w:line="276" w:lineRule="auto"/>
        <w:rPr>
          <w:rFonts w:cs="Arial"/>
          <w:sz w:val="20"/>
        </w:rPr>
      </w:pPr>
      <w:r w:rsidRPr="00B572F9">
        <w:rPr>
          <w:rFonts w:cs="Arial"/>
          <w:sz w:val="20"/>
        </w:rPr>
        <w:t>Dostęp użytkowników do dokumentów wprowadzonych niezależnie od mechanizmu obiegu dokumentów powinien być regulowany uprawnieniami.</w:t>
      </w:r>
    </w:p>
    <w:p w14:paraId="202635C9" w14:textId="77777777" w:rsidR="00B572F9" w:rsidRPr="00B572F9" w:rsidRDefault="00B572F9" w:rsidP="00076B2C">
      <w:pPr>
        <w:numPr>
          <w:ilvl w:val="0"/>
          <w:numId w:val="81"/>
        </w:numPr>
        <w:spacing w:line="276" w:lineRule="auto"/>
        <w:rPr>
          <w:rFonts w:cs="Arial"/>
          <w:sz w:val="20"/>
        </w:rPr>
      </w:pPr>
      <w:r w:rsidRPr="00B572F9">
        <w:rPr>
          <w:rFonts w:cs="Arial"/>
          <w:sz w:val="20"/>
        </w:rPr>
        <w:t>System powinien automatycznie sprawdzać poprawność wprowadzanych do systemu danych typu np. NIP, PESEL, REGON (tzw. walidacja).</w:t>
      </w:r>
    </w:p>
    <w:p w14:paraId="74EA2D1E" w14:textId="77777777" w:rsidR="00B572F9" w:rsidRPr="00B572F9" w:rsidRDefault="00B572F9" w:rsidP="00076B2C">
      <w:pPr>
        <w:numPr>
          <w:ilvl w:val="0"/>
          <w:numId w:val="81"/>
        </w:numPr>
        <w:spacing w:line="276" w:lineRule="auto"/>
        <w:rPr>
          <w:rFonts w:cs="Arial"/>
          <w:sz w:val="20"/>
        </w:rPr>
      </w:pPr>
      <w:r w:rsidRPr="00B572F9">
        <w:rPr>
          <w:rFonts w:cs="Arial"/>
          <w:sz w:val="20"/>
        </w:rPr>
        <w:t>System powinien posiadać jednolity terminarz organizacji z możliwością wpisywania terminów i rocznic poszczególnym użytkownikom i grupom pracowników oraz ich powiadamiania.</w:t>
      </w:r>
    </w:p>
    <w:p w14:paraId="56D1D494" w14:textId="77777777" w:rsidR="00B572F9" w:rsidRPr="00B572F9" w:rsidRDefault="00B572F9" w:rsidP="00076B2C">
      <w:pPr>
        <w:numPr>
          <w:ilvl w:val="0"/>
          <w:numId w:val="81"/>
        </w:numPr>
        <w:spacing w:line="276" w:lineRule="auto"/>
        <w:rPr>
          <w:rFonts w:cs="Arial"/>
          <w:sz w:val="20"/>
        </w:rPr>
      </w:pPr>
      <w:r w:rsidRPr="00B572F9">
        <w:rPr>
          <w:rFonts w:cs="Arial"/>
          <w:sz w:val="20"/>
        </w:rPr>
        <w:t>System może gromadzić pliki (pliki załączników do dokumentu elektronicznego, odwzorowania cyfrowe zeskanowanych dokumentów) w dowolnych strukturach katalogowych, dając możliwość udostępnienia ich np. organom kontrolującym. W przypadku zastosowania przez Wykonawcę repozytorium plikowego przechowującego pliki w strukturze katalogowej np. systemu operacyjnego, system powinien zapewnić: integralność repozytorium plikowego z wykorzystywaną relacyjną bazą danych oraz zasady bezpieczeństwa i dostępu do danych gromadzonych w repozytorium plikowym.</w:t>
      </w:r>
    </w:p>
    <w:p w14:paraId="4AD51532" w14:textId="77777777" w:rsidR="00B572F9" w:rsidRPr="00B572F9" w:rsidRDefault="00B572F9" w:rsidP="00076B2C">
      <w:pPr>
        <w:numPr>
          <w:ilvl w:val="0"/>
          <w:numId w:val="81"/>
        </w:numPr>
        <w:spacing w:line="276" w:lineRule="auto"/>
        <w:rPr>
          <w:rFonts w:cs="Arial"/>
          <w:sz w:val="20"/>
        </w:rPr>
      </w:pPr>
      <w:r w:rsidRPr="00B572F9">
        <w:rPr>
          <w:rFonts w:cs="Arial"/>
          <w:sz w:val="20"/>
        </w:rPr>
        <w:t>System powinien umożliwiać wprowadzenie początkowych numerów startowych dla wszystkich spisów spraw oraz rejestrów, od których wraz startem aplikacji zaczyna się numerowanie w formie elektronicznej.</w:t>
      </w:r>
    </w:p>
    <w:p w14:paraId="6B9AFA6D" w14:textId="18175C37" w:rsidR="00B572F9" w:rsidRPr="00B572F9" w:rsidRDefault="00B572F9" w:rsidP="00076B2C">
      <w:pPr>
        <w:numPr>
          <w:ilvl w:val="0"/>
          <w:numId w:val="81"/>
        </w:numPr>
        <w:spacing w:line="276" w:lineRule="auto"/>
        <w:rPr>
          <w:rFonts w:cs="Arial"/>
          <w:sz w:val="20"/>
        </w:rPr>
      </w:pPr>
      <w:r w:rsidRPr="00B572F9">
        <w:rPr>
          <w:rFonts w:cs="Arial"/>
          <w:sz w:val="20"/>
        </w:rPr>
        <w:t>System jednoznacznie powinien identyfikować użytkownika. Wszystkie operacje zapisywane w historii, w</w:t>
      </w:r>
      <w:r w:rsidR="00FC19B4">
        <w:rPr>
          <w:rFonts w:cs="Arial"/>
          <w:sz w:val="20"/>
        </w:rPr>
        <w:t> </w:t>
      </w:r>
      <w:r w:rsidRPr="00B572F9">
        <w:rPr>
          <w:rFonts w:cs="Arial"/>
          <w:sz w:val="20"/>
        </w:rPr>
        <w:t>logach aplikacji muszą być przyporządkowane do konkretnego użytkownika nawet, jeśli pracuje w</w:t>
      </w:r>
      <w:r w:rsidR="00FC19B4">
        <w:rPr>
          <w:rFonts w:cs="Arial"/>
          <w:sz w:val="20"/>
        </w:rPr>
        <w:t> </w:t>
      </w:r>
      <w:r w:rsidRPr="00B572F9">
        <w:rPr>
          <w:rFonts w:cs="Arial"/>
          <w:sz w:val="20"/>
        </w:rPr>
        <w:t>zastępstwie.</w:t>
      </w:r>
    </w:p>
    <w:p w14:paraId="33860A94" w14:textId="77777777" w:rsidR="00B572F9" w:rsidRDefault="00B572F9" w:rsidP="00076B2C">
      <w:pPr>
        <w:numPr>
          <w:ilvl w:val="0"/>
          <w:numId w:val="81"/>
        </w:numPr>
        <w:spacing w:line="276" w:lineRule="auto"/>
        <w:rPr>
          <w:rFonts w:cs="Arial"/>
          <w:sz w:val="20"/>
        </w:rPr>
      </w:pPr>
      <w:r w:rsidRPr="00B572F9">
        <w:rPr>
          <w:rFonts w:cs="Arial"/>
          <w:sz w:val="20"/>
        </w:rPr>
        <w:t>System powinien udostępniać użytkownikom pomoc kontekstową, tj. funkcję dostępną w każdym widoku aplikacji, wywoływaną na żądanie użytkownika i udostępniająca treść pomocy w kontekście wykonywanych wykorzystywanych funkcji.</w:t>
      </w:r>
    </w:p>
    <w:p w14:paraId="02477E0B" w14:textId="77777777" w:rsidR="00A479CA" w:rsidRPr="000B7788" w:rsidRDefault="00A479CA" w:rsidP="000B7788">
      <w:pPr>
        <w:numPr>
          <w:ilvl w:val="0"/>
          <w:numId w:val="81"/>
        </w:numPr>
        <w:spacing w:line="276" w:lineRule="auto"/>
        <w:rPr>
          <w:rFonts w:cs="Arial"/>
          <w:sz w:val="20"/>
        </w:rPr>
      </w:pPr>
      <w:r w:rsidRPr="000B7788">
        <w:rPr>
          <w:rFonts w:cs="Arial"/>
          <w:sz w:val="20"/>
        </w:rPr>
        <w:t xml:space="preserve">System powinien umożliwiać rozpoznawanie tekstu (OCR) z </w:t>
      </w:r>
      <w:proofErr w:type="spellStart"/>
      <w:r w:rsidRPr="000B7788">
        <w:rPr>
          <w:rFonts w:cs="Arial"/>
          <w:sz w:val="20"/>
        </w:rPr>
        <w:t>odwzorowań</w:t>
      </w:r>
      <w:proofErr w:type="spellEnd"/>
      <w:r w:rsidRPr="000B7788">
        <w:rPr>
          <w:rFonts w:cs="Arial"/>
          <w:sz w:val="20"/>
        </w:rPr>
        <w:t xml:space="preserve"> cyfrowych dołączonych na etapie skanowania dokumentu papierowego.</w:t>
      </w:r>
    </w:p>
    <w:p w14:paraId="0BBB2D30" w14:textId="77777777" w:rsidR="00A479CA" w:rsidRPr="000B7788" w:rsidRDefault="00A479CA" w:rsidP="000B7788">
      <w:pPr>
        <w:numPr>
          <w:ilvl w:val="0"/>
          <w:numId w:val="81"/>
        </w:numPr>
        <w:spacing w:line="276" w:lineRule="auto"/>
        <w:rPr>
          <w:rFonts w:cs="Arial"/>
          <w:sz w:val="20"/>
        </w:rPr>
      </w:pPr>
      <w:r w:rsidRPr="000B7788">
        <w:rPr>
          <w:rFonts w:cs="Arial"/>
          <w:sz w:val="20"/>
        </w:rPr>
        <w:t xml:space="preserve">System powinien umożliwiać </w:t>
      </w:r>
      <w:proofErr w:type="spellStart"/>
      <w:r w:rsidRPr="000B7788">
        <w:rPr>
          <w:rFonts w:cs="Arial"/>
          <w:sz w:val="20"/>
        </w:rPr>
        <w:t>pełnotekstowe</w:t>
      </w:r>
      <w:proofErr w:type="spellEnd"/>
      <w:r w:rsidRPr="000B7788">
        <w:rPr>
          <w:rFonts w:cs="Arial"/>
          <w:sz w:val="20"/>
        </w:rPr>
        <w:t xml:space="preserve"> wyszukiwanie dokumentów elektronicznych w repozytorium plików, zarówno dla formatów tekstowych jak i obrazów dokumentów (wykorzystanie mechanizmu OCR).</w:t>
      </w:r>
    </w:p>
    <w:p w14:paraId="26C13EF7" w14:textId="77777777" w:rsidR="00A479CA" w:rsidRPr="000B7788" w:rsidRDefault="00A479CA" w:rsidP="000B7788">
      <w:pPr>
        <w:numPr>
          <w:ilvl w:val="0"/>
          <w:numId w:val="81"/>
        </w:numPr>
        <w:spacing w:line="276" w:lineRule="auto"/>
        <w:rPr>
          <w:rFonts w:cs="Arial"/>
          <w:sz w:val="20"/>
        </w:rPr>
      </w:pPr>
      <w:r w:rsidRPr="000B7788">
        <w:rPr>
          <w:rFonts w:cs="Arial"/>
          <w:sz w:val="20"/>
        </w:rPr>
        <w:t>System powinien umożliwiać skanowanie wielu dokumentów opatrzonych kodami kreskowymi z automatycznym rozdzieleniem ich na poszczególne pliki na podstawie kodów kreskowych.</w:t>
      </w:r>
    </w:p>
    <w:p w14:paraId="5E9960DC" w14:textId="77777777" w:rsidR="00A479CA" w:rsidRPr="000B7788" w:rsidRDefault="00A479CA" w:rsidP="000B7788">
      <w:pPr>
        <w:numPr>
          <w:ilvl w:val="0"/>
          <w:numId w:val="81"/>
        </w:numPr>
        <w:spacing w:line="276" w:lineRule="auto"/>
        <w:rPr>
          <w:rFonts w:cs="Arial"/>
          <w:sz w:val="20"/>
        </w:rPr>
      </w:pPr>
      <w:r w:rsidRPr="000B7788">
        <w:rPr>
          <w:rFonts w:cs="Arial"/>
          <w:sz w:val="20"/>
        </w:rPr>
        <w:t>System powinien umożliwiać automatyczne rozpoznanie kodu kreskowego i automatyczne dołączanie na jego podstawie skanu do metadanych w systemie.</w:t>
      </w:r>
    </w:p>
    <w:p w14:paraId="41B8453E" w14:textId="77777777" w:rsidR="009D2BA1" w:rsidRDefault="009D2BA1" w:rsidP="00076B2C">
      <w:pPr>
        <w:spacing w:line="276" w:lineRule="auto"/>
      </w:pPr>
    </w:p>
    <w:p w14:paraId="66F9482F" w14:textId="59FFABF8" w:rsidR="00FC19B4" w:rsidRPr="007C0255" w:rsidRDefault="00FC19B4" w:rsidP="00076B2C">
      <w:pPr>
        <w:spacing w:line="276" w:lineRule="auto"/>
        <w:rPr>
          <w:rFonts w:cstheme="minorHAnsi"/>
          <w:sz w:val="20"/>
        </w:rPr>
      </w:pPr>
      <w:r>
        <w:rPr>
          <w:sz w:val="20"/>
        </w:rPr>
        <w:t>Dostawa i wdrożenie systemu elektronicznego obiegu dokumentów</w:t>
      </w:r>
      <w:r w:rsidRPr="007C0255">
        <w:rPr>
          <w:sz w:val="20"/>
        </w:rPr>
        <w:t xml:space="preserve"> musi zostać </w:t>
      </w:r>
      <w:r>
        <w:rPr>
          <w:sz w:val="20"/>
        </w:rPr>
        <w:t>przeprowadzona</w:t>
      </w:r>
      <w:r w:rsidRPr="007C0255">
        <w:rPr>
          <w:sz w:val="20"/>
        </w:rPr>
        <w:t xml:space="preserve"> zgodnie z</w:t>
      </w:r>
      <w:r>
        <w:rPr>
          <w:sz w:val="20"/>
        </w:rPr>
        <w:t> </w:t>
      </w:r>
      <w:r w:rsidRPr="007C0255">
        <w:rPr>
          <w:sz w:val="20"/>
        </w:rPr>
        <w:t>ogólnymi warunkami realizacji zamówienia zawartymi w niniejszym dokumencie w rozdziale III.</w:t>
      </w:r>
    </w:p>
    <w:p w14:paraId="25F945D8" w14:textId="77777777" w:rsidR="00FC19B4" w:rsidRDefault="00FC19B4" w:rsidP="00076B2C">
      <w:pPr>
        <w:spacing w:line="276" w:lineRule="auto"/>
      </w:pPr>
    </w:p>
    <w:p w14:paraId="3081BD73" w14:textId="59323DBC" w:rsidR="00571C07" w:rsidRDefault="00571C07" w:rsidP="00076B2C">
      <w:pPr>
        <w:pStyle w:val="Nagwek2"/>
        <w:numPr>
          <w:ilvl w:val="0"/>
          <w:numId w:val="33"/>
        </w:numPr>
        <w:spacing w:line="276" w:lineRule="auto"/>
        <w:rPr>
          <w:sz w:val="20"/>
        </w:rPr>
      </w:pPr>
      <w:bookmarkStart w:id="93" w:name="_Toc488182164"/>
      <w:r w:rsidRPr="00571C07">
        <w:rPr>
          <w:sz w:val="20"/>
        </w:rPr>
        <w:t>Zakup i wdrożenie oprogramowania do rekrutacji on-line (e-rekrutacja)</w:t>
      </w:r>
      <w:bookmarkEnd w:id="93"/>
    </w:p>
    <w:p w14:paraId="37D457BF" w14:textId="77777777" w:rsidR="00D576C8" w:rsidRDefault="00D576C8" w:rsidP="00076B2C">
      <w:pPr>
        <w:spacing w:line="276" w:lineRule="auto"/>
      </w:pPr>
    </w:p>
    <w:p w14:paraId="4D6899CF" w14:textId="77291BE5" w:rsidR="00D576C8" w:rsidRPr="00D576C8" w:rsidRDefault="00D576C8" w:rsidP="00076B2C">
      <w:pPr>
        <w:spacing w:line="276" w:lineRule="auto"/>
        <w:ind w:firstLine="360"/>
        <w:rPr>
          <w:sz w:val="20"/>
        </w:rPr>
      </w:pPr>
      <w:r>
        <w:rPr>
          <w:sz w:val="20"/>
        </w:rPr>
        <w:lastRenderedPageBreak/>
        <w:t>Oprogramowanie</w:t>
      </w:r>
      <w:r w:rsidRPr="00D576C8">
        <w:rPr>
          <w:sz w:val="20"/>
        </w:rPr>
        <w:t xml:space="preserve"> będzie umożliwiał</w:t>
      </w:r>
      <w:r>
        <w:rPr>
          <w:sz w:val="20"/>
        </w:rPr>
        <w:t>o</w:t>
      </w:r>
      <w:r w:rsidRPr="00D576C8">
        <w:rPr>
          <w:sz w:val="20"/>
        </w:rPr>
        <w:t xml:space="preserve"> przeprowadzenie naboru, który w całości zostanie zrealizowany w</w:t>
      </w:r>
      <w:r w:rsidR="000A5641">
        <w:rPr>
          <w:sz w:val="20"/>
        </w:rPr>
        <w:t> </w:t>
      </w:r>
      <w:r w:rsidRPr="00D576C8">
        <w:rPr>
          <w:sz w:val="20"/>
        </w:rPr>
        <w:t>trybie elektronicznym.</w:t>
      </w:r>
      <w:r>
        <w:rPr>
          <w:sz w:val="20"/>
        </w:rPr>
        <w:t xml:space="preserve"> </w:t>
      </w:r>
      <w:r w:rsidRPr="00D576C8">
        <w:rPr>
          <w:sz w:val="20"/>
        </w:rPr>
        <w:t xml:space="preserve">Dzięki integracji z </w:t>
      </w:r>
      <w:proofErr w:type="spellStart"/>
      <w:r w:rsidRPr="00D576C8">
        <w:rPr>
          <w:sz w:val="20"/>
        </w:rPr>
        <w:t>ePUAP</w:t>
      </w:r>
      <w:proofErr w:type="spellEnd"/>
      <w:r w:rsidRPr="00D576C8">
        <w:rPr>
          <w:sz w:val="20"/>
        </w:rPr>
        <w:t xml:space="preserve"> wniosek składany przez opiekuna prawnego dziecka będzie podpisany profilem zaufanym, co eliminuje konieczność wizyty w wybranej placówce.</w:t>
      </w:r>
      <w:r>
        <w:rPr>
          <w:sz w:val="20"/>
        </w:rPr>
        <w:t xml:space="preserve"> </w:t>
      </w:r>
      <w:r w:rsidRPr="00D576C8">
        <w:rPr>
          <w:sz w:val="20"/>
        </w:rPr>
        <w:t>Wyniki procesu rekrutacji również zostaną udostępnione dla wnioskodawców za pomocą systemu.</w:t>
      </w:r>
    </w:p>
    <w:p w14:paraId="40E17E9A" w14:textId="19BDDF81" w:rsidR="00D576C8" w:rsidRDefault="00D576C8" w:rsidP="00076B2C">
      <w:pPr>
        <w:spacing w:line="276" w:lineRule="auto"/>
        <w:rPr>
          <w:sz w:val="20"/>
        </w:rPr>
      </w:pPr>
      <w:r>
        <w:rPr>
          <w:sz w:val="20"/>
        </w:rPr>
        <w:t>Oprogramowanie do rekrutacji</w:t>
      </w:r>
      <w:r w:rsidRPr="00D576C8">
        <w:rPr>
          <w:sz w:val="20"/>
        </w:rPr>
        <w:t xml:space="preserve"> zost</w:t>
      </w:r>
      <w:r>
        <w:rPr>
          <w:sz w:val="20"/>
        </w:rPr>
        <w:t>anie udostępnione</w:t>
      </w:r>
      <w:r w:rsidRPr="00D576C8">
        <w:rPr>
          <w:sz w:val="20"/>
        </w:rPr>
        <w:t xml:space="preserve"> </w:t>
      </w:r>
      <w:r w:rsidR="000B5287">
        <w:rPr>
          <w:sz w:val="20"/>
        </w:rPr>
        <w:t xml:space="preserve">Zamawiającemu </w:t>
      </w:r>
      <w:r w:rsidRPr="00D576C8">
        <w:rPr>
          <w:sz w:val="20"/>
        </w:rPr>
        <w:t>w modelu SaaS — Software as a Service.</w:t>
      </w:r>
    </w:p>
    <w:p w14:paraId="0AF77A27" w14:textId="77777777" w:rsidR="00D576C8" w:rsidRDefault="00D576C8" w:rsidP="00076B2C">
      <w:pPr>
        <w:spacing w:line="276" w:lineRule="auto"/>
        <w:ind w:firstLine="360"/>
        <w:rPr>
          <w:sz w:val="20"/>
        </w:rPr>
      </w:pPr>
    </w:p>
    <w:p w14:paraId="0C165EE8" w14:textId="77777777" w:rsidR="00D576C8" w:rsidRPr="00D576C8" w:rsidRDefault="00D576C8" w:rsidP="00076B2C">
      <w:pPr>
        <w:spacing w:line="276" w:lineRule="auto"/>
        <w:rPr>
          <w:sz w:val="20"/>
        </w:rPr>
      </w:pPr>
      <w:r w:rsidRPr="00D576C8">
        <w:rPr>
          <w:sz w:val="20"/>
        </w:rPr>
        <w:t>Utrzymanie systemu w chmurze SaaS musi odbywać się przy:</w:t>
      </w:r>
    </w:p>
    <w:p w14:paraId="514399C9" w14:textId="4A847BC1" w:rsidR="00D576C8" w:rsidRPr="00D576C8" w:rsidRDefault="00D576C8" w:rsidP="00076B2C">
      <w:pPr>
        <w:pStyle w:val="Akapitzlist"/>
        <w:numPr>
          <w:ilvl w:val="0"/>
          <w:numId w:val="83"/>
        </w:numPr>
        <w:spacing w:line="276" w:lineRule="auto"/>
        <w:rPr>
          <w:sz w:val="20"/>
        </w:rPr>
      </w:pPr>
      <w:r w:rsidRPr="00D576C8">
        <w:rPr>
          <w:sz w:val="20"/>
        </w:rPr>
        <w:t>zapewnieniu pełnej funkcjonalności systemu.</w:t>
      </w:r>
    </w:p>
    <w:p w14:paraId="296F9401" w14:textId="578C6C4C" w:rsidR="00D576C8" w:rsidRPr="00D576C8" w:rsidRDefault="00D576C8" w:rsidP="00076B2C">
      <w:pPr>
        <w:pStyle w:val="Akapitzlist"/>
        <w:numPr>
          <w:ilvl w:val="0"/>
          <w:numId w:val="83"/>
        </w:numPr>
        <w:spacing w:line="276" w:lineRule="auto"/>
        <w:rPr>
          <w:sz w:val="20"/>
        </w:rPr>
      </w:pPr>
      <w:r w:rsidRPr="00D576C8">
        <w:rPr>
          <w:sz w:val="20"/>
        </w:rPr>
        <w:t>zapewnieniu dostępności systemu w oparciu o umowę SLA na poziomie 99 %.</w:t>
      </w:r>
    </w:p>
    <w:p w14:paraId="388DB7FD" w14:textId="41238536" w:rsidR="00D576C8" w:rsidRPr="00D576C8" w:rsidRDefault="00D576C8" w:rsidP="00076B2C">
      <w:pPr>
        <w:pStyle w:val="Akapitzlist"/>
        <w:numPr>
          <w:ilvl w:val="0"/>
          <w:numId w:val="83"/>
        </w:numPr>
        <w:spacing w:line="276" w:lineRule="auto"/>
        <w:rPr>
          <w:sz w:val="20"/>
        </w:rPr>
      </w:pPr>
      <w:r w:rsidRPr="00D576C8">
        <w:rPr>
          <w:sz w:val="20"/>
        </w:rPr>
        <w:t xml:space="preserve">zapewnieniu łącza min. 1 </w:t>
      </w:r>
      <w:proofErr w:type="spellStart"/>
      <w:r w:rsidRPr="00D576C8">
        <w:rPr>
          <w:sz w:val="20"/>
        </w:rPr>
        <w:t>Gbps</w:t>
      </w:r>
      <w:proofErr w:type="spellEnd"/>
      <w:r w:rsidRPr="00D576C8">
        <w:rPr>
          <w:sz w:val="20"/>
        </w:rPr>
        <w:t>.</w:t>
      </w:r>
    </w:p>
    <w:p w14:paraId="2FD845A5" w14:textId="0ABA4E26" w:rsidR="00D576C8" w:rsidRPr="00D576C8" w:rsidRDefault="00D576C8" w:rsidP="00076B2C">
      <w:pPr>
        <w:pStyle w:val="Akapitzlist"/>
        <w:numPr>
          <w:ilvl w:val="0"/>
          <w:numId w:val="83"/>
        </w:numPr>
        <w:spacing w:line="276" w:lineRule="auto"/>
        <w:rPr>
          <w:sz w:val="20"/>
        </w:rPr>
      </w:pPr>
      <w:r w:rsidRPr="00D576C8">
        <w:rPr>
          <w:sz w:val="20"/>
        </w:rPr>
        <w:t>zapewnieniu przestrzeni dla działania systemu bez limitu.</w:t>
      </w:r>
    </w:p>
    <w:p w14:paraId="16F49187" w14:textId="2854C001" w:rsidR="00D576C8" w:rsidRPr="00D576C8" w:rsidRDefault="00D576C8" w:rsidP="00076B2C">
      <w:pPr>
        <w:pStyle w:val="Akapitzlist"/>
        <w:numPr>
          <w:ilvl w:val="0"/>
          <w:numId w:val="83"/>
        </w:numPr>
        <w:spacing w:line="276" w:lineRule="auto"/>
        <w:rPr>
          <w:sz w:val="20"/>
        </w:rPr>
      </w:pPr>
      <w:r w:rsidRPr="00D576C8">
        <w:rPr>
          <w:sz w:val="20"/>
        </w:rPr>
        <w:t>zapewnieniu certyfikatu SSL.</w:t>
      </w:r>
    </w:p>
    <w:p w14:paraId="3A37DC97" w14:textId="5656A2AE" w:rsidR="00D576C8" w:rsidRPr="00D576C8" w:rsidRDefault="00D576C8" w:rsidP="00076B2C">
      <w:pPr>
        <w:pStyle w:val="Akapitzlist"/>
        <w:numPr>
          <w:ilvl w:val="0"/>
          <w:numId w:val="83"/>
        </w:numPr>
        <w:spacing w:line="276" w:lineRule="auto"/>
        <w:rPr>
          <w:sz w:val="20"/>
        </w:rPr>
      </w:pPr>
      <w:r w:rsidRPr="00D576C8">
        <w:rPr>
          <w:sz w:val="20"/>
        </w:rPr>
        <w:t>zapewnieniu kopii zapasowej systemu dla minimum 72 godzin wstecz.</w:t>
      </w:r>
    </w:p>
    <w:p w14:paraId="683711C0" w14:textId="77777777" w:rsidR="00D576C8" w:rsidRDefault="00D576C8" w:rsidP="00076B2C">
      <w:pPr>
        <w:spacing w:line="276" w:lineRule="auto"/>
      </w:pPr>
    </w:p>
    <w:p w14:paraId="23B0EB03" w14:textId="6511713A" w:rsidR="00D576C8" w:rsidRPr="008B168D" w:rsidRDefault="00196151" w:rsidP="00076B2C">
      <w:pPr>
        <w:spacing w:line="276" w:lineRule="auto"/>
        <w:rPr>
          <w:b/>
          <w:sz w:val="20"/>
        </w:rPr>
      </w:pPr>
      <w:r w:rsidRPr="008B168D">
        <w:rPr>
          <w:b/>
          <w:sz w:val="20"/>
        </w:rPr>
        <w:t xml:space="preserve">W zakresie </w:t>
      </w:r>
      <w:r w:rsidR="00A86416">
        <w:rPr>
          <w:b/>
          <w:sz w:val="20"/>
        </w:rPr>
        <w:t>rekrutacji do przedszkoli oprogramowanie powinno</w:t>
      </w:r>
      <w:r w:rsidR="008B168D" w:rsidRPr="008B168D">
        <w:rPr>
          <w:b/>
          <w:sz w:val="20"/>
        </w:rPr>
        <w:t xml:space="preserve"> posiadać moduł przeznaczony dla rekrutacji przedszkolnych o następujących wymaganiach</w:t>
      </w:r>
      <w:r w:rsidRPr="008B168D">
        <w:rPr>
          <w:b/>
          <w:sz w:val="20"/>
        </w:rPr>
        <w:t>:</w:t>
      </w:r>
    </w:p>
    <w:p w14:paraId="1BD2EB74" w14:textId="77777777" w:rsidR="008B168D" w:rsidRPr="008B168D" w:rsidRDefault="008B168D" w:rsidP="00076B2C">
      <w:pPr>
        <w:pStyle w:val="Akapitzlist"/>
        <w:numPr>
          <w:ilvl w:val="0"/>
          <w:numId w:val="84"/>
        </w:numPr>
        <w:spacing w:line="276" w:lineRule="auto"/>
        <w:rPr>
          <w:sz w:val="20"/>
        </w:rPr>
      </w:pPr>
      <w:r w:rsidRPr="008B168D">
        <w:rPr>
          <w:sz w:val="20"/>
        </w:rPr>
        <w:t>Moduł Rekrutacja do przedszkoli musi być stworzony w technologii wielowarstwowej, umożliwiającej pracę przez przeglądarkę internetową.</w:t>
      </w:r>
    </w:p>
    <w:p w14:paraId="059F8268" w14:textId="77777777" w:rsidR="008B168D" w:rsidRPr="008B168D" w:rsidRDefault="008B168D" w:rsidP="00076B2C">
      <w:pPr>
        <w:pStyle w:val="Akapitzlist"/>
        <w:numPr>
          <w:ilvl w:val="0"/>
          <w:numId w:val="84"/>
        </w:numPr>
        <w:spacing w:line="276" w:lineRule="auto"/>
        <w:rPr>
          <w:sz w:val="20"/>
        </w:rPr>
      </w:pPr>
      <w:r w:rsidRPr="008B168D">
        <w:rPr>
          <w:sz w:val="20"/>
        </w:rPr>
        <w:t xml:space="preserve">Moduł musi zapewniać dostęp w części publicznej do prezentacji oferty edukacyjnej placówek objętych elektronicznym systemem rekrutacji, w tym do opisu przedszkola, listy i opisu oddziałów/grup rekrutacyjnych oraz wyszukiwania oddziałów/grup rekrutacyjnych zgodnie ze wskazanymi kryteriami. </w:t>
      </w:r>
    </w:p>
    <w:p w14:paraId="535A8B46" w14:textId="77777777" w:rsidR="008B168D" w:rsidRPr="008B168D" w:rsidRDefault="008B168D" w:rsidP="00076B2C">
      <w:pPr>
        <w:pStyle w:val="Akapitzlist"/>
        <w:numPr>
          <w:ilvl w:val="0"/>
          <w:numId w:val="84"/>
        </w:numPr>
        <w:spacing w:line="276" w:lineRule="auto"/>
        <w:rPr>
          <w:sz w:val="20"/>
        </w:rPr>
      </w:pPr>
      <w:r w:rsidRPr="008B168D">
        <w:rPr>
          <w:sz w:val="20"/>
        </w:rPr>
        <w:t xml:space="preserve">Moduł musi zapewniać dostęp w części publicznej do prezentacji zasad naboru oraz terminarza rekrutacji. </w:t>
      </w:r>
    </w:p>
    <w:p w14:paraId="539DDECF" w14:textId="77777777" w:rsidR="008B168D" w:rsidRPr="008B168D" w:rsidRDefault="008B168D" w:rsidP="00076B2C">
      <w:pPr>
        <w:pStyle w:val="Akapitzlist"/>
        <w:numPr>
          <w:ilvl w:val="0"/>
          <w:numId w:val="84"/>
        </w:numPr>
        <w:spacing w:line="276" w:lineRule="auto"/>
        <w:rPr>
          <w:sz w:val="20"/>
        </w:rPr>
      </w:pPr>
      <w:r w:rsidRPr="008B168D">
        <w:rPr>
          <w:sz w:val="20"/>
        </w:rPr>
        <w:t xml:space="preserve">Moduł musi zapewniać w części publicznej dostęp do plików i instrukcji obsługi systemu dla rodziców. </w:t>
      </w:r>
    </w:p>
    <w:p w14:paraId="6A7997FE" w14:textId="77777777" w:rsidR="008B168D" w:rsidRPr="008B168D" w:rsidRDefault="008B168D" w:rsidP="00076B2C">
      <w:pPr>
        <w:pStyle w:val="Akapitzlist"/>
        <w:numPr>
          <w:ilvl w:val="0"/>
          <w:numId w:val="84"/>
        </w:numPr>
        <w:spacing w:line="276" w:lineRule="auto"/>
        <w:rPr>
          <w:sz w:val="20"/>
        </w:rPr>
      </w:pPr>
      <w:r w:rsidRPr="008B168D">
        <w:rPr>
          <w:sz w:val="20"/>
        </w:rPr>
        <w:t xml:space="preserve">Moduł musi zapewniać dostęp w części publicznej do komunikatów i aktualności zamieszczanych dla rodziców przez pracowników Organu Prowadzącego. </w:t>
      </w:r>
    </w:p>
    <w:p w14:paraId="55C8E196" w14:textId="77777777" w:rsidR="008B168D" w:rsidRPr="008B168D" w:rsidRDefault="008B168D" w:rsidP="00076B2C">
      <w:pPr>
        <w:pStyle w:val="Akapitzlist"/>
        <w:numPr>
          <w:ilvl w:val="0"/>
          <w:numId w:val="84"/>
        </w:numPr>
        <w:spacing w:line="276" w:lineRule="auto"/>
        <w:rPr>
          <w:sz w:val="20"/>
        </w:rPr>
      </w:pPr>
      <w:r w:rsidRPr="008B168D">
        <w:rPr>
          <w:sz w:val="20"/>
        </w:rPr>
        <w:t xml:space="preserve">Moduł musi umożliwiać edycję wniosku w części publicznej systemu przez rodzica do czasu zatwierdzenia wniosku w placówce. </w:t>
      </w:r>
    </w:p>
    <w:p w14:paraId="16830A11" w14:textId="77777777" w:rsidR="008B168D" w:rsidRPr="008B168D" w:rsidRDefault="008B168D" w:rsidP="00076B2C">
      <w:pPr>
        <w:pStyle w:val="Akapitzlist"/>
        <w:numPr>
          <w:ilvl w:val="0"/>
          <w:numId w:val="84"/>
        </w:numPr>
        <w:spacing w:line="276" w:lineRule="auto"/>
        <w:rPr>
          <w:sz w:val="20"/>
        </w:rPr>
      </w:pPr>
      <w:r w:rsidRPr="008B168D">
        <w:rPr>
          <w:sz w:val="20"/>
        </w:rPr>
        <w:t xml:space="preserve">Moduł musi zapewniać w części publicznej systemu funkcjonalność umożliwiającą przesłanie nowego hasła do konta na wskazany we wniosku adres poczty elektronicznej.  </w:t>
      </w:r>
    </w:p>
    <w:p w14:paraId="3C25E819" w14:textId="77777777" w:rsidR="008B168D" w:rsidRPr="008B168D" w:rsidRDefault="008B168D" w:rsidP="00076B2C">
      <w:pPr>
        <w:pStyle w:val="Akapitzlist"/>
        <w:numPr>
          <w:ilvl w:val="0"/>
          <w:numId w:val="84"/>
        </w:numPr>
        <w:spacing w:line="276" w:lineRule="auto"/>
        <w:rPr>
          <w:sz w:val="20"/>
        </w:rPr>
      </w:pPr>
      <w:r w:rsidRPr="008B168D">
        <w:rPr>
          <w:sz w:val="20"/>
        </w:rPr>
        <w:t xml:space="preserve">Moduł musi umożliwiać dostęp w części publicznej do monitorowania statusu wniosku w systemie na każdym etapie rekrutacji. </w:t>
      </w:r>
    </w:p>
    <w:p w14:paraId="1545CA39" w14:textId="0FBDECAF" w:rsidR="008B168D" w:rsidRPr="008B168D" w:rsidRDefault="008B168D" w:rsidP="00076B2C">
      <w:pPr>
        <w:pStyle w:val="Akapitzlist"/>
        <w:numPr>
          <w:ilvl w:val="0"/>
          <w:numId w:val="84"/>
        </w:numPr>
        <w:spacing w:line="276" w:lineRule="auto"/>
        <w:rPr>
          <w:sz w:val="20"/>
        </w:rPr>
      </w:pPr>
      <w:r w:rsidRPr="008B168D">
        <w:rPr>
          <w:sz w:val="20"/>
        </w:rPr>
        <w:t>Moduł musi zapewniać w części publicznej dostęp do informacji o wynikach rekrutacji zgodnie z</w:t>
      </w:r>
      <w:r>
        <w:rPr>
          <w:sz w:val="20"/>
        </w:rPr>
        <w:t> </w:t>
      </w:r>
      <w:r w:rsidRPr="008B168D">
        <w:rPr>
          <w:sz w:val="20"/>
        </w:rPr>
        <w:t xml:space="preserve">harmonogramem, w tym otrzymanie wyników rekrutacji na wskazany we wniosku adres poczty elektronicznej. </w:t>
      </w:r>
    </w:p>
    <w:p w14:paraId="316B9698" w14:textId="77777777" w:rsidR="008B168D" w:rsidRPr="008B168D" w:rsidRDefault="008B168D" w:rsidP="00076B2C">
      <w:pPr>
        <w:pStyle w:val="Akapitzlist"/>
        <w:numPr>
          <w:ilvl w:val="0"/>
          <w:numId w:val="84"/>
        </w:numPr>
        <w:spacing w:line="276" w:lineRule="auto"/>
        <w:rPr>
          <w:sz w:val="20"/>
        </w:rPr>
      </w:pPr>
      <w:r w:rsidRPr="008B168D">
        <w:rPr>
          <w:sz w:val="20"/>
        </w:rPr>
        <w:t>Moduł musi posiadać mechanizmy pozwalające na dokonanie potwierdzenia woli zapisu do placówki kwalifikacji z poziomu konta rodzica w części publicznej (w zależności od decyzji Zamawiającego).</w:t>
      </w:r>
    </w:p>
    <w:p w14:paraId="077D0D4E" w14:textId="77777777" w:rsidR="008B168D" w:rsidRPr="008B168D" w:rsidRDefault="008B168D" w:rsidP="00076B2C">
      <w:pPr>
        <w:pStyle w:val="Akapitzlist"/>
        <w:numPr>
          <w:ilvl w:val="0"/>
          <w:numId w:val="84"/>
        </w:numPr>
        <w:spacing w:line="276" w:lineRule="auto"/>
        <w:rPr>
          <w:sz w:val="20"/>
        </w:rPr>
      </w:pPr>
      <w:r w:rsidRPr="008B168D">
        <w:rPr>
          <w:sz w:val="20"/>
        </w:rPr>
        <w:t>Moduł musi umożliwiać tworzenie przez placówki objęte systemem elektronicznej rekrutacji opisu przedszkola oraz opisu oddziałów/grup rekrutacyjnych.</w:t>
      </w:r>
    </w:p>
    <w:p w14:paraId="637412C5" w14:textId="25280C5B" w:rsidR="008B168D" w:rsidRPr="008B168D" w:rsidRDefault="008B168D" w:rsidP="00076B2C">
      <w:pPr>
        <w:pStyle w:val="Akapitzlist"/>
        <w:numPr>
          <w:ilvl w:val="0"/>
          <w:numId w:val="84"/>
        </w:numPr>
        <w:spacing w:line="276" w:lineRule="auto"/>
        <w:rPr>
          <w:sz w:val="20"/>
        </w:rPr>
      </w:pPr>
      <w:r w:rsidRPr="008B168D">
        <w:rPr>
          <w:sz w:val="20"/>
        </w:rPr>
        <w:t>Moduł musi zapewniać kontrolę utworzonych oddziałów/grup rekrutacyjnych przez Organ Prowadzący z</w:t>
      </w:r>
      <w:r>
        <w:rPr>
          <w:sz w:val="20"/>
        </w:rPr>
        <w:t> </w:t>
      </w:r>
      <w:r w:rsidRPr="008B168D">
        <w:rPr>
          <w:sz w:val="20"/>
        </w:rPr>
        <w:t xml:space="preserve">możliwością podglądu i edycji wprowadzonych przez placówkę informacji. </w:t>
      </w:r>
    </w:p>
    <w:p w14:paraId="7700FA90" w14:textId="4917A08A" w:rsidR="008B168D" w:rsidRPr="008B168D" w:rsidRDefault="008B168D" w:rsidP="00076B2C">
      <w:pPr>
        <w:pStyle w:val="Akapitzlist"/>
        <w:numPr>
          <w:ilvl w:val="0"/>
          <w:numId w:val="84"/>
        </w:numPr>
        <w:spacing w:line="276" w:lineRule="auto"/>
        <w:rPr>
          <w:sz w:val="20"/>
        </w:rPr>
      </w:pPr>
      <w:r w:rsidRPr="008B168D">
        <w:rPr>
          <w:sz w:val="20"/>
        </w:rPr>
        <w:t>Moduł musi posiadać mechanizmy pozwalające na wprowadzenie dziecka kontynuującego edukacje w</w:t>
      </w:r>
      <w:r>
        <w:rPr>
          <w:sz w:val="20"/>
        </w:rPr>
        <w:t> </w:t>
      </w:r>
      <w:r w:rsidRPr="008B168D">
        <w:rPr>
          <w:sz w:val="20"/>
        </w:rPr>
        <w:t xml:space="preserve">kolejnym roku szkolnym. </w:t>
      </w:r>
    </w:p>
    <w:p w14:paraId="7B994ED6" w14:textId="0B659873" w:rsidR="008B168D" w:rsidRPr="008B168D" w:rsidRDefault="008B168D" w:rsidP="00076B2C">
      <w:pPr>
        <w:pStyle w:val="Akapitzlist"/>
        <w:numPr>
          <w:ilvl w:val="0"/>
          <w:numId w:val="84"/>
        </w:numPr>
        <w:spacing w:line="276" w:lineRule="auto"/>
        <w:rPr>
          <w:sz w:val="20"/>
        </w:rPr>
      </w:pPr>
      <w:r w:rsidRPr="008B168D">
        <w:rPr>
          <w:sz w:val="20"/>
        </w:rPr>
        <w:t>Moduł musi pozwalać na odnotowanie we wniosku kandydata informacji o odroczeniu obowiązku szkolnego. Brak zaznaczone informacji o odroczeniu obowiązku szkolnego powinno uniemożliwiać wypełnienie wniosku w</w:t>
      </w:r>
      <w:r w:rsidR="000A5641">
        <w:rPr>
          <w:sz w:val="20"/>
        </w:rPr>
        <w:t> </w:t>
      </w:r>
      <w:r w:rsidRPr="008B168D">
        <w:rPr>
          <w:sz w:val="20"/>
        </w:rPr>
        <w:t xml:space="preserve">rekrutacji do przedszkoli.  </w:t>
      </w:r>
    </w:p>
    <w:p w14:paraId="43725091" w14:textId="77777777" w:rsidR="008B168D" w:rsidRPr="008B168D" w:rsidRDefault="008B168D" w:rsidP="00076B2C">
      <w:pPr>
        <w:pStyle w:val="Akapitzlist"/>
        <w:numPr>
          <w:ilvl w:val="0"/>
          <w:numId w:val="84"/>
        </w:numPr>
        <w:spacing w:line="276" w:lineRule="auto"/>
        <w:rPr>
          <w:sz w:val="20"/>
        </w:rPr>
      </w:pPr>
      <w:r w:rsidRPr="008B168D">
        <w:rPr>
          <w:sz w:val="20"/>
        </w:rPr>
        <w:t xml:space="preserve">Moduł musi umożliwiać wprowadzenie i potwierdzenie wniosków w systemie przez placówkę wskazaną na pierwszym miejscu listy preferencji kandydata. </w:t>
      </w:r>
    </w:p>
    <w:p w14:paraId="1389A903" w14:textId="77777777" w:rsidR="008B168D" w:rsidRPr="008B168D" w:rsidRDefault="008B168D" w:rsidP="00076B2C">
      <w:pPr>
        <w:pStyle w:val="Akapitzlist"/>
        <w:numPr>
          <w:ilvl w:val="0"/>
          <w:numId w:val="84"/>
        </w:numPr>
        <w:spacing w:line="276" w:lineRule="auto"/>
        <w:rPr>
          <w:sz w:val="20"/>
        </w:rPr>
      </w:pPr>
      <w:r w:rsidRPr="008B168D">
        <w:rPr>
          <w:sz w:val="20"/>
        </w:rPr>
        <w:t xml:space="preserve">Moduł musi zapewniać możliwość wprowadzenia zmian w listach preferencji kandydatów zgodnie z zasadami rekrutacji. </w:t>
      </w:r>
    </w:p>
    <w:p w14:paraId="2325A5DE" w14:textId="77777777" w:rsidR="008B168D" w:rsidRPr="008B168D" w:rsidRDefault="008B168D" w:rsidP="00076B2C">
      <w:pPr>
        <w:pStyle w:val="Akapitzlist"/>
        <w:numPr>
          <w:ilvl w:val="0"/>
          <w:numId w:val="84"/>
        </w:numPr>
        <w:spacing w:line="276" w:lineRule="auto"/>
        <w:rPr>
          <w:sz w:val="20"/>
        </w:rPr>
      </w:pPr>
      <w:r w:rsidRPr="008B168D">
        <w:rPr>
          <w:sz w:val="20"/>
        </w:rPr>
        <w:t>Moduł musi umożliwiać przyporządkowanie dzieci posiadających orzeczenie o potrzebie kształcenia specjalnego do oddziałów/grup rekrutacyjnych przeznaczonych dla dzieci z orzeczeniem w drodze indywidualnej decyzji dyrektora placówki wskazanej przez rodzica na liście preferencji lub automatycznie, na podstawie zdefiniowanej przez rodzica listy preferencji.</w:t>
      </w:r>
    </w:p>
    <w:p w14:paraId="7658FDF4" w14:textId="77777777" w:rsidR="008B168D" w:rsidRPr="008B168D" w:rsidRDefault="008B168D" w:rsidP="00076B2C">
      <w:pPr>
        <w:pStyle w:val="Akapitzlist"/>
        <w:numPr>
          <w:ilvl w:val="0"/>
          <w:numId w:val="84"/>
        </w:numPr>
        <w:spacing w:line="276" w:lineRule="auto"/>
        <w:rPr>
          <w:sz w:val="20"/>
        </w:rPr>
      </w:pPr>
      <w:r w:rsidRPr="008B168D">
        <w:rPr>
          <w:sz w:val="20"/>
        </w:rPr>
        <w:t xml:space="preserve">Moduł musi posiadać mechanizmy pozwalające na ustalenie kolejności przyjęć dzieci, które uzyskały tę samą liczbę punktów w procesie rekrutacji na podstawie spełnianych przez kandydata kryteriów przyjęć.  </w:t>
      </w:r>
    </w:p>
    <w:p w14:paraId="4F135E58" w14:textId="77777777" w:rsidR="008B168D" w:rsidRPr="008B168D" w:rsidRDefault="008B168D" w:rsidP="00076B2C">
      <w:pPr>
        <w:pStyle w:val="Akapitzlist"/>
        <w:numPr>
          <w:ilvl w:val="0"/>
          <w:numId w:val="84"/>
        </w:numPr>
        <w:spacing w:line="276" w:lineRule="auto"/>
        <w:rPr>
          <w:sz w:val="20"/>
        </w:rPr>
      </w:pPr>
      <w:r w:rsidRPr="008B168D">
        <w:rPr>
          <w:sz w:val="20"/>
        </w:rPr>
        <w:lastRenderedPageBreak/>
        <w:t xml:space="preserve">Moduł musi zapewniać utworzenie i przygotowanie do publikacji list dzieci zakwalifikowanych i list dzieci niezakwalifikowanych. </w:t>
      </w:r>
    </w:p>
    <w:p w14:paraId="3517349B" w14:textId="77777777" w:rsidR="008B168D" w:rsidRPr="008B168D" w:rsidRDefault="008B168D" w:rsidP="00076B2C">
      <w:pPr>
        <w:pStyle w:val="Akapitzlist"/>
        <w:numPr>
          <w:ilvl w:val="0"/>
          <w:numId w:val="84"/>
        </w:numPr>
        <w:spacing w:line="276" w:lineRule="auto"/>
        <w:rPr>
          <w:sz w:val="20"/>
        </w:rPr>
      </w:pPr>
      <w:r w:rsidRPr="008B168D">
        <w:rPr>
          <w:sz w:val="20"/>
        </w:rPr>
        <w:t xml:space="preserve">Moduł musi zapewniać obsługę procesu potwierdzania woli zapisu do przedszkola przez rodzica dziecka, który w wyniku rekrutacji został do niej zakwalifikowany. </w:t>
      </w:r>
    </w:p>
    <w:p w14:paraId="5649E198" w14:textId="77777777" w:rsidR="008B168D" w:rsidRPr="008B168D" w:rsidRDefault="008B168D" w:rsidP="00076B2C">
      <w:pPr>
        <w:pStyle w:val="Akapitzlist"/>
        <w:numPr>
          <w:ilvl w:val="0"/>
          <w:numId w:val="84"/>
        </w:numPr>
        <w:spacing w:line="276" w:lineRule="auto"/>
        <w:rPr>
          <w:sz w:val="20"/>
        </w:rPr>
      </w:pPr>
      <w:r w:rsidRPr="008B168D">
        <w:rPr>
          <w:sz w:val="20"/>
        </w:rPr>
        <w:t xml:space="preserve">Moduł musi zapewniać utworzenie i przygotowanie do publikacji list dzieci przyjętych i list dzieci nieprzyjętych. </w:t>
      </w:r>
    </w:p>
    <w:p w14:paraId="6B606267" w14:textId="77777777" w:rsidR="008B168D" w:rsidRPr="008B168D" w:rsidRDefault="008B168D" w:rsidP="00076B2C">
      <w:pPr>
        <w:pStyle w:val="Akapitzlist"/>
        <w:numPr>
          <w:ilvl w:val="0"/>
          <w:numId w:val="84"/>
        </w:numPr>
        <w:spacing w:line="276" w:lineRule="auto"/>
        <w:rPr>
          <w:sz w:val="20"/>
        </w:rPr>
      </w:pPr>
      <w:r w:rsidRPr="008B168D">
        <w:rPr>
          <w:sz w:val="20"/>
        </w:rPr>
        <w:t xml:space="preserve">Moduł musi zapewniać obsługę procesu przyjęć dzieci w wyniku procedury odwoławczej oraz przyjmowania kandydatów w wyniku procedury wskazywania przedszkola. W tym przekazania do Organu Prowadzącego danych kandydatów nieprzyjętych. </w:t>
      </w:r>
    </w:p>
    <w:p w14:paraId="6BABEF9E" w14:textId="4CB4FAB6" w:rsidR="008B168D" w:rsidRPr="008B168D" w:rsidRDefault="008B168D" w:rsidP="00076B2C">
      <w:pPr>
        <w:pStyle w:val="Akapitzlist"/>
        <w:numPr>
          <w:ilvl w:val="0"/>
          <w:numId w:val="84"/>
        </w:numPr>
        <w:spacing w:line="276" w:lineRule="auto"/>
        <w:rPr>
          <w:sz w:val="20"/>
        </w:rPr>
      </w:pPr>
      <w:r w:rsidRPr="008B168D">
        <w:rPr>
          <w:sz w:val="20"/>
        </w:rPr>
        <w:t>Moduł musi zapewniać zamknięcie etapu pracy indywidualnie przez każdą placówkę biorącą udział w</w:t>
      </w:r>
      <w:r>
        <w:rPr>
          <w:sz w:val="20"/>
        </w:rPr>
        <w:t> </w:t>
      </w:r>
      <w:r w:rsidRPr="008B168D">
        <w:rPr>
          <w:sz w:val="20"/>
        </w:rPr>
        <w:t>elektronicznej rekrutacji. System musi posiadać mechanizmy pozwalające na kontrolę zamykanych etapów przez pracownika Organu Prowadzącego z możliwością otwarcia lub zamknięcia aktualnego etapu pracy w</w:t>
      </w:r>
      <w:r>
        <w:rPr>
          <w:sz w:val="20"/>
        </w:rPr>
        <w:t> </w:t>
      </w:r>
      <w:r w:rsidRPr="008B168D">
        <w:rPr>
          <w:sz w:val="20"/>
        </w:rPr>
        <w:t>systemie przez pracownika Organu Prowadzącego, jeśli zgodnie z harmonogramem jest to możliwe.</w:t>
      </w:r>
    </w:p>
    <w:p w14:paraId="3E14774F" w14:textId="77777777" w:rsidR="008B168D" w:rsidRPr="008B168D" w:rsidRDefault="008B168D" w:rsidP="00076B2C">
      <w:pPr>
        <w:pStyle w:val="Akapitzlist"/>
        <w:numPr>
          <w:ilvl w:val="0"/>
          <w:numId w:val="84"/>
        </w:numPr>
        <w:spacing w:line="276" w:lineRule="auto"/>
        <w:rPr>
          <w:sz w:val="20"/>
        </w:rPr>
      </w:pPr>
      <w:r w:rsidRPr="008B168D">
        <w:rPr>
          <w:sz w:val="20"/>
        </w:rPr>
        <w:t>Moduł musi zapewniać obsługę procesu rekrutacji uzupełniającej prowadzonej według zasad naboru, przy czym w zależności od decyzji Zamawiającego:</w:t>
      </w:r>
    </w:p>
    <w:p w14:paraId="3231F5BB" w14:textId="77777777" w:rsidR="008B168D" w:rsidRPr="008B168D" w:rsidRDefault="008B168D" w:rsidP="00076B2C">
      <w:pPr>
        <w:pStyle w:val="Akapitzlist"/>
        <w:numPr>
          <w:ilvl w:val="1"/>
          <w:numId w:val="84"/>
        </w:numPr>
        <w:spacing w:line="276" w:lineRule="auto"/>
        <w:rPr>
          <w:sz w:val="20"/>
        </w:rPr>
      </w:pPr>
      <w:r w:rsidRPr="008B168D">
        <w:rPr>
          <w:sz w:val="20"/>
        </w:rPr>
        <w:t>rekrutacja może być prowadzona z wykorzystaniem wszystkich mechanizmów wykorzystanych na pierwszym etapie rekrutacji,</w:t>
      </w:r>
    </w:p>
    <w:p w14:paraId="41ACCD37" w14:textId="77777777" w:rsidR="008B168D" w:rsidRPr="008B168D" w:rsidRDefault="008B168D" w:rsidP="00076B2C">
      <w:pPr>
        <w:pStyle w:val="Akapitzlist"/>
        <w:numPr>
          <w:ilvl w:val="1"/>
          <w:numId w:val="84"/>
        </w:numPr>
        <w:spacing w:line="276" w:lineRule="auto"/>
        <w:rPr>
          <w:sz w:val="20"/>
        </w:rPr>
      </w:pPr>
      <w:r w:rsidRPr="008B168D">
        <w:rPr>
          <w:sz w:val="20"/>
        </w:rPr>
        <w:t xml:space="preserve">rekrutacja może być wprowadzona przy wsparciu elektronicznego systemu tj. internetowa publikacja listy wolnych miejsc, aktualizowanych na bieżąco. Możliwie jest wprowadzenie przez placówki kandydatów przyjętych.  </w:t>
      </w:r>
    </w:p>
    <w:p w14:paraId="1D499F5C" w14:textId="77777777" w:rsidR="008B168D" w:rsidRPr="008B168D" w:rsidRDefault="008B168D" w:rsidP="00076B2C">
      <w:pPr>
        <w:pStyle w:val="Akapitzlist"/>
        <w:numPr>
          <w:ilvl w:val="0"/>
          <w:numId w:val="84"/>
        </w:numPr>
        <w:spacing w:line="276" w:lineRule="auto"/>
        <w:rPr>
          <w:sz w:val="20"/>
        </w:rPr>
      </w:pPr>
      <w:r w:rsidRPr="008B168D">
        <w:rPr>
          <w:sz w:val="20"/>
        </w:rPr>
        <w:t>Moduł musi zapewniać pracownikom Organu Prowadzącego wysyłanie komunikatów do wszystkich użytkowników placówek, którzy mają założone konta w systemie elektronicznej rekrutacji.</w:t>
      </w:r>
    </w:p>
    <w:p w14:paraId="2C7340E0" w14:textId="77777777" w:rsidR="008B168D" w:rsidRPr="008B168D" w:rsidRDefault="008B168D" w:rsidP="00076B2C">
      <w:pPr>
        <w:pStyle w:val="Akapitzlist"/>
        <w:numPr>
          <w:ilvl w:val="0"/>
          <w:numId w:val="84"/>
        </w:numPr>
        <w:spacing w:line="276" w:lineRule="auto"/>
        <w:rPr>
          <w:sz w:val="20"/>
        </w:rPr>
      </w:pPr>
      <w:r w:rsidRPr="008B168D">
        <w:rPr>
          <w:sz w:val="20"/>
        </w:rPr>
        <w:t>Moduł musi zapewniać pracownikom Organu Prowadzącego pobieranie z systemu raportów na każdym etapie procesu rekrutacji, dotyczących:</w:t>
      </w:r>
    </w:p>
    <w:p w14:paraId="5C8C8A8B" w14:textId="77777777" w:rsidR="008B168D" w:rsidRPr="008B168D" w:rsidRDefault="008B168D" w:rsidP="00076B2C">
      <w:pPr>
        <w:pStyle w:val="Akapitzlist"/>
        <w:numPr>
          <w:ilvl w:val="1"/>
          <w:numId w:val="84"/>
        </w:numPr>
        <w:spacing w:line="276" w:lineRule="auto"/>
        <w:rPr>
          <w:sz w:val="20"/>
        </w:rPr>
      </w:pPr>
      <w:r w:rsidRPr="008B168D">
        <w:rPr>
          <w:sz w:val="20"/>
        </w:rPr>
        <w:t xml:space="preserve">oferowanej liczby miejsc w oddziałach/grupach rekrutacyjnych, </w:t>
      </w:r>
    </w:p>
    <w:p w14:paraId="16ABE70B" w14:textId="77777777" w:rsidR="008B168D" w:rsidRPr="008B168D" w:rsidRDefault="008B168D" w:rsidP="00076B2C">
      <w:pPr>
        <w:pStyle w:val="Akapitzlist"/>
        <w:numPr>
          <w:ilvl w:val="1"/>
          <w:numId w:val="84"/>
        </w:numPr>
        <w:spacing w:line="276" w:lineRule="auto"/>
        <w:rPr>
          <w:sz w:val="20"/>
        </w:rPr>
      </w:pPr>
      <w:r w:rsidRPr="008B168D">
        <w:rPr>
          <w:sz w:val="20"/>
        </w:rPr>
        <w:t xml:space="preserve">liczby dzieci uczestniczących w procesie rekrutacji z uwzględnieniem numeru preferencji, statusu wniosku, </w:t>
      </w:r>
    </w:p>
    <w:p w14:paraId="5BCB3DBA" w14:textId="77777777" w:rsidR="008B168D" w:rsidRPr="008B168D" w:rsidRDefault="008B168D" w:rsidP="00076B2C">
      <w:pPr>
        <w:pStyle w:val="Akapitzlist"/>
        <w:numPr>
          <w:ilvl w:val="1"/>
          <w:numId w:val="84"/>
        </w:numPr>
        <w:spacing w:line="276" w:lineRule="auto"/>
        <w:rPr>
          <w:sz w:val="20"/>
        </w:rPr>
      </w:pPr>
      <w:r w:rsidRPr="008B168D">
        <w:rPr>
          <w:sz w:val="20"/>
        </w:rPr>
        <w:t>liczby kandydatów kontynuujących,</w:t>
      </w:r>
    </w:p>
    <w:p w14:paraId="1F0BF345" w14:textId="77777777" w:rsidR="008B168D" w:rsidRPr="008B168D" w:rsidRDefault="008B168D" w:rsidP="00076B2C">
      <w:pPr>
        <w:pStyle w:val="Akapitzlist"/>
        <w:numPr>
          <w:ilvl w:val="1"/>
          <w:numId w:val="84"/>
        </w:numPr>
        <w:spacing w:line="276" w:lineRule="auto"/>
        <w:rPr>
          <w:sz w:val="20"/>
        </w:rPr>
      </w:pPr>
      <w:r w:rsidRPr="008B168D">
        <w:rPr>
          <w:sz w:val="20"/>
        </w:rPr>
        <w:t>liczbie dzieci z orzeczeniem o potrzebie kształcenia specjalnego,</w:t>
      </w:r>
    </w:p>
    <w:p w14:paraId="28806AB8" w14:textId="77777777" w:rsidR="008B168D" w:rsidRPr="008B168D" w:rsidRDefault="008B168D" w:rsidP="00076B2C">
      <w:pPr>
        <w:pStyle w:val="Akapitzlist"/>
        <w:numPr>
          <w:ilvl w:val="1"/>
          <w:numId w:val="84"/>
        </w:numPr>
        <w:spacing w:line="276" w:lineRule="auto"/>
        <w:rPr>
          <w:sz w:val="20"/>
        </w:rPr>
      </w:pPr>
      <w:r w:rsidRPr="008B168D">
        <w:rPr>
          <w:sz w:val="20"/>
        </w:rPr>
        <w:t>liczbie dzieci zakwalifikowanych i niezakwalifikowanych,</w:t>
      </w:r>
    </w:p>
    <w:p w14:paraId="618AE7B6" w14:textId="77777777" w:rsidR="008B168D" w:rsidRPr="008B168D" w:rsidRDefault="008B168D" w:rsidP="00076B2C">
      <w:pPr>
        <w:pStyle w:val="Akapitzlist"/>
        <w:numPr>
          <w:ilvl w:val="1"/>
          <w:numId w:val="84"/>
        </w:numPr>
        <w:spacing w:line="276" w:lineRule="auto"/>
        <w:rPr>
          <w:sz w:val="20"/>
        </w:rPr>
      </w:pPr>
      <w:r w:rsidRPr="008B168D">
        <w:rPr>
          <w:sz w:val="20"/>
        </w:rPr>
        <w:t>liczbie dzieci przyjętych i nieprzyjętych,</w:t>
      </w:r>
    </w:p>
    <w:p w14:paraId="28E82D46" w14:textId="77777777" w:rsidR="008B168D" w:rsidRPr="008B168D" w:rsidRDefault="008B168D" w:rsidP="00076B2C">
      <w:pPr>
        <w:pStyle w:val="Akapitzlist"/>
        <w:numPr>
          <w:ilvl w:val="1"/>
          <w:numId w:val="84"/>
        </w:numPr>
        <w:spacing w:line="276" w:lineRule="auto"/>
        <w:rPr>
          <w:sz w:val="20"/>
        </w:rPr>
      </w:pPr>
      <w:r w:rsidRPr="008B168D">
        <w:rPr>
          <w:sz w:val="20"/>
        </w:rPr>
        <w:t>informacji o spełnianych kryteriach przez kandydatów.</w:t>
      </w:r>
    </w:p>
    <w:p w14:paraId="6E1DAF71" w14:textId="524679A1" w:rsidR="008B168D" w:rsidRDefault="008B168D" w:rsidP="00076B2C">
      <w:pPr>
        <w:pStyle w:val="Akapitzlist"/>
        <w:numPr>
          <w:ilvl w:val="0"/>
          <w:numId w:val="84"/>
        </w:numPr>
        <w:spacing w:line="276" w:lineRule="auto"/>
      </w:pPr>
      <w:r w:rsidRPr="008B168D">
        <w:rPr>
          <w:sz w:val="20"/>
        </w:rPr>
        <w:t>Moduł musi zapewniać pracownikowi Organu Prowadzącego obsługę procesu symulacji przydziału, w</w:t>
      </w:r>
      <w:r>
        <w:rPr>
          <w:sz w:val="20"/>
        </w:rPr>
        <w:t> </w:t>
      </w:r>
      <w:r w:rsidRPr="008B168D">
        <w:rPr>
          <w:sz w:val="20"/>
        </w:rPr>
        <w:t>szczególności:</w:t>
      </w:r>
    </w:p>
    <w:p w14:paraId="03E07A2A" w14:textId="5E9859D7" w:rsidR="008B168D" w:rsidRPr="008B168D" w:rsidRDefault="008B168D" w:rsidP="00076B2C">
      <w:pPr>
        <w:pStyle w:val="Akapitzlist"/>
        <w:numPr>
          <w:ilvl w:val="1"/>
          <w:numId w:val="84"/>
        </w:numPr>
        <w:spacing w:line="276" w:lineRule="auto"/>
        <w:rPr>
          <w:sz w:val="20"/>
        </w:rPr>
      </w:pPr>
      <w:r w:rsidRPr="008B168D">
        <w:rPr>
          <w:sz w:val="20"/>
        </w:rPr>
        <w:t>wyświetlane w czasie przydziału raporty powinny pozwalać na zmianę limitów miejsc w</w:t>
      </w:r>
      <w:r>
        <w:rPr>
          <w:sz w:val="20"/>
        </w:rPr>
        <w:t> </w:t>
      </w:r>
      <w:r w:rsidRPr="008B168D">
        <w:rPr>
          <w:sz w:val="20"/>
        </w:rPr>
        <w:t xml:space="preserve">oddziałach/grupach rekrutacyjnych, </w:t>
      </w:r>
    </w:p>
    <w:p w14:paraId="55BB5754" w14:textId="77777777" w:rsidR="008B168D" w:rsidRPr="008B168D" w:rsidRDefault="008B168D" w:rsidP="00076B2C">
      <w:pPr>
        <w:pStyle w:val="Akapitzlist"/>
        <w:numPr>
          <w:ilvl w:val="1"/>
          <w:numId w:val="84"/>
        </w:numPr>
        <w:spacing w:line="276" w:lineRule="auto"/>
        <w:rPr>
          <w:sz w:val="20"/>
        </w:rPr>
      </w:pPr>
      <w:r w:rsidRPr="008B168D">
        <w:rPr>
          <w:sz w:val="20"/>
        </w:rPr>
        <w:t>dostęp do informacji o liczbie dzieci biorących udział w kwalifikacji (w tym z pierwszej i kolejnych preferencji z uwzględnieniem roczników),</w:t>
      </w:r>
    </w:p>
    <w:p w14:paraId="0F120297" w14:textId="77777777" w:rsidR="008B168D" w:rsidRPr="008B168D" w:rsidRDefault="008B168D" w:rsidP="00076B2C">
      <w:pPr>
        <w:pStyle w:val="Akapitzlist"/>
        <w:numPr>
          <w:ilvl w:val="1"/>
          <w:numId w:val="84"/>
        </w:numPr>
        <w:spacing w:line="276" w:lineRule="auto"/>
        <w:rPr>
          <w:sz w:val="20"/>
        </w:rPr>
      </w:pPr>
      <w:r w:rsidRPr="008B168D">
        <w:rPr>
          <w:sz w:val="20"/>
        </w:rPr>
        <w:t>dostęp do informacji o liczbie dzieci zakwalifikowanych i niezakwalifikowanych (pierwszej i kolejnych preferencji z uwzględnieniem roczników),</w:t>
      </w:r>
    </w:p>
    <w:p w14:paraId="40FA22DD" w14:textId="77777777" w:rsidR="008B168D" w:rsidRPr="008B168D" w:rsidRDefault="008B168D" w:rsidP="00076B2C">
      <w:pPr>
        <w:pStyle w:val="Akapitzlist"/>
        <w:numPr>
          <w:ilvl w:val="1"/>
          <w:numId w:val="84"/>
        </w:numPr>
        <w:spacing w:line="276" w:lineRule="auto"/>
        <w:rPr>
          <w:sz w:val="20"/>
        </w:rPr>
      </w:pPr>
      <w:r w:rsidRPr="008B168D">
        <w:rPr>
          <w:sz w:val="20"/>
        </w:rPr>
        <w:t xml:space="preserve">dostęp do informacji o wyniku punktowym ostatniego zakwalifikowanego dziecka, </w:t>
      </w:r>
    </w:p>
    <w:p w14:paraId="7AA8107B" w14:textId="77777777" w:rsidR="008B168D" w:rsidRPr="008B168D" w:rsidRDefault="008B168D" w:rsidP="00076B2C">
      <w:pPr>
        <w:pStyle w:val="Akapitzlist"/>
        <w:numPr>
          <w:ilvl w:val="1"/>
          <w:numId w:val="84"/>
        </w:numPr>
        <w:spacing w:line="276" w:lineRule="auto"/>
        <w:rPr>
          <w:sz w:val="20"/>
        </w:rPr>
      </w:pPr>
      <w:r w:rsidRPr="008B168D">
        <w:rPr>
          <w:sz w:val="20"/>
        </w:rPr>
        <w:t>dostępu do informacji o liczbie wolnych miejsc.</w:t>
      </w:r>
    </w:p>
    <w:p w14:paraId="2FBE119D" w14:textId="6EA3D6F6" w:rsidR="00196151" w:rsidRDefault="008B168D" w:rsidP="00076B2C">
      <w:pPr>
        <w:pStyle w:val="Akapitzlist"/>
        <w:numPr>
          <w:ilvl w:val="0"/>
          <w:numId w:val="84"/>
        </w:numPr>
        <w:spacing w:line="276" w:lineRule="auto"/>
        <w:rPr>
          <w:sz w:val="20"/>
        </w:rPr>
      </w:pPr>
      <w:r w:rsidRPr="008B168D">
        <w:rPr>
          <w:sz w:val="20"/>
        </w:rPr>
        <w:t>Moduł musi umożliwiać pracownikowi Organu Prowadzącego w toku rekrutacji wprowadzanie korekt w</w:t>
      </w:r>
      <w:r>
        <w:rPr>
          <w:sz w:val="20"/>
        </w:rPr>
        <w:t> </w:t>
      </w:r>
      <w:r w:rsidRPr="008B168D">
        <w:rPr>
          <w:sz w:val="20"/>
        </w:rPr>
        <w:t>ofertach placówek objętych elektronicznym systemem rekrutacji, w tym dodawanie i usuwanie oddziałów/grup rekrutacyjnych oraz zmiany liczby miejsc w oddziałach/grupach rekrutacyjnych.</w:t>
      </w:r>
    </w:p>
    <w:p w14:paraId="48685D96" w14:textId="77777777" w:rsidR="008671C9" w:rsidRPr="008B168D" w:rsidRDefault="008671C9" w:rsidP="008671C9">
      <w:pPr>
        <w:pStyle w:val="Akapitzlist"/>
        <w:numPr>
          <w:ilvl w:val="0"/>
          <w:numId w:val="84"/>
        </w:numPr>
        <w:spacing w:line="276" w:lineRule="auto"/>
        <w:rPr>
          <w:sz w:val="20"/>
        </w:rPr>
      </w:pPr>
      <w:r w:rsidRPr="00D80D7D">
        <w:rPr>
          <w:sz w:val="20"/>
        </w:rPr>
        <w:t>Moduł musi zapewniać pracownikowi organu prowadzącego możliwość przekazania propozycji objęcia opieką przedszkolną kandydatom nieprzyjętym do wybranych przedszkoli.</w:t>
      </w:r>
    </w:p>
    <w:p w14:paraId="569C61FF" w14:textId="77777777" w:rsidR="008671C9" w:rsidRPr="008B168D" w:rsidRDefault="008671C9" w:rsidP="000B7788">
      <w:pPr>
        <w:pStyle w:val="Akapitzlist"/>
        <w:spacing w:line="276" w:lineRule="auto"/>
        <w:ind w:left="360"/>
        <w:rPr>
          <w:sz w:val="20"/>
        </w:rPr>
      </w:pPr>
    </w:p>
    <w:p w14:paraId="5BF8E17C" w14:textId="77777777" w:rsidR="008B168D" w:rsidRDefault="008B168D" w:rsidP="00076B2C">
      <w:pPr>
        <w:spacing w:line="276" w:lineRule="auto"/>
        <w:rPr>
          <w:b/>
          <w:sz w:val="20"/>
        </w:rPr>
      </w:pPr>
    </w:p>
    <w:p w14:paraId="636B6E6B" w14:textId="4FA3D37B" w:rsidR="008B168D" w:rsidRPr="008B168D" w:rsidRDefault="008B168D" w:rsidP="00076B2C">
      <w:pPr>
        <w:spacing w:line="276" w:lineRule="auto"/>
        <w:rPr>
          <w:b/>
          <w:sz w:val="20"/>
        </w:rPr>
      </w:pPr>
      <w:r w:rsidRPr="008B168D">
        <w:rPr>
          <w:b/>
          <w:sz w:val="20"/>
        </w:rPr>
        <w:t xml:space="preserve">W zakresie rekrutacji do </w:t>
      </w:r>
      <w:r w:rsidR="000A5641">
        <w:rPr>
          <w:b/>
          <w:sz w:val="20"/>
        </w:rPr>
        <w:t>szkół</w:t>
      </w:r>
      <w:r w:rsidRPr="008B168D">
        <w:rPr>
          <w:b/>
          <w:sz w:val="20"/>
        </w:rPr>
        <w:t xml:space="preserve"> </w:t>
      </w:r>
      <w:r w:rsidR="00A86416">
        <w:rPr>
          <w:b/>
          <w:sz w:val="20"/>
        </w:rPr>
        <w:t>oprogramowanie powinno</w:t>
      </w:r>
      <w:r w:rsidRPr="008B168D">
        <w:rPr>
          <w:b/>
          <w:sz w:val="20"/>
        </w:rPr>
        <w:t xml:space="preserve"> posiadać moduł przeznaczony dla rekrutacji </w:t>
      </w:r>
      <w:r>
        <w:rPr>
          <w:b/>
          <w:sz w:val="20"/>
        </w:rPr>
        <w:t>szkolnych</w:t>
      </w:r>
      <w:r w:rsidRPr="008B168D">
        <w:rPr>
          <w:b/>
          <w:sz w:val="20"/>
        </w:rPr>
        <w:t xml:space="preserve"> o</w:t>
      </w:r>
      <w:r w:rsidR="000A5641">
        <w:rPr>
          <w:b/>
          <w:sz w:val="20"/>
        </w:rPr>
        <w:t> </w:t>
      </w:r>
      <w:r w:rsidRPr="008B168D">
        <w:rPr>
          <w:b/>
          <w:sz w:val="20"/>
        </w:rPr>
        <w:t>następujących wymaganiach:</w:t>
      </w:r>
    </w:p>
    <w:p w14:paraId="2520F581" w14:textId="77777777" w:rsidR="008B168D" w:rsidRPr="008B168D" w:rsidRDefault="008B168D" w:rsidP="00076B2C">
      <w:pPr>
        <w:pStyle w:val="Akapitzlist"/>
        <w:numPr>
          <w:ilvl w:val="0"/>
          <w:numId w:val="85"/>
        </w:numPr>
        <w:spacing w:line="276" w:lineRule="auto"/>
        <w:rPr>
          <w:sz w:val="20"/>
        </w:rPr>
      </w:pPr>
      <w:r w:rsidRPr="008B168D">
        <w:rPr>
          <w:sz w:val="20"/>
        </w:rPr>
        <w:t>Moduł Rekrutacja do szkół podstawowych musi być stworzony w technologii wielowarstwowej, umożliwiającej pracę przez przeglądarkę internetową.</w:t>
      </w:r>
    </w:p>
    <w:p w14:paraId="7C7711A7" w14:textId="77777777" w:rsidR="008B168D" w:rsidRPr="008B168D" w:rsidRDefault="008B168D" w:rsidP="00076B2C">
      <w:pPr>
        <w:pStyle w:val="Akapitzlist"/>
        <w:numPr>
          <w:ilvl w:val="0"/>
          <w:numId w:val="85"/>
        </w:numPr>
        <w:spacing w:line="276" w:lineRule="auto"/>
        <w:rPr>
          <w:sz w:val="20"/>
        </w:rPr>
      </w:pPr>
      <w:r w:rsidRPr="008B168D">
        <w:rPr>
          <w:sz w:val="20"/>
        </w:rPr>
        <w:t>Moduł musi zapewniać dostęp w części publicznej do prezentacji oferty edukacyjnej szkół objętych elektronicznym systemem rekrutacji, w tym do opisu szkoły, listy i opisu oddziałów/grup rekrutacyjnych oraz wyszukiwania oddziałów/grup rekrutacyjnych zgodnie ze wskazanymi kryteriami.</w:t>
      </w:r>
    </w:p>
    <w:p w14:paraId="7EED31EB" w14:textId="77777777" w:rsidR="008B168D" w:rsidRPr="008B168D" w:rsidRDefault="008B168D" w:rsidP="00076B2C">
      <w:pPr>
        <w:pStyle w:val="Akapitzlist"/>
        <w:numPr>
          <w:ilvl w:val="0"/>
          <w:numId w:val="85"/>
        </w:numPr>
        <w:spacing w:line="276" w:lineRule="auto"/>
        <w:rPr>
          <w:sz w:val="20"/>
        </w:rPr>
      </w:pPr>
      <w:r w:rsidRPr="008B168D">
        <w:rPr>
          <w:sz w:val="20"/>
        </w:rPr>
        <w:lastRenderedPageBreak/>
        <w:t xml:space="preserve">Moduł musi zapewniać dostęp w części publicznej do prezentacji zasad naboru oraz terminarza rekrutacji. </w:t>
      </w:r>
    </w:p>
    <w:p w14:paraId="6CA1071E" w14:textId="77777777" w:rsidR="008B168D" w:rsidRPr="008B168D" w:rsidRDefault="008B168D" w:rsidP="00076B2C">
      <w:pPr>
        <w:pStyle w:val="Akapitzlist"/>
        <w:numPr>
          <w:ilvl w:val="0"/>
          <w:numId w:val="85"/>
        </w:numPr>
        <w:spacing w:line="276" w:lineRule="auto"/>
        <w:rPr>
          <w:sz w:val="20"/>
        </w:rPr>
      </w:pPr>
      <w:r w:rsidRPr="008B168D">
        <w:rPr>
          <w:sz w:val="20"/>
        </w:rPr>
        <w:t xml:space="preserve">Moduł musi zapewniać w części publicznej dostęp do plików i instrukcji obsługi systemu dla kandydatów i ich rodziców. </w:t>
      </w:r>
    </w:p>
    <w:p w14:paraId="789B08C0" w14:textId="77777777" w:rsidR="008B168D" w:rsidRPr="008B168D" w:rsidRDefault="008B168D" w:rsidP="00076B2C">
      <w:pPr>
        <w:pStyle w:val="Akapitzlist"/>
        <w:numPr>
          <w:ilvl w:val="0"/>
          <w:numId w:val="85"/>
        </w:numPr>
        <w:spacing w:line="276" w:lineRule="auto"/>
        <w:rPr>
          <w:sz w:val="20"/>
        </w:rPr>
      </w:pPr>
      <w:r w:rsidRPr="008B168D">
        <w:rPr>
          <w:sz w:val="20"/>
        </w:rPr>
        <w:t xml:space="preserve">Moduł musi posiadać mechanizmy, pozwalające na udostępnienie w części publicznej wyszukiwania szkoły obwodowej na podstawie wybranej ulicy oraz wprowadzonego numeru domu. </w:t>
      </w:r>
    </w:p>
    <w:p w14:paraId="6EAB9B84" w14:textId="77777777" w:rsidR="008B168D" w:rsidRPr="008B168D" w:rsidRDefault="008B168D" w:rsidP="00076B2C">
      <w:pPr>
        <w:pStyle w:val="Akapitzlist"/>
        <w:numPr>
          <w:ilvl w:val="0"/>
          <w:numId w:val="85"/>
        </w:numPr>
        <w:spacing w:line="276" w:lineRule="auto"/>
        <w:rPr>
          <w:sz w:val="20"/>
        </w:rPr>
      </w:pPr>
      <w:r w:rsidRPr="008B168D">
        <w:rPr>
          <w:sz w:val="20"/>
        </w:rPr>
        <w:t xml:space="preserve">Moduł musi zapewniać dostęp w części publicznej do komunikatów i aktualności zamieszczanych dla kandydatów i ich rodziców przez pracowników Organu Prowadzącego. </w:t>
      </w:r>
    </w:p>
    <w:p w14:paraId="487A1B34" w14:textId="77777777" w:rsidR="008B168D" w:rsidRPr="008B168D" w:rsidRDefault="008B168D" w:rsidP="00076B2C">
      <w:pPr>
        <w:pStyle w:val="Akapitzlist"/>
        <w:numPr>
          <w:ilvl w:val="0"/>
          <w:numId w:val="85"/>
        </w:numPr>
        <w:spacing w:line="276" w:lineRule="auto"/>
        <w:rPr>
          <w:sz w:val="20"/>
        </w:rPr>
      </w:pPr>
      <w:r w:rsidRPr="008B168D">
        <w:rPr>
          <w:sz w:val="20"/>
        </w:rPr>
        <w:t>Moduł musi umożliwiać w części publicznej systemu rejestrację oraz wydruk uzupełnionego wniosku lub zgłoszenia do szkoły obwodowej zgodnie z zasadami rekrutacji oraz w terminach określonych w procesie rekrutacji, w tym także innych wymaganych dokumentów.</w:t>
      </w:r>
    </w:p>
    <w:p w14:paraId="0F72644C" w14:textId="77777777" w:rsidR="008B168D" w:rsidRPr="008B168D" w:rsidRDefault="008B168D" w:rsidP="00076B2C">
      <w:pPr>
        <w:pStyle w:val="Akapitzlist"/>
        <w:numPr>
          <w:ilvl w:val="0"/>
          <w:numId w:val="85"/>
        </w:numPr>
        <w:spacing w:line="276" w:lineRule="auto"/>
        <w:rPr>
          <w:sz w:val="20"/>
        </w:rPr>
      </w:pPr>
      <w:r w:rsidRPr="008B168D">
        <w:rPr>
          <w:sz w:val="20"/>
        </w:rPr>
        <w:t xml:space="preserve">Moduł musi umożliwiać w części publicznej systemu uzupełnienie kryteriów naboru, zgodnych z przyjętymi zasadami rekrutacji. </w:t>
      </w:r>
    </w:p>
    <w:p w14:paraId="327E793F" w14:textId="77777777" w:rsidR="008B168D" w:rsidRPr="008B168D" w:rsidRDefault="008B168D" w:rsidP="00076B2C">
      <w:pPr>
        <w:pStyle w:val="Akapitzlist"/>
        <w:numPr>
          <w:ilvl w:val="0"/>
          <w:numId w:val="85"/>
        </w:numPr>
        <w:spacing w:line="276" w:lineRule="auto"/>
        <w:rPr>
          <w:sz w:val="20"/>
        </w:rPr>
      </w:pPr>
      <w:r w:rsidRPr="008B168D">
        <w:rPr>
          <w:sz w:val="20"/>
        </w:rPr>
        <w:t>Moduł musi umożliwiać edycję wniosku lub zgłoszenia w części publicznej systemu przez kandydata lub jego rodzica do czasu zatwierdzenia wniosku/zgłoszenia w placówce.</w:t>
      </w:r>
    </w:p>
    <w:p w14:paraId="38FE4439" w14:textId="77777777" w:rsidR="008B168D" w:rsidRPr="008B168D" w:rsidRDefault="008B168D" w:rsidP="00076B2C">
      <w:pPr>
        <w:pStyle w:val="Akapitzlist"/>
        <w:numPr>
          <w:ilvl w:val="0"/>
          <w:numId w:val="85"/>
        </w:numPr>
        <w:spacing w:line="276" w:lineRule="auto"/>
        <w:rPr>
          <w:sz w:val="20"/>
        </w:rPr>
      </w:pPr>
      <w:r w:rsidRPr="008B168D">
        <w:rPr>
          <w:sz w:val="20"/>
        </w:rPr>
        <w:t xml:space="preserve">Moduł musi zapewniać w części publicznej systemu funkcjonalność umożliwiającą przesłanie nowego hasła do konta na wskazany we wniosku/zgłoszeniu adres poczty elektronicznej.  </w:t>
      </w:r>
    </w:p>
    <w:p w14:paraId="0D8C0C7C" w14:textId="77777777" w:rsidR="008B168D" w:rsidRPr="008B168D" w:rsidRDefault="008B168D" w:rsidP="00076B2C">
      <w:pPr>
        <w:pStyle w:val="Akapitzlist"/>
        <w:numPr>
          <w:ilvl w:val="0"/>
          <w:numId w:val="85"/>
        </w:numPr>
        <w:spacing w:line="276" w:lineRule="auto"/>
        <w:rPr>
          <w:sz w:val="20"/>
        </w:rPr>
      </w:pPr>
      <w:r w:rsidRPr="008B168D">
        <w:rPr>
          <w:sz w:val="20"/>
        </w:rPr>
        <w:t xml:space="preserve">Moduł musi umożliwiać dostęp w części publicznej do monitorowania statusu wniosku/zgłoszenia w systemie na każdym etapie rekrutacji. </w:t>
      </w:r>
    </w:p>
    <w:p w14:paraId="50C7B95A" w14:textId="458F178D" w:rsidR="008B168D" w:rsidRPr="008B168D" w:rsidRDefault="008B168D" w:rsidP="00076B2C">
      <w:pPr>
        <w:pStyle w:val="Akapitzlist"/>
        <w:numPr>
          <w:ilvl w:val="0"/>
          <w:numId w:val="85"/>
        </w:numPr>
        <w:spacing w:line="276" w:lineRule="auto"/>
        <w:rPr>
          <w:sz w:val="20"/>
        </w:rPr>
      </w:pPr>
      <w:r w:rsidRPr="008B168D">
        <w:rPr>
          <w:sz w:val="20"/>
        </w:rPr>
        <w:t>Moduł musi zapewniać w części publicznej dostęp do informacji o wynikach rekrutacji zgodnie z</w:t>
      </w:r>
      <w:r>
        <w:rPr>
          <w:sz w:val="20"/>
        </w:rPr>
        <w:t> </w:t>
      </w:r>
      <w:r w:rsidRPr="008B168D">
        <w:rPr>
          <w:sz w:val="20"/>
        </w:rPr>
        <w:t xml:space="preserve">harmonogramem, w tym otrzymanie wyników rekrutacji na wskazany we wniosku/zgłoszeniu adres poczty elektronicznej. </w:t>
      </w:r>
    </w:p>
    <w:p w14:paraId="191E9667" w14:textId="77777777" w:rsidR="008B168D" w:rsidRPr="008B168D" w:rsidRDefault="008B168D" w:rsidP="00076B2C">
      <w:pPr>
        <w:pStyle w:val="Akapitzlist"/>
        <w:numPr>
          <w:ilvl w:val="0"/>
          <w:numId w:val="85"/>
        </w:numPr>
        <w:spacing w:line="276" w:lineRule="auto"/>
        <w:rPr>
          <w:sz w:val="20"/>
        </w:rPr>
      </w:pPr>
      <w:r w:rsidRPr="008B168D">
        <w:rPr>
          <w:sz w:val="20"/>
        </w:rPr>
        <w:t xml:space="preserve">Moduł musi posiadać mechanizmy pozwalające na dokonanie potwierdzenia woli zapisu do placówki kwalifikacji z poziomu konta kandydata/rodzica w części publicznej (w zależności od decyzji Zamawiającego). </w:t>
      </w:r>
    </w:p>
    <w:p w14:paraId="457CA5B0" w14:textId="77777777" w:rsidR="008B168D" w:rsidRPr="008B168D" w:rsidRDefault="008B168D" w:rsidP="00076B2C">
      <w:pPr>
        <w:pStyle w:val="Akapitzlist"/>
        <w:numPr>
          <w:ilvl w:val="0"/>
          <w:numId w:val="85"/>
        </w:numPr>
        <w:spacing w:line="276" w:lineRule="auto"/>
        <w:rPr>
          <w:sz w:val="20"/>
        </w:rPr>
      </w:pPr>
      <w:r w:rsidRPr="008B168D">
        <w:rPr>
          <w:sz w:val="20"/>
        </w:rPr>
        <w:t>Moduł musi umożliwiać tworzenie przez placówki objęte systemem elektronicznej rekrutacji opisu szkoły oraz opisu oddziałów/grup rekrutacyjnych.</w:t>
      </w:r>
    </w:p>
    <w:p w14:paraId="59ED3A96" w14:textId="66DAFC6E" w:rsidR="008B168D" w:rsidRPr="008B168D" w:rsidRDefault="008B168D" w:rsidP="00076B2C">
      <w:pPr>
        <w:pStyle w:val="Akapitzlist"/>
        <w:numPr>
          <w:ilvl w:val="0"/>
          <w:numId w:val="85"/>
        </w:numPr>
        <w:spacing w:line="276" w:lineRule="auto"/>
        <w:rPr>
          <w:sz w:val="20"/>
        </w:rPr>
      </w:pPr>
      <w:r w:rsidRPr="008B168D">
        <w:rPr>
          <w:sz w:val="20"/>
        </w:rPr>
        <w:t>Moduł musi zapewniać kontrolę utworzonych oddziałów/grup rekrutacyjnych przez Organ Prowadzący z</w:t>
      </w:r>
      <w:r>
        <w:rPr>
          <w:sz w:val="20"/>
        </w:rPr>
        <w:t> </w:t>
      </w:r>
      <w:r w:rsidRPr="008B168D">
        <w:rPr>
          <w:sz w:val="20"/>
        </w:rPr>
        <w:t xml:space="preserve">możliwością podglądu i edycji wprowadzonych przez placówkę informacji. </w:t>
      </w:r>
    </w:p>
    <w:p w14:paraId="7CED6AAC" w14:textId="77777777" w:rsidR="008B168D" w:rsidRPr="008B168D" w:rsidRDefault="008B168D" w:rsidP="00076B2C">
      <w:pPr>
        <w:pStyle w:val="Akapitzlist"/>
        <w:numPr>
          <w:ilvl w:val="0"/>
          <w:numId w:val="85"/>
        </w:numPr>
        <w:spacing w:line="276" w:lineRule="auto"/>
        <w:rPr>
          <w:sz w:val="20"/>
        </w:rPr>
      </w:pPr>
      <w:r w:rsidRPr="008B168D">
        <w:rPr>
          <w:sz w:val="20"/>
        </w:rPr>
        <w:t xml:space="preserve">Moduł musi umożliwiać wprowadzenie i potwierdzenie wniosków wraz z kryteriami oraz zgłoszeń do szkół obwodowych w systemie, przez szkołę wskazaną na pierwszym miejscu listy preferencji kandydata. </w:t>
      </w:r>
    </w:p>
    <w:p w14:paraId="3B22550D" w14:textId="77777777" w:rsidR="008B168D" w:rsidRPr="008B168D" w:rsidRDefault="008B168D" w:rsidP="00076B2C">
      <w:pPr>
        <w:pStyle w:val="Akapitzlist"/>
        <w:numPr>
          <w:ilvl w:val="0"/>
          <w:numId w:val="85"/>
        </w:numPr>
        <w:spacing w:line="276" w:lineRule="auto"/>
        <w:rPr>
          <w:sz w:val="20"/>
        </w:rPr>
      </w:pPr>
      <w:r w:rsidRPr="008B168D">
        <w:rPr>
          <w:sz w:val="20"/>
        </w:rPr>
        <w:t>Moduł musi zapewniać obsługę procesu przyjęć kandydatów z obwodu, w szczególności:</w:t>
      </w:r>
    </w:p>
    <w:p w14:paraId="2F25A446" w14:textId="04AFA2AC" w:rsidR="008B168D" w:rsidRPr="008B168D" w:rsidRDefault="008B168D" w:rsidP="00076B2C">
      <w:pPr>
        <w:pStyle w:val="Akapitzlist"/>
        <w:numPr>
          <w:ilvl w:val="1"/>
          <w:numId w:val="85"/>
        </w:numPr>
        <w:spacing w:line="276" w:lineRule="auto"/>
        <w:rPr>
          <w:sz w:val="20"/>
        </w:rPr>
      </w:pPr>
      <w:r w:rsidRPr="008B168D">
        <w:rPr>
          <w:sz w:val="20"/>
        </w:rPr>
        <w:t>podglądu wprowadzonej listy kandydatów obwodowych, w tym możliwość zaimportowania pliku w</w:t>
      </w:r>
      <w:r>
        <w:rPr>
          <w:sz w:val="20"/>
        </w:rPr>
        <w:t> </w:t>
      </w:r>
      <w:r w:rsidRPr="008B168D">
        <w:rPr>
          <w:sz w:val="20"/>
        </w:rPr>
        <w:t>formacie pliku XLS z listą kandydatów obwodowych,</w:t>
      </w:r>
    </w:p>
    <w:p w14:paraId="521BCF05" w14:textId="77777777" w:rsidR="008B168D" w:rsidRPr="008B168D" w:rsidRDefault="008B168D" w:rsidP="00076B2C">
      <w:pPr>
        <w:pStyle w:val="Akapitzlist"/>
        <w:numPr>
          <w:ilvl w:val="1"/>
          <w:numId w:val="85"/>
        </w:numPr>
        <w:spacing w:line="276" w:lineRule="auto"/>
        <w:rPr>
          <w:sz w:val="20"/>
        </w:rPr>
      </w:pPr>
      <w:r w:rsidRPr="008B168D">
        <w:rPr>
          <w:sz w:val="20"/>
        </w:rPr>
        <w:t xml:space="preserve">wprowadzenie w systemie we wniosku/zgłoszeniu przez rodzica/prawnego opiekuna adresu zamieszkania powoduje wskazanie szkoły obwodowej kandydata, </w:t>
      </w:r>
    </w:p>
    <w:p w14:paraId="0FE1D87F" w14:textId="77777777" w:rsidR="008B168D" w:rsidRPr="008B168D" w:rsidRDefault="008B168D" w:rsidP="00076B2C">
      <w:pPr>
        <w:pStyle w:val="Akapitzlist"/>
        <w:numPr>
          <w:ilvl w:val="1"/>
          <w:numId w:val="85"/>
        </w:numPr>
        <w:spacing w:line="276" w:lineRule="auto"/>
        <w:rPr>
          <w:sz w:val="20"/>
        </w:rPr>
      </w:pPr>
      <w:r w:rsidRPr="008B168D">
        <w:rPr>
          <w:sz w:val="20"/>
        </w:rPr>
        <w:t>zmiana przypisania szkoły obwodowej kandydata musi być widoczne w systemie,</w:t>
      </w:r>
    </w:p>
    <w:p w14:paraId="663B4645" w14:textId="77777777" w:rsidR="008B168D" w:rsidRPr="008B168D" w:rsidRDefault="008B168D" w:rsidP="00076B2C">
      <w:pPr>
        <w:pStyle w:val="Akapitzlist"/>
        <w:numPr>
          <w:ilvl w:val="1"/>
          <w:numId w:val="85"/>
        </w:numPr>
        <w:spacing w:line="276" w:lineRule="auto"/>
        <w:rPr>
          <w:sz w:val="20"/>
        </w:rPr>
      </w:pPr>
      <w:r w:rsidRPr="008B168D">
        <w:rPr>
          <w:sz w:val="20"/>
        </w:rPr>
        <w:t>dostępu do informacji o statusie wniosku kandydata z obwodu placówki,</w:t>
      </w:r>
    </w:p>
    <w:p w14:paraId="0B039F82" w14:textId="77777777" w:rsidR="008B168D" w:rsidRPr="008B168D" w:rsidRDefault="008B168D" w:rsidP="00076B2C">
      <w:pPr>
        <w:pStyle w:val="Akapitzlist"/>
        <w:numPr>
          <w:ilvl w:val="1"/>
          <w:numId w:val="85"/>
        </w:numPr>
        <w:spacing w:line="276" w:lineRule="auto"/>
        <w:rPr>
          <w:sz w:val="20"/>
        </w:rPr>
      </w:pPr>
      <w:r w:rsidRPr="008B168D">
        <w:rPr>
          <w:sz w:val="20"/>
        </w:rPr>
        <w:t>dostępu do informacji o numerze szkoły obwodowej na liście preferencji kandydata,</w:t>
      </w:r>
    </w:p>
    <w:p w14:paraId="250AFAEC" w14:textId="77777777" w:rsidR="008B168D" w:rsidRPr="008B168D" w:rsidRDefault="008B168D" w:rsidP="00076B2C">
      <w:pPr>
        <w:pStyle w:val="Akapitzlist"/>
        <w:numPr>
          <w:ilvl w:val="1"/>
          <w:numId w:val="85"/>
        </w:numPr>
        <w:spacing w:line="276" w:lineRule="auto"/>
        <w:rPr>
          <w:sz w:val="20"/>
        </w:rPr>
      </w:pPr>
      <w:r w:rsidRPr="008B168D">
        <w:rPr>
          <w:sz w:val="20"/>
        </w:rPr>
        <w:t xml:space="preserve">dostępu do informacji o placówce kwalifikacji kandydata z obwodu placówki, </w:t>
      </w:r>
    </w:p>
    <w:p w14:paraId="3148E828" w14:textId="77777777" w:rsidR="008B168D" w:rsidRPr="008B168D" w:rsidRDefault="008B168D" w:rsidP="00076B2C">
      <w:pPr>
        <w:pStyle w:val="Akapitzlist"/>
        <w:numPr>
          <w:ilvl w:val="1"/>
          <w:numId w:val="85"/>
        </w:numPr>
        <w:spacing w:line="276" w:lineRule="auto"/>
        <w:rPr>
          <w:sz w:val="20"/>
        </w:rPr>
      </w:pPr>
      <w:r w:rsidRPr="008B168D">
        <w:rPr>
          <w:sz w:val="20"/>
        </w:rPr>
        <w:t>dostęp do informacji o placówce przyjęcia kandydata z obwodu placówki.</w:t>
      </w:r>
    </w:p>
    <w:p w14:paraId="54FF17C1" w14:textId="77777777" w:rsidR="008B168D" w:rsidRPr="008B168D" w:rsidRDefault="008B168D" w:rsidP="00076B2C">
      <w:pPr>
        <w:pStyle w:val="Akapitzlist"/>
        <w:numPr>
          <w:ilvl w:val="0"/>
          <w:numId w:val="85"/>
        </w:numPr>
        <w:spacing w:line="276" w:lineRule="auto"/>
        <w:rPr>
          <w:sz w:val="20"/>
        </w:rPr>
      </w:pPr>
      <w:r w:rsidRPr="008B168D">
        <w:rPr>
          <w:sz w:val="20"/>
        </w:rPr>
        <w:t>Moduł musi umożliwiać wprowadzenie informacji o wynikach sprawdzianów do oddziałów/grup rekrutacyjnych z dodatkowym postępowaniem kwalifikacyjny (np. próba sprawności fizycznej).</w:t>
      </w:r>
    </w:p>
    <w:p w14:paraId="593F1D0E" w14:textId="77777777" w:rsidR="008B168D" w:rsidRPr="008B168D" w:rsidRDefault="008B168D" w:rsidP="00076B2C">
      <w:pPr>
        <w:pStyle w:val="Akapitzlist"/>
        <w:numPr>
          <w:ilvl w:val="0"/>
          <w:numId w:val="85"/>
        </w:numPr>
        <w:spacing w:line="276" w:lineRule="auto"/>
        <w:rPr>
          <w:sz w:val="20"/>
        </w:rPr>
      </w:pPr>
      <w:r w:rsidRPr="008B168D">
        <w:rPr>
          <w:sz w:val="20"/>
        </w:rPr>
        <w:t>Moduł musi zapewniać wprowadzenie do systemu rezerwacji miejsc w oddziałach/grupach rekrutacyjnych przed rozpoczęciem kwalifikowania kandydatów, o ile przepisy prawa na to pozwalają.</w:t>
      </w:r>
    </w:p>
    <w:p w14:paraId="654A8909" w14:textId="77777777" w:rsidR="008B168D" w:rsidRPr="008B168D" w:rsidRDefault="008B168D" w:rsidP="00076B2C">
      <w:pPr>
        <w:pStyle w:val="Akapitzlist"/>
        <w:numPr>
          <w:ilvl w:val="0"/>
          <w:numId w:val="85"/>
        </w:numPr>
        <w:spacing w:line="276" w:lineRule="auto"/>
        <w:rPr>
          <w:sz w:val="20"/>
        </w:rPr>
      </w:pPr>
      <w:r w:rsidRPr="008B168D">
        <w:rPr>
          <w:sz w:val="20"/>
        </w:rPr>
        <w:t xml:space="preserve">Moduł musi umożliwiać przyporządkowanie kandydatów posiadających orzeczenie o potrzebie kształcenia specjalnego do oddziałów/grup rekrutacyjnych przeznaczonych dla kandydatów z orzeczeniem w drodze indywidualnej decyzji dyrektora placówki wskazanej przez kandydata na liście preferencji lub automatycznie, na podstawie zdefiniowanej przez kandydata listy preferencji. </w:t>
      </w:r>
    </w:p>
    <w:p w14:paraId="77780E22" w14:textId="77777777" w:rsidR="008B168D" w:rsidRPr="008B168D" w:rsidRDefault="008B168D" w:rsidP="00076B2C">
      <w:pPr>
        <w:pStyle w:val="Akapitzlist"/>
        <w:numPr>
          <w:ilvl w:val="0"/>
          <w:numId w:val="85"/>
        </w:numPr>
        <w:spacing w:line="276" w:lineRule="auto"/>
        <w:rPr>
          <w:sz w:val="20"/>
        </w:rPr>
      </w:pPr>
      <w:r w:rsidRPr="008B168D">
        <w:rPr>
          <w:sz w:val="20"/>
        </w:rPr>
        <w:t xml:space="preserve">Moduł musi posiadać mechanizmy pozwalające na ustalenie kolejności przyjęć kandydatów, którzy uzyskali tą samą liczbę punktów w procesie rekrutacji na podstawie potwierdzonych kryteriów. </w:t>
      </w:r>
    </w:p>
    <w:p w14:paraId="53C335D2" w14:textId="77777777" w:rsidR="008B168D" w:rsidRPr="008B168D" w:rsidRDefault="008B168D" w:rsidP="00076B2C">
      <w:pPr>
        <w:pStyle w:val="Akapitzlist"/>
        <w:numPr>
          <w:ilvl w:val="0"/>
          <w:numId w:val="85"/>
        </w:numPr>
        <w:spacing w:line="276" w:lineRule="auto"/>
        <w:rPr>
          <w:sz w:val="20"/>
        </w:rPr>
      </w:pPr>
      <w:r w:rsidRPr="008B168D">
        <w:rPr>
          <w:sz w:val="20"/>
        </w:rPr>
        <w:t xml:space="preserve">Moduł musi zapewniać utworzenie i przygotowanie do publikacji list kandydatów zakwalifikowanych i list kandydatów niezakwalifikowanych. </w:t>
      </w:r>
    </w:p>
    <w:p w14:paraId="02F4A2B8" w14:textId="77777777" w:rsidR="008B168D" w:rsidRPr="008B168D" w:rsidRDefault="008B168D" w:rsidP="00076B2C">
      <w:pPr>
        <w:pStyle w:val="Akapitzlist"/>
        <w:numPr>
          <w:ilvl w:val="0"/>
          <w:numId w:val="85"/>
        </w:numPr>
        <w:spacing w:line="276" w:lineRule="auto"/>
        <w:rPr>
          <w:sz w:val="20"/>
        </w:rPr>
      </w:pPr>
      <w:r w:rsidRPr="008B168D">
        <w:rPr>
          <w:sz w:val="20"/>
        </w:rPr>
        <w:t xml:space="preserve">Moduł musi zapewniać obsługę procesu potwierdzania woli zapisu do szkoły przez kandydata, który w wyniku rekrutacji został do niej zakwalifikowany. </w:t>
      </w:r>
    </w:p>
    <w:p w14:paraId="7E130FC2" w14:textId="77777777" w:rsidR="008B168D" w:rsidRPr="008B168D" w:rsidRDefault="008B168D" w:rsidP="00076B2C">
      <w:pPr>
        <w:pStyle w:val="Akapitzlist"/>
        <w:numPr>
          <w:ilvl w:val="0"/>
          <w:numId w:val="85"/>
        </w:numPr>
        <w:spacing w:line="276" w:lineRule="auto"/>
        <w:rPr>
          <w:sz w:val="20"/>
        </w:rPr>
      </w:pPr>
      <w:r w:rsidRPr="008B168D">
        <w:rPr>
          <w:sz w:val="20"/>
        </w:rPr>
        <w:t xml:space="preserve">Moduł musi zapewniać utworzenie i przygotowanie do publikacji list kandydatów przyjętych i list kandydatów nieprzyjętych. </w:t>
      </w:r>
    </w:p>
    <w:p w14:paraId="3C50780B" w14:textId="77777777" w:rsidR="008B168D" w:rsidRPr="008B168D" w:rsidRDefault="008B168D" w:rsidP="00076B2C">
      <w:pPr>
        <w:pStyle w:val="Akapitzlist"/>
        <w:numPr>
          <w:ilvl w:val="0"/>
          <w:numId w:val="85"/>
        </w:numPr>
        <w:spacing w:line="276" w:lineRule="auto"/>
        <w:rPr>
          <w:sz w:val="20"/>
        </w:rPr>
      </w:pPr>
      <w:r w:rsidRPr="008B168D">
        <w:rPr>
          <w:sz w:val="20"/>
        </w:rPr>
        <w:lastRenderedPageBreak/>
        <w:t xml:space="preserve">Moduł musi zapewniać obsługę procesu przyjęć kandydatów w wyniku procedury odwoławczej. </w:t>
      </w:r>
    </w:p>
    <w:p w14:paraId="761A246C" w14:textId="428880FC" w:rsidR="008B168D" w:rsidRPr="008B168D" w:rsidRDefault="008B168D" w:rsidP="00076B2C">
      <w:pPr>
        <w:pStyle w:val="Akapitzlist"/>
        <w:numPr>
          <w:ilvl w:val="0"/>
          <w:numId w:val="85"/>
        </w:numPr>
        <w:spacing w:line="276" w:lineRule="auto"/>
        <w:rPr>
          <w:sz w:val="20"/>
        </w:rPr>
      </w:pPr>
      <w:r w:rsidRPr="008B168D">
        <w:rPr>
          <w:sz w:val="20"/>
        </w:rPr>
        <w:t>Moduł musi zapewniać zamknięcie etapu pracy indywidualnie przez każdą placówkę biorącą udział w</w:t>
      </w:r>
      <w:r>
        <w:rPr>
          <w:sz w:val="20"/>
        </w:rPr>
        <w:t> </w:t>
      </w:r>
      <w:r w:rsidRPr="008B168D">
        <w:rPr>
          <w:sz w:val="20"/>
        </w:rPr>
        <w:t>elektronicznej rekrutacji. System musi posiadać mechanizmy pozwalające na kontrolę zamykanych etapów przez pracownika Organu Prowadzącego z możliwością otwarcia lub zamknięcia aktualnego etapu pracy w</w:t>
      </w:r>
      <w:r>
        <w:rPr>
          <w:sz w:val="20"/>
        </w:rPr>
        <w:t> </w:t>
      </w:r>
      <w:r w:rsidRPr="008B168D">
        <w:rPr>
          <w:sz w:val="20"/>
        </w:rPr>
        <w:t>systemie przez pracownika Organu Prowadzącego, jeśli zgodnie z harmonogramem jest to możliwe.</w:t>
      </w:r>
    </w:p>
    <w:p w14:paraId="63F428AF" w14:textId="77777777" w:rsidR="008B168D" w:rsidRPr="008B168D" w:rsidRDefault="008B168D" w:rsidP="00076B2C">
      <w:pPr>
        <w:pStyle w:val="Akapitzlist"/>
        <w:numPr>
          <w:ilvl w:val="0"/>
          <w:numId w:val="85"/>
        </w:numPr>
        <w:spacing w:line="276" w:lineRule="auto"/>
        <w:rPr>
          <w:sz w:val="20"/>
        </w:rPr>
      </w:pPr>
      <w:r w:rsidRPr="008B168D">
        <w:rPr>
          <w:sz w:val="20"/>
        </w:rPr>
        <w:t>Moduł musi zapewniać obsługę procesu rekrutacji uzupełniającej prowadzonej według zasad naboru, przy czym w zależności od decyzji Zamawiającego:</w:t>
      </w:r>
    </w:p>
    <w:p w14:paraId="28C9BFAE" w14:textId="77777777" w:rsidR="008B168D" w:rsidRPr="008B168D" w:rsidRDefault="008B168D" w:rsidP="00076B2C">
      <w:pPr>
        <w:pStyle w:val="Akapitzlist"/>
        <w:numPr>
          <w:ilvl w:val="1"/>
          <w:numId w:val="85"/>
        </w:numPr>
        <w:spacing w:line="276" w:lineRule="auto"/>
        <w:rPr>
          <w:sz w:val="20"/>
        </w:rPr>
      </w:pPr>
      <w:r w:rsidRPr="008B168D">
        <w:rPr>
          <w:sz w:val="20"/>
        </w:rPr>
        <w:t>rekrutacja może być prowadzona z wykorzystaniem wszystkich mechanizmów wykorzystanych na pierwszym etapie rekrutacji,</w:t>
      </w:r>
    </w:p>
    <w:p w14:paraId="5ECB4496" w14:textId="77777777" w:rsidR="008B168D" w:rsidRPr="008B168D" w:rsidRDefault="008B168D" w:rsidP="00076B2C">
      <w:pPr>
        <w:pStyle w:val="Akapitzlist"/>
        <w:numPr>
          <w:ilvl w:val="1"/>
          <w:numId w:val="85"/>
        </w:numPr>
        <w:spacing w:line="276" w:lineRule="auto"/>
        <w:rPr>
          <w:sz w:val="20"/>
        </w:rPr>
      </w:pPr>
      <w:r w:rsidRPr="008B168D">
        <w:rPr>
          <w:sz w:val="20"/>
        </w:rPr>
        <w:t xml:space="preserve">rekrutacja może być wprowadzona przy wsparciu elektronicznego systemu tj. internetowa publikacja listy wolnych miejsc, aktualizowanych na bieżąco. Możliwie jest wprowadzenie przez placówki kandydatów przyjętych.  </w:t>
      </w:r>
    </w:p>
    <w:p w14:paraId="3713082F" w14:textId="77777777" w:rsidR="008B168D" w:rsidRPr="008B168D" w:rsidRDefault="008B168D" w:rsidP="00076B2C">
      <w:pPr>
        <w:pStyle w:val="Akapitzlist"/>
        <w:numPr>
          <w:ilvl w:val="0"/>
          <w:numId w:val="85"/>
        </w:numPr>
        <w:spacing w:line="276" w:lineRule="auto"/>
        <w:rPr>
          <w:sz w:val="20"/>
        </w:rPr>
      </w:pPr>
      <w:r w:rsidRPr="008B168D">
        <w:rPr>
          <w:sz w:val="20"/>
        </w:rPr>
        <w:t>Moduł musi zapewniać pracownikom Organu Prowadzącego wysyłanie komunikatów do wszystkich użytkowników placówek, którzy mają założone konta w systemie elektronicznej rekrutacji.</w:t>
      </w:r>
    </w:p>
    <w:p w14:paraId="702DB6CF" w14:textId="77777777" w:rsidR="008B168D" w:rsidRPr="008B168D" w:rsidRDefault="008B168D" w:rsidP="00076B2C">
      <w:pPr>
        <w:pStyle w:val="Akapitzlist"/>
        <w:numPr>
          <w:ilvl w:val="0"/>
          <w:numId w:val="85"/>
        </w:numPr>
        <w:spacing w:line="276" w:lineRule="auto"/>
        <w:rPr>
          <w:sz w:val="20"/>
        </w:rPr>
      </w:pPr>
      <w:r w:rsidRPr="008B168D">
        <w:rPr>
          <w:sz w:val="20"/>
        </w:rPr>
        <w:t>Moduł musi zapewniać pracownikom Organu Prowadzącego pobieranie z systemu raportów na każdym etapie procesu rekrutacji, dotyczących:</w:t>
      </w:r>
    </w:p>
    <w:p w14:paraId="24CB04D5" w14:textId="77777777" w:rsidR="008B168D" w:rsidRPr="008B168D" w:rsidRDefault="008B168D" w:rsidP="00076B2C">
      <w:pPr>
        <w:pStyle w:val="Akapitzlist"/>
        <w:numPr>
          <w:ilvl w:val="1"/>
          <w:numId w:val="85"/>
        </w:numPr>
        <w:spacing w:line="276" w:lineRule="auto"/>
        <w:rPr>
          <w:sz w:val="20"/>
        </w:rPr>
      </w:pPr>
      <w:r w:rsidRPr="008B168D">
        <w:rPr>
          <w:sz w:val="20"/>
        </w:rPr>
        <w:t xml:space="preserve">Oferowanej liczby miejsc w oddziałach/grupach rekrutacyjnych, </w:t>
      </w:r>
    </w:p>
    <w:p w14:paraId="1B852CEF" w14:textId="0490A56C" w:rsidR="008B168D" w:rsidRPr="008B168D" w:rsidRDefault="008B168D" w:rsidP="00076B2C">
      <w:pPr>
        <w:pStyle w:val="Akapitzlist"/>
        <w:numPr>
          <w:ilvl w:val="1"/>
          <w:numId w:val="85"/>
        </w:numPr>
        <w:spacing w:line="276" w:lineRule="auto"/>
        <w:rPr>
          <w:sz w:val="20"/>
        </w:rPr>
      </w:pPr>
      <w:r w:rsidRPr="008B168D">
        <w:rPr>
          <w:sz w:val="20"/>
        </w:rPr>
        <w:t xml:space="preserve">Liczby kandydatów zamieszkałych w obwodzie </w:t>
      </w:r>
      <w:r w:rsidR="008671C9">
        <w:rPr>
          <w:sz w:val="20"/>
        </w:rPr>
        <w:t>szkoły</w:t>
      </w:r>
      <w:r w:rsidRPr="008B168D">
        <w:rPr>
          <w:sz w:val="20"/>
        </w:rPr>
        <w:t xml:space="preserve">, </w:t>
      </w:r>
    </w:p>
    <w:p w14:paraId="5F198039" w14:textId="77777777" w:rsidR="008B168D" w:rsidRPr="008B168D" w:rsidRDefault="008B168D" w:rsidP="00076B2C">
      <w:pPr>
        <w:pStyle w:val="Akapitzlist"/>
        <w:numPr>
          <w:ilvl w:val="1"/>
          <w:numId w:val="85"/>
        </w:numPr>
        <w:spacing w:line="276" w:lineRule="auto"/>
        <w:rPr>
          <w:sz w:val="20"/>
        </w:rPr>
      </w:pPr>
      <w:r w:rsidRPr="008B168D">
        <w:rPr>
          <w:sz w:val="20"/>
        </w:rPr>
        <w:t>Liczby zarezerwowanych miejsc,</w:t>
      </w:r>
    </w:p>
    <w:p w14:paraId="7058FBC5" w14:textId="77777777" w:rsidR="008B168D" w:rsidRPr="008B168D" w:rsidRDefault="008B168D" w:rsidP="00076B2C">
      <w:pPr>
        <w:pStyle w:val="Akapitzlist"/>
        <w:numPr>
          <w:ilvl w:val="1"/>
          <w:numId w:val="85"/>
        </w:numPr>
        <w:spacing w:line="276" w:lineRule="auto"/>
        <w:rPr>
          <w:sz w:val="20"/>
        </w:rPr>
      </w:pPr>
      <w:r w:rsidRPr="008B168D">
        <w:rPr>
          <w:sz w:val="20"/>
        </w:rPr>
        <w:t>Liczby kandydatów uczestniczących w procesie rekrutacji z uwzględnieniem numeru preferencji, statusu wniosku,</w:t>
      </w:r>
    </w:p>
    <w:p w14:paraId="20BFB871" w14:textId="77777777" w:rsidR="008B168D" w:rsidRPr="008B168D" w:rsidRDefault="008B168D" w:rsidP="00076B2C">
      <w:pPr>
        <w:pStyle w:val="Akapitzlist"/>
        <w:numPr>
          <w:ilvl w:val="1"/>
          <w:numId w:val="85"/>
        </w:numPr>
        <w:spacing w:line="276" w:lineRule="auto"/>
        <w:rPr>
          <w:sz w:val="20"/>
        </w:rPr>
      </w:pPr>
      <w:r w:rsidRPr="008B168D">
        <w:rPr>
          <w:sz w:val="20"/>
        </w:rPr>
        <w:t>Liczbie kandydatów z orzeczeniem o potrzebie kształcenia specjalnego,</w:t>
      </w:r>
    </w:p>
    <w:p w14:paraId="761394E6" w14:textId="77777777" w:rsidR="008B168D" w:rsidRPr="008B168D" w:rsidRDefault="008B168D" w:rsidP="00076B2C">
      <w:pPr>
        <w:pStyle w:val="Akapitzlist"/>
        <w:numPr>
          <w:ilvl w:val="1"/>
          <w:numId w:val="85"/>
        </w:numPr>
        <w:spacing w:line="276" w:lineRule="auto"/>
        <w:rPr>
          <w:sz w:val="20"/>
        </w:rPr>
      </w:pPr>
      <w:r w:rsidRPr="008B168D">
        <w:rPr>
          <w:sz w:val="20"/>
        </w:rPr>
        <w:t>Liczbie kandydatów zakwalifikowanych i niezakwalifikowanych,</w:t>
      </w:r>
    </w:p>
    <w:p w14:paraId="68443131" w14:textId="77777777" w:rsidR="008B168D" w:rsidRPr="008B168D" w:rsidRDefault="008B168D" w:rsidP="00076B2C">
      <w:pPr>
        <w:pStyle w:val="Akapitzlist"/>
        <w:numPr>
          <w:ilvl w:val="1"/>
          <w:numId w:val="85"/>
        </w:numPr>
        <w:spacing w:line="276" w:lineRule="auto"/>
        <w:rPr>
          <w:sz w:val="20"/>
        </w:rPr>
      </w:pPr>
      <w:r w:rsidRPr="008B168D">
        <w:rPr>
          <w:sz w:val="20"/>
        </w:rPr>
        <w:t>Liczbie kandydatów przyjętych i nieprzyjętych,</w:t>
      </w:r>
    </w:p>
    <w:p w14:paraId="1B200589" w14:textId="77777777" w:rsidR="008B168D" w:rsidRPr="008B168D" w:rsidRDefault="008B168D" w:rsidP="00076B2C">
      <w:pPr>
        <w:pStyle w:val="Akapitzlist"/>
        <w:numPr>
          <w:ilvl w:val="1"/>
          <w:numId w:val="85"/>
        </w:numPr>
        <w:spacing w:line="276" w:lineRule="auto"/>
        <w:rPr>
          <w:sz w:val="20"/>
        </w:rPr>
      </w:pPr>
      <w:r w:rsidRPr="008B168D">
        <w:rPr>
          <w:sz w:val="20"/>
        </w:rPr>
        <w:t>Liczby zgłoszeń kandydatów do szkoły obwodowej,</w:t>
      </w:r>
    </w:p>
    <w:p w14:paraId="36811F5A" w14:textId="77777777" w:rsidR="008B168D" w:rsidRPr="008B168D" w:rsidRDefault="008B168D" w:rsidP="00076B2C">
      <w:pPr>
        <w:pStyle w:val="Akapitzlist"/>
        <w:numPr>
          <w:ilvl w:val="1"/>
          <w:numId w:val="85"/>
        </w:numPr>
        <w:spacing w:line="276" w:lineRule="auto"/>
        <w:rPr>
          <w:sz w:val="20"/>
        </w:rPr>
      </w:pPr>
      <w:r w:rsidRPr="008B168D">
        <w:rPr>
          <w:sz w:val="20"/>
        </w:rPr>
        <w:t>Liczby kandydatów do oddziałów/grup rekrutacyjnych, w których wymagane jest dodatkowe postępowanie (sprawdziany predyspozycji językowych, próba sprawności fizycznej),</w:t>
      </w:r>
    </w:p>
    <w:p w14:paraId="129C9D95" w14:textId="77777777" w:rsidR="008B168D" w:rsidRDefault="008B168D" w:rsidP="00076B2C">
      <w:pPr>
        <w:pStyle w:val="Akapitzlist"/>
        <w:numPr>
          <w:ilvl w:val="1"/>
          <w:numId w:val="85"/>
        </w:numPr>
        <w:spacing w:line="276" w:lineRule="auto"/>
      </w:pPr>
      <w:r w:rsidRPr="008B168D">
        <w:rPr>
          <w:sz w:val="20"/>
        </w:rPr>
        <w:t>Minimalnej, średniej i maksymalnej liczby punktów</w:t>
      </w:r>
      <w:r>
        <w:t xml:space="preserve"> kandydatów zakwalifikowanych i przyjętych,</w:t>
      </w:r>
    </w:p>
    <w:p w14:paraId="1D562776" w14:textId="77777777" w:rsidR="008B168D" w:rsidRDefault="008B168D" w:rsidP="00076B2C">
      <w:pPr>
        <w:pStyle w:val="Akapitzlist"/>
        <w:numPr>
          <w:ilvl w:val="1"/>
          <w:numId w:val="85"/>
        </w:numPr>
        <w:spacing w:line="276" w:lineRule="auto"/>
        <w:rPr>
          <w:sz w:val="20"/>
        </w:rPr>
      </w:pPr>
      <w:r w:rsidRPr="008B168D">
        <w:rPr>
          <w:sz w:val="20"/>
        </w:rPr>
        <w:t>Liczby kandydatów z gminy i spoza gminy.</w:t>
      </w:r>
    </w:p>
    <w:p w14:paraId="7A10037C" w14:textId="216230E9" w:rsidR="008671C9" w:rsidRPr="000B7788" w:rsidRDefault="008671C9" w:rsidP="000B7788">
      <w:pPr>
        <w:spacing w:line="276" w:lineRule="auto"/>
        <w:rPr>
          <w:sz w:val="20"/>
        </w:rPr>
      </w:pPr>
      <w:r w:rsidRPr="000B7788">
        <w:rPr>
          <w:sz w:val="20"/>
        </w:rPr>
        <w:t xml:space="preserve">W każdym raporcie wymienionym </w:t>
      </w:r>
      <w:r>
        <w:rPr>
          <w:sz w:val="20"/>
        </w:rPr>
        <w:t>powyżej</w:t>
      </w:r>
      <w:r w:rsidRPr="000B7788">
        <w:rPr>
          <w:sz w:val="20"/>
        </w:rPr>
        <w:t xml:space="preserve"> mówiącym o liczbie kandydatów </w:t>
      </w:r>
      <w:r>
        <w:rPr>
          <w:sz w:val="20"/>
        </w:rPr>
        <w:t>system musi podawać</w:t>
      </w:r>
      <w:r w:rsidRPr="008671C9">
        <w:rPr>
          <w:sz w:val="20"/>
        </w:rPr>
        <w:t xml:space="preserve"> informację z podziałem</w:t>
      </w:r>
      <w:r w:rsidRPr="000B7788">
        <w:rPr>
          <w:sz w:val="20"/>
        </w:rPr>
        <w:t xml:space="preserve"> na liczbę kandydatów zamieszkałych w obwodzie szkoły oraz poza obwodem z podziałem zamieszkałych poza obwodem na:  obwody innych szkól lub zamieszkanie poza Bartoszycami.</w:t>
      </w:r>
    </w:p>
    <w:p w14:paraId="0D34948A" w14:textId="4C05D949" w:rsidR="008B168D" w:rsidRDefault="008B168D" w:rsidP="00076B2C">
      <w:pPr>
        <w:pStyle w:val="Akapitzlist"/>
        <w:numPr>
          <w:ilvl w:val="0"/>
          <w:numId w:val="85"/>
        </w:numPr>
        <w:spacing w:line="276" w:lineRule="auto"/>
      </w:pPr>
      <w:r w:rsidRPr="008B168D">
        <w:rPr>
          <w:sz w:val="20"/>
        </w:rPr>
        <w:t>Moduł musi zapewniać pracownikowi Organu Prowadzącego obsługę procesu symulacji przydziału, w</w:t>
      </w:r>
      <w:r>
        <w:rPr>
          <w:sz w:val="20"/>
        </w:rPr>
        <w:t> </w:t>
      </w:r>
      <w:r w:rsidRPr="008B168D">
        <w:rPr>
          <w:sz w:val="20"/>
        </w:rPr>
        <w:t>szczególności:</w:t>
      </w:r>
    </w:p>
    <w:p w14:paraId="35332E3A" w14:textId="0020FE9D" w:rsidR="008B168D" w:rsidRPr="008B168D" w:rsidRDefault="008B168D" w:rsidP="00076B2C">
      <w:pPr>
        <w:pStyle w:val="Akapitzlist"/>
        <w:numPr>
          <w:ilvl w:val="1"/>
          <w:numId w:val="85"/>
        </w:numPr>
        <w:spacing w:line="276" w:lineRule="auto"/>
        <w:rPr>
          <w:sz w:val="20"/>
        </w:rPr>
      </w:pPr>
      <w:r w:rsidRPr="008B168D">
        <w:rPr>
          <w:sz w:val="20"/>
        </w:rPr>
        <w:t>wyświetlane w czasie przydziału raporty powinny pozwalać na zmianę limitów miejsc w</w:t>
      </w:r>
      <w:r>
        <w:rPr>
          <w:sz w:val="20"/>
        </w:rPr>
        <w:t> </w:t>
      </w:r>
      <w:r w:rsidRPr="008B168D">
        <w:rPr>
          <w:sz w:val="20"/>
        </w:rPr>
        <w:t xml:space="preserve">oddziałach/grupach rekrutacyjnych, </w:t>
      </w:r>
    </w:p>
    <w:p w14:paraId="0781347A" w14:textId="77777777" w:rsidR="008B168D" w:rsidRPr="008B168D" w:rsidRDefault="008B168D" w:rsidP="00076B2C">
      <w:pPr>
        <w:pStyle w:val="Akapitzlist"/>
        <w:numPr>
          <w:ilvl w:val="1"/>
          <w:numId w:val="85"/>
        </w:numPr>
        <w:spacing w:line="276" w:lineRule="auto"/>
        <w:rPr>
          <w:sz w:val="20"/>
        </w:rPr>
      </w:pPr>
      <w:r w:rsidRPr="008B168D">
        <w:rPr>
          <w:sz w:val="20"/>
        </w:rPr>
        <w:t>dostęp do informacji o liczbie kandydatów biorących udział w kwalifikacji (w tym obwodowych oraz z pierwszej i kolejnych preferencji),</w:t>
      </w:r>
    </w:p>
    <w:p w14:paraId="02C6D1CA" w14:textId="77777777" w:rsidR="008B168D" w:rsidRPr="008B168D" w:rsidRDefault="008B168D" w:rsidP="00076B2C">
      <w:pPr>
        <w:pStyle w:val="Akapitzlist"/>
        <w:numPr>
          <w:ilvl w:val="1"/>
          <w:numId w:val="85"/>
        </w:numPr>
        <w:spacing w:line="276" w:lineRule="auto"/>
        <w:rPr>
          <w:sz w:val="20"/>
        </w:rPr>
      </w:pPr>
      <w:r w:rsidRPr="008B168D">
        <w:rPr>
          <w:sz w:val="20"/>
        </w:rPr>
        <w:t>dostęp do informacji o liczbie kandydatów zakwalifikowanych i niezakwalifikowanych (w tym obwodowych oraz pierwszej i kolejnych preferencji),</w:t>
      </w:r>
    </w:p>
    <w:p w14:paraId="206ADEF8" w14:textId="77777777" w:rsidR="008B168D" w:rsidRPr="008B168D" w:rsidRDefault="008B168D" w:rsidP="00076B2C">
      <w:pPr>
        <w:pStyle w:val="Akapitzlist"/>
        <w:numPr>
          <w:ilvl w:val="1"/>
          <w:numId w:val="85"/>
        </w:numPr>
        <w:spacing w:line="276" w:lineRule="auto"/>
        <w:rPr>
          <w:sz w:val="20"/>
        </w:rPr>
      </w:pPr>
      <w:r w:rsidRPr="008B168D">
        <w:rPr>
          <w:sz w:val="20"/>
        </w:rPr>
        <w:t xml:space="preserve">dostęp do informacji o wyniku punktowym ostatniego zakwalifikowanego kandydata, </w:t>
      </w:r>
    </w:p>
    <w:p w14:paraId="3EF8867F" w14:textId="77777777" w:rsidR="008B168D" w:rsidRPr="008B168D" w:rsidRDefault="008B168D" w:rsidP="00076B2C">
      <w:pPr>
        <w:pStyle w:val="Akapitzlist"/>
        <w:numPr>
          <w:ilvl w:val="1"/>
          <w:numId w:val="85"/>
        </w:numPr>
        <w:spacing w:line="276" w:lineRule="auto"/>
        <w:rPr>
          <w:sz w:val="20"/>
        </w:rPr>
      </w:pPr>
      <w:r w:rsidRPr="008B168D">
        <w:rPr>
          <w:sz w:val="20"/>
        </w:rPr>
        <w:t xml:space="preserve">dostępu do informacji o liczbie wolnych miejsc, </w:t>
      </w:r>
    </w:p>
    <w:p w14:paraId="5F4C7BAB" w14:textId="77777777" w:rsidR="008B168D" w:rsidRPr="008B168D" w:rsidRDefault="008B168D" w:rsidP="00076B2C">
      <w:pPr>
        <w:pStyle w:val="Akapitzlist"/>
        <w:numPr>
          <w:ilvl w:val="1"/>
          <w:numId w:val="85"/>
        </w:numPr>
        <w:spacing w:line="276" w:lineRule="auto"/>
        <w:rPr>
          <w:sz w:val="20"/>
        </w:rPr>
      </w:pPr>
      <w:r w:rsidRPr="008B168D">
        <w:rPr>
          <w:sz w:val="20"/>
        </w:rPr>
        <w:t>pobranie z widoku symulacji arkusza kalkulacyjnego lub tekstowego z danymi zawartymi w raporcie, z możliwością ograniczenia liczby wyświetlanych danych.</w:t>
      </w:r>
    </w:p>
    <w:p w14:paraId="6A914422" w14:textId="6A0542A8" w:rsidR="008B168D" w:rsidRDefault="008B168D" w:rsidP="00076B2C">
      <w:pPr>
        <w:pStyle w:val="Akapitzlist"/>
        <w:numPr>
          <w:ilvl w:val="0"/>
          <w:numId w:val="85"/>
        </w:numPr>
        <w:spacing w:line="276" w:lineRule="auto"/>
        <w:rPr>
          <w:sz w:val="20"/>
        </w:rPr>
      </w:pPr>
      <w:r w:rsidRPr="008B168D">
        <w:rPr>
          <w:sz w:val="20"/>
        </w:rPr>
        <w:t>Moduł musi umożliwiać pracownikowi Organu Prowadzącego w toku rekrutacji wprowadzanie korekt w</w:t>
      </w:r>
      <w:r>
        <w:rPr>
          <w:sz w:val="20"/>
        </w:rPr>
        <w:t> </w:t>
      </w:r>
      <w:r w:rsidRPr="008B168D">
        <w:rPr>
          <w:sz w:val="20"/>
        </w:rPr>
        <w:t>ofertach szkół objętych elektronicznym systemem rekrutacji, w tym dodawanie i usuwanie oddziałów/grup rekrutacyjnych oraz zmiany liczby miejsc w oddziałach/grupach rekrutacyjnych.</w:t>
      </w:r>
    </w:p>
    <w:p w14:paraId="1961AABC" w14:textId="101D944C" w:rsidR="006525EE" w:rsidRPr="006525EE" w:rsidRDefault="006525EE" w:rsidP="00076B2C">
      <w:pPr>
        <w:spacing w:line="276" w:lineRule="auto"/>
        <w:rPr>
          <w:sz w:val="20"/>
        </w:rPr>
      </w:pPr>
      <w:r>
        <w:rPr>
          <w:sz w:val="20"/>
        </w:rPr>
        <w:t xml:space="preserve">Dostawa i wdrożenie </w:t>
      </w:r>
      <w:r w:rsidR="00A86416">
        <w:rPr>
          <w:sz w:val="20"/>
        </w:rPr>
        <w:t xml:space="preserve">oprogramowania </w:t>
      </w:r>
      <w:r w:rsidR="000A5641">
        <w:rPr>
          <w:sz w:val="20"/>
        </w:rPr>
        <w:t>do rekrutacji online</w:t>
      </w:r>
      <w:r w:rsidRPr="007C0255">
        <w:rPr>
          <w:sz w:val="20"/>
        </w:rPr>
        <w:t xml:space="preserve"> musi zostać </w:t>
      </w:r>
      <w:r w:rsidR="00A86416">
        <w:rPr>
          <w:sz w:val="20"/>
        </w:rPr>
        <w:t>przeprowadzone</w:t>
      </w:r>
      <w:r w:rsidRPr="007C0255">
        <w:rPr>
          <w:sz w:val="20"/>
        </w:rPr>
        <w:t xml:space="preserve"> zgodnie z</w:t>
      </w:r>
      <w:r>
        <w:rPr>
          <w:sz w:val="20"/>
        </w:rPr>
        <w:t> </w:t>
      </w:r>
      <w:r w:rsidRPr="007C0255">
        <w:rPr>
          <w:sz w:val="20"/>
        </w:rPr>
        <w:t>ogólnymi warunkami realizacji zamówienia zawartymi w niniejszym dokumencie w rozdziale III.</w:t>
      </w:r>
    </w:p>
    <w:p w14:paraId="61EFB52D" w14:textId="77777777" w:rsidR="008B168D" w:rsidRDefault="008B168D" w:rsidP="00076B2C">
      <w:pPr>
        <w:spacing w:line="276" w:lineRule="auto"/>
      </w:pPr>
    </w:p>
    <w:p w14:paraId="5E059A0A" w14:textId="77777777" w:rsidR="00D576C8" w:rsidRPr="00D576C8" w:rsidRDefault="00D576C8" w:rsidP="00076B2C">
      <w:pPr>
        <w:spacing w:line="276" w:lineRule="auto"/>
      </w:pPr>
    </w:p>
    <w:p w14:paraId="7C4DA4FD" w14:textId="4CE05163" w:rsidR="00571C07" w:rsidRDefault="00571C07" w:rsidP="00076B2C">
      <w:pPr>
        <w:pStyle w:val="Nagwek2"/>
        <w:numPr>
          <w:ilvl w:val="0"/>
          <w:numId w:val="33"/>
        </w:numPr>
        <w:spacing w:line="276" w:lineRule="auto"/>
        <w:rPr>
          <w:sz w:val="20"/>
        </w:rPr>
      </w:pPr>
      <w:bookmarkStart w:id="94" w:name="_Toc488182165"/>
      <w:r w:rsidRPr="00571C07">
        <w:rPr>
          <w:sz w:val="20"/>
        </w:rPr>
        <w:t>Zakup i wdrożenie oprogramowania do prowadzenia elektronicznego dziennika ucznia (e-dziennik)</w:t>
      </w:r>
      <w:bookmarkEnd w:id="94"/>
    </w:p>
    <w:p w14:paraId="3D534467" w14:textId="77777777" w:rsidR="000A5641" w:rsidRDefault="000A5641" w:rsidP="00076B2C">
      <w:pPr>
        <w:spacing w:line="276" w:lineRule="auto"/>
      </w:pPr>
    </w:p>
    <w:p w14:paraId="67D6C4A6" w14:textId="7F3615EE" w:rsidR="000A5641" w:rsidRPr="000A5641" w:rsidRDefault="000A5641" w:rsidP="00076B2C">
      <w:pPr>
        <w:spacing w:line="276" w:lineRule="auto"/>
        <w:rPr>
          <w:sz w:val="20"/>
        </w:rPr>
      </w:pPr>
      <w:r>
        <w:rPr>
          <w:sz w:val="20"/>
        </w:rPr>
        <w:t>W ramach zadania dostarczony zostanie s</w:t>
      </w:r>
      <w:r w:rsidRPr="000A5641">
        <w:rPr>
          <w:sz w:val="20"/>
        </w:rPr>
        <w:t xml:space="preserve">ystem zarządzania informacją o uczniach placówek oświatowych, który będzie umożliwiał prowadzenie baz danych o przebiegu nauki uczniów. Dane gromadzone w systemie </w:t>
      </w:r>
      <w:r w:rsidRPr="000A5641">
        <w:rPr>
          <w:sz w:val="20"/>
        </w:rPr>
        <w:lastRenderedPageBreak/>
        <w:t>zostaną udostępnione opiekunom prawnym uczniów za pomocą indywidualnych kont użytkowników systemu, którymi będą zarządzać poszczególne placówki.</w:t>
      </w:r>
    </w:p>
    <w:p w14:paraId="00213D2C" w14:textId="77777777" w:rsidR="000A5641" w:rsidRDefault="000A5641" w:rsidP="00076B2C">
      <w:pPr>
        <w:spacing w:line="276" w:lineRule="auto"/>
      </w:pPr>
    </w:p>
    <w:p w14:paraId="54DED0A7" w14:textId="42FA7C63" w:rsidR="000A5641" w:rsidRDefault="000A5641" w:rsidP="00076B2C">
      <w:pPr>
        <w:spacing w:line="276" w:lineRule="auto"/>
        <w:rPr>
          <w:sz w:val="20"/>
        </w:rPr>
      </w:pPr>
      <w:r>
        <w:rPr>
          <w:sz w:val="20"/>
        </w:rPr>
        <w:t>Oprogramowanie do prowadzenia elektronicznego dziennika ucznia zostanie udostępnione Zamawiającemu</w:t>
      </w:r>
      <w:r w:rsidRPr="00D576C8">
        <w:rPr>
          <w:sz w:val="20"/>
        </w:rPr>
        <w:t xml:space="preserve"> w</w:t>
      </w:r>
      <w:r>
        <w:rPr>
          <w:sz w:val="20"/>
        </w:rPr>
        <w:t> </w:t>
      </w:r>
      <w:r w:rsidRPr="00D576C8">
        <w:rPr>
          <w:sz w:val="20"/>
        </w:rPr>
        <w:t>modelu SaaS — Software as a Service.</w:t>
      </w:r>
    </w:p>
    <w:p w14:paraId="02F7681E" w14:textId="77777777" w:rsidR="000A5641" w:rsidRDefault="000A5641" w:rsidP="00076B2C">
      <w:pPr>
        <w:spacing w:line="276" w:lineRule="auto"/>
        <w:ind w:firstLine="360"/>
        <w:rPr>
          <w:sz w:val="20"/>
        </w:rPr>
      </w:pPr>
    </w:p>
    <w:p w14:paraId="68620B61" w14:textId="7D6E96E2" w:rsidR="000A5641" w:rsidRPr="00D576C8" w:rsidRDefault="002769D7" w:rsidP="00076B2C">
      <w:pPr>
        <w:spacing w:line="276" w:lineRule="auto"/>
        <w:rPr>
          <w:sz w:val="20"/>
        </w:rPr>
      </w:pPr>
      <w:r>
        <w:rPr>
          <w:sz w:val="20"/>
        </w:rPr>
        <w:t>Utrzymanie oprogramowania</w:t>
      </w:r>
      <w:r w:rsidR="000A5641" w:rsidRPr="00D576C8">
        <w:rPr>
          <w:sz w:val="20"/>
        </w:rPr>
        <w:t xml:space="preserve"> w chmurze SaaS musi odbywać się przy:</w:t>
      </w:r>
    </w:p>
    <w:p w14:paraId="145B8932" w14:textId="77777777" w:rsidR="000A5641" w:rsidRPr="00D576C8" w:rsidRDefault="000A5641" w:rsidP="00076B2C">
      <w:pPr>
        <w:pStyle w:val="Akapitzlist"/>
        <w:numPr>
          <w:ilvl w:val="0"/>
          <w:numId w:val="86"/>
        </w:numPr>
        <w:spacing w:line="276" w:lineRule="auto"/>
        <w:rPr>
          <w:sz w:val="20"/>
        </w:rPr>
      </w:pPr>
      <w:r w:rsidRPr="00D576C8">
        <w:rPr>
          <w:sz w:val="20"/>
        </w:rPr>
        <w:t>zapewnieniu pełnej funkcjonalności systemu.</w:t>
      </w:r>
    </w:p>
    <w:p w14:paraId="16AAFE6F" w14:textId="77777777" w:rsidR="000A5641" w:rsidRPr="00D576C8" w:rsidRDefault="000A5641" w:rsidP="00076B2C">
      <w:pPr>
        <w:pStyle w:val="Akapitzlist"/>
        <w:numPr>
          <w:ilvl w:val="0"/>
          <w:numId w:val="86"/>
        </w:numPr>
        <w:spacing w:line="276" w:lineRule="auto"/>
        <w:rPr>
          <w:sz w:val="20"/>
        </w:rPr>
      </w:pPr>
      <w:r w:rsidRPr="00D576C8">
        <w:rPr>
          <w:sz w:val="20"/>
        </w:rPr>
        <w:t>zapewnieniu dostępności systemu w oparciu o umowę SLA na poziomie 99 %.</w:t>
      </w:r>
    </w:p>
    <w:p w14:paraId="38EFB5CD" w14:textId="77777777" w:rsidR="000A5641" w:rsidRPr="00D576C8" w:rsidRDefault="000A5641" w:rsidP="00076B2C">
      <w:pPr>
        <w:pStyle w:val="Akapitzlist"/>
        <w:numPr>
          <w:ilvl w:val="0"/>
          <w:numId w:val="86"/>
        </w:numPr>
        <w:spacing w:line="276" w:lineRule="auto"/>
        <w:rPr>
          <w:sz w:val="20"/>
        </w:rPr>
      </w:pPr>
      <w:r w:rsidRPr="00D576C8">
        <w:rPr>
          <w:sz w:val="20"/>
        </w:rPr>
        <w:t xml:space="preserve">zapewnieniu łącza min. 1 </w:t>
      </w:r>
      <w:proofErr w:type="spellStart"/>
      <w:r w:rsidRPr="00D576C8">
        <w:rPr>
          <w:sz w:val="20"/>
        </w:rPr>
        <w:t>Gbps</w:t>
      </w:r>
      <w:proofErr w:type="spellEnd"/>
      <w:r w:rsidRPr="00D576C8">
        <w:rPr>
          <w:sz w:val="20"/>
        </w:rPr>
        <w:t>.</w:t>
      </w:r>
    </w:p>
    <w:p w14:paraId="5F1E4C44" w14:textId="77777777" w:rsidR="000A5641" w:rsidRPr="00D576C8" w:rsidRDefault="000A5641" w:rsidP="00076B2C">
      <w:pPr>
        <w:pStyle w:val="Akapitzlist"/>
        <w:numPr>
          <w:ilvl w:val="0"/>
          <w:numId w:val="86"/>
        </w:numPr>
        <w:spacing w:line="276" w:lineRule="auto"/>
        <w:rPr>
          <w:sz w:val="20"/>
        </w:rPr>
      </w:pPr>
      <w:r w:rsidRPr="00D576C8">
        <w:rPr>
          <w:sz w:val="20"/>
        </w:rPr>
        <w:t>zapewnieniu przestrzeni dla działania systemu bez limitu.</w:t>
      </w:r>
    </w:p>
    <w:p w14:paraId="2860C1E5" w14:textId="77777777" w:rsidR="000A5641" w:rsidRPr="00D576C8" w:rsidRDefault="000A5641" w:rsidP="00076B2C">
      <w:pPr>
        <w:pStyle w:val="Akapitzlist"/>
        <w:numPr>
          <w:ilvl w:val="0"/>
          <w:numId w:val="86"/>
        </w:numPr>
        <w:spacing w:line="276" w:lineRule="auto"/>
        <w:rPr>
          <w:sz w:val="20"/>
        </w:rPr>
      </w:pPr>
      <w:r w:rsidRPr="00D576C8">
        <w:rPr>
          <w:sz w:val="20"/>
        </w:rPr>
        <w:t>zapewnieniu certyfikatu SSL.</w:t>
      </w:r>
    </w:p>
    <w:p w14:paraId="22FB24F7" w14:textId="77777777" w:rsidR="000A5641" w:rsidRPr="00D576C8" w:rsidRDefault="000A5641" w:rsidP="00076B2C">
      <w:pPr>
        <w:pStyle w:val="Akapitzlist"/>
        <w:numPr>
          <w:ilvl w:val="0"/>
          <w:numId w:val="86"/>
        </w:numPr>
        <w:spacing w:line="276" w:lineRule="auto"/>
        <w:rPr>
          <w:sz w:val="20"/>
        </w:rPr>
      </w:pPr>
      <w:r w:rsidRPr="00D576C8">
        <w:rPr>
          <w:sz w:val="20"/>
        </w:rPr>
        <w:t>zapewnieniu kopii zapasowej systemu dla minimum 72 godzin wstecz.</w:t>
      </w:r>
    </w:p>
    <w:p w14:paraId="0B54F244" w14:textId="77777777" w:rsidR="000A5641" w:rsidRDefault="000A5641" w:rsidP="00076B2C">
      <w:pPr>
        <w:spacing w:line="276" w:lineRule="auto"/>
      </w:pPr>
    </w:p>
    <w:p w14:paraId="1B3CB467" w14:textId="3C26D6B5" w:rsidR="00367FDB" w:rsidRPr="00E80835" w:rsidRDefault="00367FDB" w:rsidP="00367FDB">
      <w:pPr>
        <w:spacing w:line="276" w:lineRule="auto"/>
        <w:rPr>
          <w:sz w:val="20"/>
        </w:rPr>
      </w:pPr>
      <w:r w:rsidRPr="00E80835">
        <w:rPr>
          <w:sz w:val="20"/>
        </w:rPr>
        <w:t xml:space="preserve">W ramach </w:t>
      </w:r>
      <w:r w:rsidRPr="009A75F9">
        <w:rPr>
          <w:sz w:val="20"/>
        </w:rPr>
        <w:t>wdrożenia</w:t>
      </w:r>
      <w:r w:rsidRPr="00E80835">
        <w:rPr>
          <w:sz w:val="20"/>
        </w:rPr>
        <w:t xml:space="preserve"> oprogramowania do prowadzeni</w:t>
      </w:r>
      <w:r w:rsidR="00D2549D">
        <w:rPr>
          <w:sz w:val="20"/>
        </w:rPr>
        <w:t>a</w:t>
      </w:r>
      <w:r w:rsidRPr="00E80835">
        <w:rPr>
          <w:sz w:val="20"/>
        </w:rPr>
        <w:t xml:space="preserve"> elektronicznego dziennika ucznia </w:t>
      </w:r>
      <w:r>
        <w:rPr>
          <w:sz w:val="20"/>
        </w:rPr>
        <w:t>Wykonawca zobowiązany jest do przeprowadzenia migracji danych z obecnie wykorzystywanego oprogramowania do prowadzenia dzienników elektronicznych. W ramach prac migracyjnych:</w:t>
      </w:r>
    </w:p>
    <w:p w14:paraId="485563B4" w14:textId="77777777" w:rsidR="00367FDB" w:rsidRPr="000C1F61" w:rsidRDefault="00367FDB" w:rsidP="00367FDB">
      <w:pPr>
        <w:pStyle w:val="Akapitzlist"/>
        <w:numPr>
          <w:ilvl w:val="0"/>
          <w:numId w:val="119"/>
        </w:numPr>
        <w:spacing w:line="276" w:lineRule="auto"/>
        <w:rPr>
          <w:sz w:val="20"/>
        </w:rPr>
      </w:pPr>
      <w:r w:rsidRPr="000C1F61">
        <w:rPr>
          <w:sz w:val="20"/>
        </w:rPr>
        <w:t>Wykonawca ma obowiązek przeprowadzenia analizy przedwdrożeniowej obejmującej:</w:t>
      </w:r>
    </w:p>
    <w:p w14:paraId="0EDEC61D" w14:textId="77777777" w:rsidR="00367FDB" w:rsidRPr="000C1F61" w:rsidRDefault="00367FDB" w:rsidP="00AA603E">
      <w:pPr>
        <w:pStyle w:val="Akapitzlist"/>
        <w:numPr>
          <w:ilvl w:val="0"/>
          <w:numId w:val="120"/>
        </w:numPr>
        <w:spacing w:line="276" w:lineRule="auto"/>
        <w:rPr>
          <w:sz w:val="20"/>
        </w:rPr>
      </w:pPr>
      <w:r w:rsidRPr="000C1F61">
        <w:rPr>
          <w:sz w:val="20"/>
        </w:rPr>
        <w:t xml:space="preserve">analizę dotychczasowego sposobu organizacji pracy </w:t>
      </w:r>
      <w:r>
        <w:rPr>
          <w:sz w:val="20"/>
        </w:rPr>
        <w:t xml:space="preserve">na danych </w:t>
      </w:r>
      <w:r w:rsidRPr="000C1F61">
        <w:rPr>
          <w:sz w:val="20"/>
        </w:rPr>
        <w:t xml:space="preserve">w </w:t>
      </w:r>
      <w:r>
        <w:rPr>
          <w:sz w:val="20"/>
        </w:rPr>
        <w:t xml:space="preserve">niezbędnych </w:t>
      </w:r>
      <w:r w:rsidRPr="000C1F61">
        <w:rPr>
          <w:sz w:val="20"/>
        </w:rPr>
        <w:t>obszarach</w:t>
      </w:r>
      <w:r>
        <w:rPr>
          <w:sz w:val="20"/>
        </w:rPr>
        <w:t>,</w:t>
      </w:r>
    </w:p>
    <w:p w14:paraId="1362F239" w14:textId="77777777" w:rsidR="00367FDB" w:rsidRPr="000C1F61" w:rsidRDefault="00367FDB" w:rsidP="00AA603E">
      <w:pPr>
        <w:pStyle w:val="Akapitzlist"/>
        <w:numPr>
          <w:ilvl w:val="0"/>
          <w:numId w:val="120"/>
        </w:numPr>
        <w:spacing w:line="276" w:lineRule="auto"/>
        <w:rPr>
          <w:sz w:val="20"/>
        </w:rPr>
      </w:pPr>
      <w:r>
        <w:rPr>
          <w:sz w:val="20"/>
        </w:rPr>
        <w:t xml:space="preserve">sporządzenie </w:t>
      </w:r>
      <w:r w:rsidRPr="000C1F61">
        <w:rPr>
          <w:sz w:val="20"/>
        </w:rPr>
        <w:t>listy użytkowanego oprogramowania ze wskazaniem źródeł danych do migracji.</w:t>
      </w:r>
    </w:p>
    <w:p w14:paraId="55F32436" w14:textId="77777777" w:rsidR="00367FDB" w:rsidRPr="000C1F61" w:rsidRDefault="00367FDB" w:rsidP="00ED4365">
      <w:pPr>
        <w:pStyle w:val="Akapitzlist"/>
        <w:numPr>
          <w:ilvl w:val="0"/>
          <w:numId w:val="119"/>
        </w:numPr>
        <w:spacing w:line="276" w:lineRule="auto"/>
        <w:rPr>
          <w:sz w:val="20"/>
        </w:rPr>
      </w:pPr>
      <w:r w:rsidRPr="000C1F61">
        <w:rPr>
          <w:sz w:val="20"/>
        </w:rPr>
        <w:t xml:space="preserve">Wykonawca ma obowiązek uzgodnienia z Zamawiającym </w:t>
      </w:r>
      <w:r>
        <w:rPr>
          <w:sz w:val="20"/>
        </w:rPr>
        <w:t>p</w:t>
      </w:r>
      <w:r w:rsidRPr="000C1F61">
        <w:rPr>
          <w:sz w:val="20"/>
        </w:rPr>
        <w:t xml:space="preserve">lanu </w:t>
      </w:r>
      <w:r>
        <w:rPr>
          <w:sz w:val="20"/>
        </w:rPr>
        <w:t>migracji</w:t>
      </w:r>
      <w:r w:rsidRPr="000C1F61">
        <w:rPr>
          <w:sz w:val="20"/>
        </w:rPr>
        <w:t xml:space="preserve"> obejmującego:</w:t>
      </w:r>
    </w:p>
    <w:p w14:paraId="6BC10B99" w14:textId="77777777" w:rsidR="00367FDB" w:rsidRPr="000C1F61" w:rsidRDefault="00367FDB" w:rsidP="00ED4365">
      <w:pPr>
        <w:pStyle w:val="Akapitzlist"/>
        <w:numPr>
          <w:ilvl w:val="0"/>
          <w:numId w:val="121"/>
        </w:numPr>
        <w:spacing w:line="276" w:lineRule="auto"/>
        <w:rPr>
          <w:sz w:val="20"/>
        </w:rPr>
      </w:pPr>
      <w:r w:rsidRPr="000C1F61">
        <w:rPr>
          <w:sz w:val="20"/>
        </w:rPr>
        <w:t>plan oraz zakres p</w:t>
      </w:r>
      <w:r>
        <w:rPr>
          <w:sz w:val="20"/>
        </w:rPr>
        <w:t>rzeprowadzenia procesu migracji,</w:t>
      </w:r>
    </w:p>
    <w:p w14:paraId="67E6E092" w14:textId="77777777" w:rsidR="00367FDB" w:rsidRPr="000C1F61" w:rsidRDefault="00367FDB" w:rsidP="00ED4365">
      <w:pPr>
        <w:pStyle w:val="Akapitzlist"/>
        <w:numPr>
          <w:ilvl w:val="0"/>
          <w:numId w:val="121"/>
        </w:numPr>
        <w:spacing w:line="276" w:lineRule="auto"/>
        <w:rPr>
          <w:sz w:val="20"/>
        </w:rPr>
      </w:pPr>
      <w:r w:rsidRPr="000C1F61">
        <w:rPr>
          <w:sz w:val="20"/>
        </w:rPr>
        <w:t>listę wymaganych czynności wykony</w:t>
      </w:r>
      <w:r>
        <w:rPr>
          <w:sz w:val="20"/>
        </w:rPr>
        <w:t>wanych po stronie Zamawiającego,</w:t>
      </w:r>
    </w:p>
    <w:p w14:paraId="1F4221C6" w14:textId="77777777" w:rsidR="00367FDB" w:rsidRPr="000C1F61" w:rsidRDefault="00367FDB" w:rsidP="009C1EDC">
      <w:pPr>
        <w:pStyle w:val="Akapitzlist"/>
        <w:numPr>
          <w:ilvl w:val="0"/>
          <w:numId w:val="121"/>
        </w:numPr>
        <w:spacing w:line="276" w:lineRule="auto"/>
        <w:rPr>
          <w:sz w:val="20"/>
        </w:rPr>
      </w:pPr>
      <w:r w:rsidRPr="000C1F61">
        <w:rPr>
          <w:sz w:val="20"/>
        </w:rPr>
        <w:t>uzgodnienie sposobu odbioru procesu migracji.</w:t>
      </w:r>
    </w:p>
    <w:p w14:paraId="47166F83" w14:textId="77777777" w:rsidR="00367FDB" w:rsidRPr="000C1F61" w:rsidRDefault="00367FDB" w:rsidP="009C1EDC">
      <w:pPr>
        <w:pStyle w:val="Akapitzlist"/>
        <w:numPr>
          <w:ilvl w:val="0"/>
          <w:numId w:val="119"/>
        </w:numPr>
        <w:spacing w:line="276" w:lineRule="auto"/>
        <w:rPr>
          <w:sz w:val="20"/>
        </w:rPr>
      </w:pPr>
      <w:r w:rsidRPr="000C1F61">
        <w:rPr>
          <w:sz w:val="20"/>
        </w:rPr>
        <w:t>Specyfikacja dotycząca planu oraz zakresu przeprowadzenia procesu migracji musi zawierać co najmniej:</w:t>
      </w:r>
    </w:p>
    <w:p w14:paraId="42C0D27A" w14:textId="77777777" w:rsidR="00367FDB" w:rsidRPr="000C1F61" w:rsidRDefault="00367FDB">
      <w:pPr>
        <w:pStyle w:val="Akapitzlist"/>
        <w:numPr>
          <w:ilvl w:val="0"/>
          <w:numId w:val="122"/>
        </w:numPr>
        <w:spacing w:line="276" w:lineRule="auto"/>
        <w:rPr>
          <w:sz w:val="20"/>
        </w:rPr>
      </w:pPr>
      <w:r w:rsidRPr="000C1F61">
        <w:rPr>
          <w:sz w:val="20"/>
        </w:rPr>
        <w:t>listę systemów i modułów, dla których dokonywany będzie proces migracji;</w:t>
      </w:r>
    </w:p>
    <w:p w14:paraId="7A575CA5" w14:textId="77777777" w:rsidR="00367FDB" w:rsidRPr="000C1F61" w:rsidRDefault="00367FDB">
      <w:pPr>
        <w:pStyle w:val="Akapitzlist"/>
        <w:numPr>
          <w:ilvl w:val="0"/>
          <w:numId w:val="122"/>
        </w:numPr>
        <w:spacing w:line="276" w:lineRule="auto"/>
        <w:rPr>
          <w:sz w:val="20"/>
        </w:rPr>
      </w:pPr>
      <w:r w:rsidRPr="000C1F61">
        <w:rPr>
          <w:sz w:val="20"/>
        </w:rPr>
        <w:t>zakres danych podlegający procesowi migracji automatycznej;</w:t>
      </w:r>
    </w:p>
    <w:p w14:paraId="048A2D57" w14:textId="77777777" w:rsidR="00367FDB" w:rsidRPr="000C1F61" w:rsidRDefault="00367FDB">
      <w:pPr>
        <w:pStyle w:val="Akapitzlist"/>
        <w:numPr>
          <w:ilvl w:val="0"/>
          <w:numId w:val="122"/>
        </w:numPr>
        <w:spacing w:line="276" w:lineRule="auto"/>
        <w:rPr>
          <w:sz w:val="20"/>
        </w:rPr>
      </w:pPr>
      <w:r w:rsidRPr="000C1F61">
        <w:rPr>
          <w:sz w:val="20"/>
        </w:rPr>
        <w:t>zakres danych wymagający konfiguracji ręcznej;</w:t>
      </w:r>
    </w:p>
    <w:p w14:paraId="6D7B664C" w14:textId="77777777" w:rsidR="00367FDB" w:rsidRPr="000C1F61" w:rsidRDefault="00367FDB">
      <w:pPr>
        <w:pStyle w:val="Akapitzlist"/>
        <w:numPr>
          <w:ilvl w:val="0"/>
          <w:numId w:val="122"/>
        </w:numPr>
        <w:spacing w:line="276" w:lineRule="auto"/>
        <w:rPr>
          <w:sz w:val="20"/>
        </w:rPr>
      </w:pPr>
      <w:r w:rsidRPr="000C1F61">
        <w:rPr>
          <w:sz w:val="20"/>
        </w:rPr>
        <w:t>rekomendowane terminy cząstkowe, umożliwiające osiągniecie wdrożenia docelowego.</w:t>
      </w:r>
    </w:p>
    <w:p w14:paraId="3933699B" w14:textId="77777777" w:rsidR="00367FDB" w:rsidRPr="000C1F61" w:rsidRDefault="00367FDB">
      <w:pPr>
        <w:pStyle w:val="Akapitzlist"/>
        <w:numPr>
          <w:ilvl w:val="0"/>
          <w:numId w:val="119"/>
        </w:numPr>
        <w:spacing w:line="276" w:lineRule="auto"/>
        <w:rPr>
          <w:sz w:val="20"/>
        </w:rPr>
      </w:pPr>
      <w:r w:rsidRPr="000C1F61">
        <w:rPr>
          <w:sz w:val="20"/>
        </w:rPr>
        <w:t xml:space="preserve">Wykonawca może zastosować dowolny wybrany przez siebie sposób przeniesienia danych z systemu źródłowego tj. systemu użytkowanego do </w:t>
      </w:r>
      <w:r>
        <w:rPr>
          <w:sz w:val="20"/>
        </w:rPr>
        <w:t>wdrażanego systemu informatycznego</w:t>
      </w:r>
      <w:r w:rsidRPr="000C1F61">
        <w:rPr>
          <w:sz w:val="20"/>
        </w:rPr>
        <w:t>, w tym:</w:t>
      </w:r>
    </w:p>
    <w:p w14:paraId="04673F85" w14:textId="77777777" w:rsidR="00367FDB" w:rsidRPr="000C1F61" w:rsidRDefault="00367FDB">
      <w:pPr>
        <w:pStyle w:val="Akapitzlist"/>
        <w:numPr>
          <w:ilvl w:val="0"/>
          <w:numId w:val="123"/>
        </w:numPr>
        <w:spacing w:line="276" w:lineRule="auto"/>
        <w:rPr>
          <w:sz w:val="20"/>
        </w:rPr>
      </w:pPr>
      <w:r w:rsidRPr="000C1F61">
        <w:rPr>
          <w:sz w:val="20"/>
        </w:rPr>
        <w:t>Migrację automatyczną, czyli przeniesienie danych przy pomocy oprogramowania, bez stosowania ręcznego przenoszenia danych,</w:t>
      </w:r>
    </w:p>
    <w:p w14:paraId="07FC8D7D" w14:textId="77777777" w:rsidR="00367FDB" w:rsidRPr="000C1F61" w:rsidRDefault="00367FDB">
      <w:pPr>
        <w:pStyle w:val="Akapitzlist"/>
        <w:numPr>
          <w:ilvl w:val="0"/>
          <w:numId w:val="123"/>
        </w:numPr>
        <w:spacing w:line="276" w:lineRule="auto"/>
        <w:rPr>
          <w:sz w:val="20"/>
        </w:rPr>
      </w:pPr>
      <w:r w:rsidRPr="000C1F61">
        <w:rPr>
          <w:sz w:val="20"/>
        </w:rPr>
        <w:t>Migrację półautomatyczną, czyli ręczne przenoszenie danych ze wspomaganiem oprogramowania do migracji,</w:t>
      </w:r>
    </w:p>
    <w:p w14:paraId="7ECCA26A" w14:textId="77777777" w:rsidR="00367FDB" w:rsidRPr="000C1F61" w:rsidRDefault="00367FDB">
      <w:pPr>
        <w:pStyle w:val="Akapitzlist"/>
        <w:numPr>
          <w:ilvl w:val="0"/>
          <w:numId w:val="123"/>
        </w:numPr>
        <w:spacing w:line="276" w:lineRule="auto"/>
        <w:rPr>
          <w:sz w:val="20"/>
        </w:rPr>
      </w:pPr>
      <w:r w:rsidRPr="000C1F61">
        <w:rPr>
          <w:sz w:val="20"/>
        </w:rPr>
        <w:t>Migrację ręczną, czyli ręczne przenoszenie danych bez wspomagania oprogramowania do migracji.</w:t>
      </w:r>
    </w:p>
    <w:p w14:paraId="4EFB18FC" w14:textId="77777777" w:rsidR="008671C9" w:rsidRDefault="008671C9" w:rsidP="00076B2C">
      <w:pPr>
        <w:spacing w:line="276" w:lineRule="auto"/>
      </w:pPr>
    </w:p>
    <w:p w14:paraId="28467507" w14:textId="11173515" w:rsidR="00E8228A" w:rsidRPr="00E8228A" w:rsidRDefault="00A86416" w:rsidP="00076B2C">
      <w:pPr>
        <w:spacing w:line="276" w:lineRule="auto"/>
        <w:rPr>
          <w:b/>
        </w:rPr>
      </w:pPr>
      <w:r>
        <w:rPr>
          <w:b/>
          <w:sz w:val="20"/>
        </w:rPr>
        <w:t>Minimalne wymagania oprogramowania</w:t>
      </w:r>
      <w:r w:rsidR="00E8228A" w:rsidRPr="00E8228A">
        <w:rPr>
          <w:b/>
          <w:sz w:val="20"/>
        </w:rPr>
        <w:t xml:space="preserve"> do prowadzenia elektronicznego dziennika ucznia:</w:t>
      </w:r>
    </w:p>
    <w:p w14:paraId="6389E9B1" w14:textId="7C5923EA"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być stworzony w technologii wielowarstwowej, umożliwiającej pracę przez przeglądarkę internetową.</w:t>
      </w:r>
    </w:p>
    <w:p w14:paraId="3CD727D5" w14:textId="2A7FB347" w:rsidR="00E8228A" w:rsidRPr="00E8228A" w:rsidRDefault="008B143E" w:rsidP="00076B2C">
      <w:pPr>
        <w:pStyle w:val="Akapitzlist"/>
        <w:numPr>
          <w:ilvl w:val="0"/>
          <w:numId w:val="87"/>
        </w:numPr>
        <w:spacing w:after="160" w:line="276" w:lineRule="auto"/>
        <w:ind w:left="360"/>
        <w:rPr>
          <w:sz w:val="20"/>
        </w:rPr>
      </w:pPr>
      <w:r>
        <w:rPr>
          <w:sz w:val="20"/>
        </w:rPr>
        <w:t>System</w:t>
      </w:r>
      <w:r w:rsidR="00E8228A" w:rsidRPr="00E8228A">
        <w:rPr>
          <w:sz w:val="20"/>
        </w:rPr>
        <w:t xml:space="preserve"> musi umożliwiać konfigurację parametrów dziennika elektronicznego przez administratora, w</w:t>
      </w:r>
      <w:r>
        <w:rPr>
          <w:sz w:val="20"/>
        </w:rPr>
        <w:t> </w:t>
      </w:r>
      <w:r w:rsidR="00E8228A" w:rsidRPr="00E8228A">
        <w:rPr>
          <w:sz w:val="20"/>
        </w:rPr>
        <w:t xml:space="preserve">szczególności: </w:t>
      </w:r>
    </w:p>
    <w:p w14:paraId="251FEBE0"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określenie liczebności oraz czasu trwania godzin lekcyjnych w ciągu dnia,</w:t>
      </w:r>
    </w:p>
    <w:p w14:paraId="54A8AD84"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zdefiniowanie słownika uwag,</w:t>
      </w:r>
    </w:p>
    <w:p w14:paraId="6615832F"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zdefiniowanie słownika ocen obowiązujących w szkole,</w:t>
      </w:r>
    </w:p>
    <w:p w14:paraId="625680EF"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zdefiniowanie form kontaktów z rodzicami,</w:t>
      </w:r>
    </w:p>
    <w:p w14:paraId="2B9D2904"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 xml:space="preserve">zdefiniowanie kategorii typów obecności z możliwością przypisania określonych typów do przedmiotów, </w:t>
      </w:r>
    </w:p>
    <w:p w14:paraId="473B5046"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 xml:space="preserve">możliwość zdefiniowania słownika punktowego, </w:t>
      </w:r>
    </w:p>
    <w:p w14:paraId="498374C1"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zdefiniowanie progów punktowych dla właściwej oceny z zachowania, w przypadku stosowania słownika punktowego,</w:t>
      </w:r>
    </w:p>
    <w:p w14:paraId="5322FC75"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konfigurację wliczania do średniej ważonej ocen poprawionych.</w:t>
      </w:r>
    </w:p>
    <w:p w14:paraId="003C0760" w14:textId="1BECF2AD"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umożliwiać kopiowanie konfiguracji dziennika na kolejny rok szkolny przez administratora </w:t>
      </w:r>
      <w:r>
        <w:rPr>
          <w:sz w:val="20"/>
        </w:rPr>
        <w:t>system</w:t>
      </w:r>
      <w:r w:rsidRPr="00E8228A">
        <w:rPr>
          <w:sz w:val="20"/>
        </w:rPr>
        <w:t xml:space="preserve">u Dziennik Elektroniczny. </w:t>
      </w:r>
    </w:p>
    <w:p w14:paraId="19F38C73" w14:textId="1EE2EC57" w:rsidR="00E8228A" w:rsidRPr="00E8228A" w:rsidRDefault="00E8228A" w:rsidP="00076B2C">
      <w:pPr>
        <w:pStyle w:val="Akapitzlist"/>
        <w:numPr>
          <w:ilvl w:val="0"/>
          <w:numId w:val="87"/>
        </w:numPr>
        <w:spacing w:after="160" w:line="276" w:lineRule="auto"/>
        <w:ind w:left="360"/>
        <w:rPr>
          <w:sz w:val="20"/>
        </w:rPr>
      </w:pPr>
      <w:r>
        <w:rPr>
          <w:sz w:val="20"/>
        </w:rPr>
        <w:lastRenderedPageBreak/>
        <w:t>System</w:t>
      </w:r>
      <w:r w:rsidRPr="00E8228A">
        <w:rPr>
          <w:sz w:val="20"/>
        </w:rPr>
        <w:t xml:space="preserve"> musi zapewniać możliwość określenia wybranego Nauczyciela mianem Wychowawcy klasy i</w:t>
      </w:r>
      <w:r w:rsidR="008B143E">
        <w:rPr>
          <w:sz w:val="20"/>
        </w:rPr>
        <w:t> </w:t>
      </w:r>
      <w:r w:rsidRPr="00E8228A">
        <w:rPr>
          <w:sz w:val="20"/>
        </w:rPr>
        <w:t>przypisania mu określonych funkcjonalności oraz zapewniać możliwość przypisania Wychowawcy do odpowiedniej klasy.</w:t>
      </w:r>
    </w:p>
    <w:p w14:paraId="2F5FCF74" w14:textId="3F3CDB3D"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powinien zapewniać dostęp do listy uczniów, do których przypisany jest Nauczyciel, jako Wychowawca z możliwością dostępu do podstawowych informacji na temat ucznia. </w:t>
      </w:r>
    </w:p>
    <w:p w14:paraId="09A6556A" w14:textId="3093BAE5"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zapewniać Wychowawcy możliwość wprowadzenia wydarzeń z życia klasy. </w:t>
      </w:r>
    </w:p>
    <w:p w14:paraId="4D277902" w14:textId="75353556"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zapewniać możliwość wygenerowania kart na wywiadówkę. Możliwość ta powinna być dostępna indywidualnie dla ucznia lub dla całego oddziału. Generowanie kart powinno umożliwiać wybór ilości informacji, jakie mają się znaleźć na karcie dla rodzica. </w:t>
      </w:r>
    </w:p>
    <w:p w14:paraId="7E5A0FB9" w14:textId="24405E86"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zapewniać możliwość wystawienia ocen z zachowania dla klasy przypisanej do Wychowawcy. W panelu wystawiania ocen z zachowania Wychowawca powinien posiadać podgląd na wszystkie uwagi i</w:t>
      </w:r>
      <w:r w:rsidR="008B143E">
        <w:rPr>
          <w:sz w:val="20"/>
        </w:rPr>
        <w:t> </w:t>
      </w:r>
      <w:r w:rsidRPr="00E8228A">
        <w:rPr>
          <w:sz w:val="20"/>
        </w:rPr>
        <w:t xml:space="preserve">pochwały ucznia.  </w:t>
      </w:r>
    </w:p>
    <w:p w14:paraId="601A2FC8" w14:textId="50EC90EA"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umożliwiać proces rejestracji danych dotyczących tematów i realizacji lekcji, w tym także zapewniać możliwość importu tematów lekcji z określonego formatu pliku. </w:t>
      </w:r>
    </w:p>
    <w:p w14:paraId="67A7E3FF" w14:textId="732DCB19"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zapewniać możliwość tworzenia listy tematów lekcji dla określonych przedmiotów wraz z</w:t>
      </w:r>
      <w:r w:rsidR="008B143E">
        <w:rPr>
          <w:sz w:val="20"/>
        </w:rPr>
        <w:t> </w:t>
      </w:r>
      <w:r w:rsidRPr="00E8228A">
        <w:rPr>
          <w:sz w:val="20"/>
        </w:rPr>
        <w:t xml:space="preserve">możliwością określenia kolejności tych tematów oraz możliwość pełnej edycji. </w:t>
      </w:r>
    </w:p>
    <w:p w14:paraId="2EE28D65" w14:textId="77777777" w:rsidR="00E8228A" w:rsidRPr="00E8228A" w:rsidRDefault="00E8228A" w:rsidP="00076B2C">
      <w:pPr>
        <w:pStyle w:val="Akapitzlist"/>
        <w:numPr>
          <w:ilvl w:val="0"/>
          <w:numId w:val="87"/>
        </w:numPr>
        <w:spacing w:after="160" w:line="276" w:lineRule="auto"/>
        <w:ind w:left="360"/>
        <w:rPr>
          <w:sz w:val="20"/>
        </w:rPr>
      </w:pPr>
      <w:r w:rsidRPr="00E8228A">
        <w:rPr>
          <w:sz w:val="20"/>
        </w:rPr>
        <w:t xml:space="preserve">System musi zapewniać możliwość dodawania planu nauczania dla wszystkich przedmiotów. </w:t>
      </w:r>
    </w:p>
    <w:p w14:paraId="44573AC7" w14:textId="06C13537"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umożliwiać proces rejestracji frekwencji uczniów na zajęciach oraz zapewniać dostęp do podsumowania frekwencji uczniów dla każdej lekcji. </w:t>
      </w:r>
    </w:p>
    <w:p w14:paraId="6176AB06" w14:textId="0BB51446"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zapewniać wprowadzenie domyślnych ustawień dla ocen w danej kategorii takich jak waga oceny, określenie koloru kategorii ocen. </w:t>
      </w:r>
    </w:p>
    <w:p w14:paraId="208BF101" w14:textId="2F6228D4"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umożliwiać tworzenie karty na oceny, indywidualnie przez każdego nauczyciela posiadającego dostęp do dziennika elektronicznego, w tym tworzenie karty na oceny musi zapewniać:</w:t>
      </w:r>
    </w:p>
    <w:p w14:paraId="33A97573"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możliwość indywidualnego określenia wagi ocen przez nauczyciela tworzącego kategorię na oceny,</w:t>
      </w:r>
    </w:p>
    <w:p w14:paraId="070B9E90"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możliwość określenia ilości kolumn na oceny z danej kategorii,</w:t>
      </w:r>
    </w:p>
    <w:p w14:paraId="63CEAF5C"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 xml:space="preserve">możliwość skopiowania konfiguracji kategorii ocen z jednego oddziału na inne oddziały dla danego przedmiotu, </w:t>
      </w:r>
    </w:p>
    <w:p w14:paraId="0B2A4D58"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możliwość wprowadzenia komentarzy seryjnych do wprowadzonych ocen,</w:t>
      </w:r>
    </w:p>
    <w:p w14:paraId="70E5D22D"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możliwość poprawienia oceny wcześniej wprowadzonej do systemu,</w:t>
      </w:r>
    </w:p>
    <w:p w14:paraId="3BBD04CE"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automatyczne wyświetlanie średniej ważonej na podstawie zarejestrowanych ocen,</w:t>
      </w:r>
    </w:p>
    <w:p w14:paraId="5D6E216F"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dostęp do historii zmian dokonanych w panelu rejestracji ocen.</w:t>
      </w:r>
    </w:p>
    <w:p w14:paraId="65058DEB" w14:textId="426D818C"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zapewniać możliwość wystawienia ocen proponowanych oraz końcowych dla wszystkich poziomów edukacyjnych. W przypadku nauczania zintegrowanego </w:t>
      </w:r>
      <w:r>
        <w:rPr>
          <w:sz w:val="20"/>
        </w:rPr>
        <w:t>system</w:t>
      </w:r>
      <w:r w:rsidRPr="00E8228A">
        <w:rPr>
          <w:sz w:val="20"/>
        </w:rPr>
        <w:t xml:space="preserve"> powinien zapewniać możliwość wystawienia oceny opisowej. </w:t>
      </w:r>
    </w:p>
    <w:p w14:paraId="21224E1C" w14:textId="38A5AE48"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powinien zapewniać możliwość podglądu ocen ucznia. W widoku ocen powinna być też dostępna informacja o średniej ważonej oraz szczegóły wprowadzonych ocen cząstkowych.</w:t>
      </w:r>
    </w:p>
    <w:p w14:paraId="3C1B4491" w14:textId="10FA2F29"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powinien zapewniać podgląd planu lekcji z podziałem na plan nauczyciela oraz plan wybranego oddziału. Sprawdzenie obecności oraz wpisanie tematu lekcji powinno być widoczne na planie lekcji, a brak jednego z tych elementów oznaczone odpowiednim kolorem. </w:t>
      </w:r>
    </w:p>
    <w:p w14:paraId="7D223195" w14:textId="56117999"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zapewniać podgląd planu lekcji nauczyciela lub oddziału z zapowiedzianym sprawdzianem, zadaniem domowym lub hospitacją zajęć.</w:t>
      </w:r>
    </w:p>
    <w:p w14:paraId="23D52933" w14:textId="096DF8FE"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zapewniać funkcjonalność wyszukiwania lekcji z nie uzupełnionym tematem lekcji lub niesprawdzoną frekwencją. </w:t>
      </w:r>
    </w:p>
    <w:p w14:paraId="439A5DF9" w14:textId="3FDFF495"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umożliwiać rejestrowanie uwag oraz pochwał uczniów przez wszystkich Użytkowników posiadających dostęp do </w:t>
      </w:r>
      <w:r>
        <w:rPr>
          <w:sz w:val="20"/>
        </w:rPr>
        <w:t>system</w:t>
      </w:r>
      <w:r w:rsidRPr="00E8228A">
        <w:rPr>
          <w:sz w:val="20"/>
        </w:rPr>
        <w:t>u Dziennik Elektroniczny.</w:t>
      </w:r>
    </w:p>
    <w:p w14:paraId="1413E822" w14:textId="37ECFC6D"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zapewniać możliwość rejestracji dłuższej nieobecności ucznia w sposób automatyczny, poprzez zaznaczenie okresu nieobecności ucznia i wprowadzenie usprawiedliwienia.  </w:t>
      </w:r>
    </w:p>
    <w:p w14:paraId="5ABD2F8D" w14:textId="28E176A0"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umożliwiać wprowadzanie usprawiedliwień nieobecności uczniów przez Wychowawcę klasy. System musi również zapewniać funkcjonalność, w ramach, której Wychowawca ma mieć możliwość otrzymania usprawiedliwień pocztą elektroniczną z konta rodzica. </w:t>
      </w:r>
    </w:p>
    <w:p w14:paraId="26D60DD7" w14:textId="03A6BDD3"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umożliwiać dodawania dla uczniów lub klas/grup prac/zadań domowych wraz z możliwością załączenia załączników, ustalenia terminu oddania pracy domowe oraz możliwością automatycznego dodawania kategorii na oceny z zadanej pracy domowej.</w:t>
      </w:r>
    </w:p>
    <w:p w14:paraId="7CDDADDE" w14:textId="0772022F"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umożliwiać rejestrowanie informacji o kontaktach z rodzicami.</w:t>
      </w:r>
    </w:p>
    <w:p w14:paraId="5F6429C3" w14:textId="60CD52E9"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umożliwiać rejestrowanie informacji o ważnych wydarzeniach.</w:t>
      </w:r>
    </w:p>
    <w:p w14:paraId="20A31175" w14:textId="5B0B51C8"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umożliwiać rejestrowanie informacji o wycieczkach.</w:t>
      </w:r>
    </w:p>
    <w:p w14:paraId="2AE17365" w14:textId="1C66E758" w:rsidR="00E8228A" w:rsidRPr="00E8228A" w:rsidRDefault="00E8228A" w:rsidP="00076B2C">
      <w:pPr>
        <w:pStyle w:val="Akapitzlist"/>
        <w:numPr>
          <w:ilvl w:val="0"/>
          <w:numId w:val="87"/>
        </w:numPr>
        <w:spacing w:after="160" w:line="276" w:lineRule="auto"/>
        <w:ind w:left="360"/>
        <w:rPr>
          <w:sz w:val="20"/>
        </w:rPr>
      </w:pPr>
      <w:r>
        <w:rPr>
          <w:sz w:val="20"/>
        </w:rPr>
        <w:lastRenderedPageBreak/>
        <w:t>System</w:t>
      </w:r>
      <w:r w:rsidRPr="00E8228A">
        <w:rPr>
          <w:sz w:val="20"/>
        </w:rPr>
        <w:t xml:space="preserve"> musi umożliwiać Dyrektorowi wprowadzenie i edycję informacji o hospitacji zajęć nauczyciela. </w:t>
      </w:r>
    </w:p>
    <w:p w14:paraId="2614C4E2" w14:textId="6A73B2BD"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pozwalać Dyrektorowi placówki na dostęp do danych dotyczących wszystkich uczniów, ocen oraz frekwencji. </w:t>
      </w:r>
    </w:p>
    <w:p w14:paraId="05D1C7C1" w14:textId="6522640C"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zapewniać Dyrektorowi placówki na dostęp do wszystkich danych dotyczących realizacji lekcji. Dyrektor powinien posiadać możliwość wglądu z możliwością edycji tematów lekcji i frekwencji uczniów na danej lekcji.</w:t>
      </w:r>
    </w:p>
    <w:p w14:paraId="5BE8ECB0" w14:textId="0588B510"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zapewniać eksport danych zawartych w module Dziennik Elektroniczny do formatu XML. </w:t>
      </w:r>
    </w:p>
    <w:p w14:paraId="11CCF0E9" w14:textId="1DB3FB34"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zapewniać dostęp rodziców oraz uczniów do podglądu danych wprowadzonych w systemie, w</w:t>
      </w:r>
      <w:r w:rsidR="008B143E">
        <w:rPr>
          <w:sz w:val="20"/>
        </w:rPr>
        <w:t> </w:t>
      </w:r>
      <w:r w:rsidRPr="00E8228A">
        <w:rPr>
          <w:sz w:val="20"/>
        </w:rPr>
        <w:t>szczególności:</w:t>
      </w:r>
    </w:p>
    <w:p w14:paraId="7E42CD5E"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dostęp do ocen ze wszystkich przedmiotów,</w:t>
      </w:r>
    </w:p>
    <w:p w14:paraId="63CD8E3A"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dostęp do frekwencji ucznia,</w:t>
      </w:r>
    </w:p>
    <w:p w14:paraId="5FD6234E"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 xml:space="preserve">dostęp do usprawiedliwień ucznia, </w:t>
      </w:r>
    </w:p>
    <w:p w14:paraId="3515582E"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 xml:space="preserve">dostęp do wydarzeń, </w:t>
      </w:r>
    </w:p>
    <w:p w14:paraId="0EE4A552"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 xml:space="preserve">dostęp do planu lekcji, </w:t>
      </w:r>
    </w:p>
    <w:p w14:paraId="74A6EEA3"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 xml:space="preserve">dostęp do zapowiedzianych sprawdzianów, </w:t>
      </w:r>
    </w:p>
    <w:p w14:paraId="431DD7BA"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 xml:space="preserve">dostęp do zapowiedzianych prac domowych, </w:t>
      </w:r>
    </w:p>
    <w:p w14:paraId="6AE9E5CA"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dostęp do zapowiedzianych wycieczek</w:t>
      </w:r>
    </w:p>
    <w:p w14:paraId="2A2173D0" w14:textId="3CF658DB"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umożliwiać komunikację z rodzicem z wykorzystaniem poczty wewnętrznej.</w:t>
      </w:r>
    </w:p>
    <w:p w14:paraId="6064CF19" w14:textId="231158EA"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zapewniać dostęp do bieżących statystyk i raportów dotyczących:</w:t>
      </w:r>
    </w:p>
    <w:p w14:paraId="1669D870"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 xml:space="preserve">tematów lekcji, </w:t>
      </w:r>
    </w:p>
    <w:p w14:paraId="75A0F8CE"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 xml:space="preserve">frekwencji,  </w:t>
      </w:r>
    </w:p>
    <w:p w14:paraId="3B75F8E9"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 xml:space="preserve">ocen cząstkowych, semestralnych i końcowych, </w:t>
      </w:r>
    </w:p>
    <w:p w14:paraId="37DAE913"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 xml:space="preserve">uwag i pochwał uczniów, </w:t>
      </w:r>
    </w:p>
    <w:p w14:paraId="642C3CFD"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ocen z zachowania,</w:t>
      </w:r>
    </w:p>
    <w:p w14:paraId="102CB3DE"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 xml:space="preserve">zapowiedzianych sprawdzianów, </w:t>
      </w:r>
    </w:p>
    <w:p w14:paraId="4A518293"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programów nauczania,</w:t>
      </w:r>
    </w:p>
    <w:p w14:paraId="16348180" w14:textId="340B158C" w:rsidR="000A5641" w:rsidRPr="00E8228A" w:rsidRDefault="00E8228A" w:rsidP="00076B2C">
      <w:pPr>
        <w:pStyle w:val="Akapitzlist"/>
        <w:numPr>
          <w:ilvl w:val="1"/>
          <w:numId w:val="87"/>
        </w:numPr>
        <w:spacing w:after="160" w:line="276" w:lineRule="auto"/>
        <w:ind w:left="1080"/>
        <w:rPr>
          <w:sz w:val="20"/>
        </w:rPr>
      </w:pPr>
      <w:r w:rsidRPr="00E8228A">
        <w:rPr>
          <w:sz w:val="20"/>
        </w:rPr>
        <w:t>średniej ocen.</w:t>
      </w:r>
    </w:p>
    <w:p w14:paraId="0D7D4DC1" w14:textId="686FAFA6" w:rsidR="00AA603E" w:rsidRDefault="00AA603E" w:rsidP="000B7788">
      <w:pPr>
        <w:pStyle w:val="Akapitzlist"/>
        <w:numPr>
          <w:ilvl w:val="0"/>
          <w:numId w:val="87"/>
        </w:numPr>
        <w:spacing w:after="160" w:line="276" w:lineRule="auto"/>
        <w:ind w:left="360"/>
        <w:rPr>
          <w:sz w:val="20"/>
        </w:rPr>
      </w:pPr>
      <w:r w:rsidRPr="000B7788">
        <w:rPr>
          <w:sz w:val="20"/>
        </w:rPr>
        <w:t xml:space="preserve">System </w:t>
      </w:r>
      <w:r>
        <w:rPr>
          <w:sz w:val="20"/>
        </w:rPr>
        <w:t>musi mieć możliwość</w:t>
      </w:r>
      <w:r w:rsidRPr="000B7788">
        <w:rPr>
          <w:sz w:val="20"/>
        </w:rPr>
        <w:t xml:space="preserve"> wydruku uzupełnionych świadectw szkolnych.</w:t>
      </w:r>
    </w:p>
    <w:p w14:paraId="39229552" w14:textId="3D0B176F" w:rsidR="000A5641" w:rsidRDefault="00A86416" w:rsidP="00076B2C">
      <w:pPr>
        <w:spacing w:line="276" w:lineRule="auto"/>
        <w:rPr>
          <w:sz w:val="20"/>
        </w:rPr>
      </w:pPr>
      <w:r>
        <w:rPr>
          <w:sz w:val="20"/>
        </w:rPr>
        <w:t xml:space="preserve">Dostawa i wdrożenie oprogramowania </w:t>
      </w:r>
      <w:r w:rsidRPr="00A86416">
        <w:rPr>
          <w:sz w:val="20"/>
        </w:rPr>
        <w:t>do prowadzenia elektronicznego dziennika ucznia</w:t>
      </w:r>
      <w:r w:rsidRPr="007C0255">
        <w:rPr>
          <w:sz w:val="20"/>
        </w:rPr>
        <w:t xml:space="preserve"> musi zostać </w:t>
      </w:r>
      <w:r>
        <w:rPr>
          <w:sz w:val="20"/>
        </w:rPr>
        <w:t>przeprowadzone</w:t>
      </w:r>
      <w:r w:rsidRPr="007C0255">
        <w:rPr>
          <w:sz w:val="20"/>
        </w:rPr>
        <w:t xml:space="preserve"> zgodnie z</w:t>
      </w:r>
      <w:r>
        <w:rPr>
          <w:sz w:val="20"/>
        </w:rPr>
        <w:t> </w:t>
      </w:r>
      <w:r w:rsidRPr="007C0255">
        <w:rPr>
          <w:sz w:val="20"/>
        </w:rPr>
        <w:t>ogólnymi warunkami realizacji zamówienia zawartymi w niniejszym dokumencie w</w:t>
      </w:r>
      <w:r w:rsidR="002769D7">
        <w:rPr>
          <w:sz w:val="20"/>
        </w:rPr>
        <w:t> </w:t>
      </w:r>
      <w:r w:rsidRPr="007C0255">
        <w:rPr>
          <w:sz w:val="20"/>
        </w:rPr>
        <w:t>rozdziale III.</w:t>
      </w:r>
    </w:p>
    <w:p w14:paraId="256FB017" w14:textId="77777777" w:rsidR="002769D7" w:rsidRDefault="002769D7" w:rsidP="000A5641">
      <w:pPr>
        <w:rPr>
          <w:sz w:val="20"/>
        </w:rPr>
      </w:pPr>
    </w:p>
    <w:p w14:paraId="5103DA62" w14:textId="77777777" w:rsidR="00A86416" w:rsidRPr="000A5641" w:rsidRDefault="00A86416" w:rsidP="000A5641"/>
    <w:p w14:paraId="49BF714D" w14:textId="1A126CC1" w:rsidR="00571C07" w:rsidRPr="00AD31B6" w:rsidRDefault="00571C07" w:rsidP="00865A53">
      <w:pPr>
        <w:pStyle w:val="Nagwek2"/>
        <w:numPr>
          <w:ilvl w:val="0"/>
          <w:numId w:val="33"/>
        </w:numPr>
        <w:spacing w:line="276" w:lineRule="auto"/>
        <w:rPr>
          <w:sz w:val="20"/>
        </w:rPr>
      </w:pPr>
      <w:bookmarkStart w:id="95" w:name="_Toc488182166"/>
      <w:r w:rsidRPr="00AD31B6">
        <w:rPr>
          <w:sz w:val="20"/>
        </w:rPr>
        <w:t>Zakup i wdrożenie oprogramowania do gromadzenia, rejestrowania i</w:t>
      </w:r>
      <w:r w:rsidR="002769D7" w:rsidRPr="00AD31B6">
        <w:rPr>
          <w:sz w:val="20"/>
        </w:rPr>
        <w:t> </w:t>
      </w:r>
      <w:r w:rsidRPr="00AD31B6">
        <w:rPr>
          <w:sz w:val="20"/>
        </w:rPr>
        <w:t>wypożyczania zbiorów bibliotecznych (e-biblioteka)</w:t>
      </w:r>
      <w:bookmarkEnd w:id="95"/>
    </w:p>
    <w:p w14:paraId="219E12EE" w14:textId="77777777" w:rsidR="000A5641" w:rsidRDefault="000A5641" w:rsidP="000A5641"/>
    <w:p w14:paraId="27CC10D7" w14:textId="77777777" w:rsidR="000A5641" w:rsidRDefault="000A5641" w:rsidP="000A5641"/>
    <w:p w14:paraId="3930779C" w14:textId="6396AE17" w:rsidR="00076B2C" w:rsidRPr="00076B2C" w:rsidRDefault="00076B2C" w:rsidP="00076B2C">
      <w:pPr>
        <w:spacing w:line="276" w:lineRule="auto"/>
        <w:rPr>
          <w:sz w:val="20"/>
        </w:rPr>
      </w:pPr>
      <w:r w:rsidRPr="00076B2C">
        <w:rPr>
          <w:sz w:val="20"/>
        </w:rPr>
        <w:t>System biblioteczny umożliwi gromadzenie, rejestrowanie i wypożyczanie zbiorów bibliotecznych. System zostanie udostępniony uczniom za pomocą indywidualnych kont użytkowników systemu, którymi będą zarządzać poszczególne placówki. Główne funkcjonalności systemu:</w:t>
      </w:r>
    </w:p>
    <w:p w14:paraId="49E7BCD0" w14:textId="77777777" w:rsidR="00076B2C" w:rsidRPr="00076B2C" w:rsidRDefault="00076B2C" w:rsidP="00076B2C">
      <w:pPr>
        <w:pStyle w:val="Akapitzlist"/>
        <w:numPr>
          <w:ilvl w:val="0"/>
          <w:numId w:val="113"/>
        </w:numPr>
        <w:spacing w:line="276" w:lineRule="auto"/>
        <w:rPr>
          <w:sz w:val="20"/>
        </w:rPr>
      </w:pPr>
      <w:r w:rsidRPr="00076B2C">
        <w:rPr>
          <w:sz w:val="20"/>
        </w:rPr>
        <w:t>moduł umożliwiający zarządzanie zbiorami,</w:t>
      </w:r>
    </w:p>
    <w:p w14:paraId="5AAEDD5F" w14:textId="189C5DA9" w:rsidR="000A5641" w:rsidRDefault="00076B2C" w:rsidP="00076B2C">
      <w:pPr>
        <w:pStyle w:val="Akapitzlist"/>
        <w:numPr>
          <w:ilvl w:val="0"/>
          <w:numId w:val="113"/>
        </w:numPr>
        <w:spacing w:line="276" w:lineRule="auto"/>
        <w:rPr>
          <w:sz w:val="20"/>
        </w:rPr>
      </w:pPr>
      <w:r w:rsidRPr="00076B2C">
        <w:rPr>
          <w:sz w:val="20"/>
        </w:rPr>
        <w:t xml:space="preserve">moduł czytelnika umożliwiający m.in.: przeszukiwanie zbiorów biblioteki, rezerwację dostępnych egzemplarzy, sprawdzenie stanu aktualnych </w:t>
      </w:r>
      <w:proofErr w:type="spellStart"/>
      <w:r w:rsidRPr="00076B2C">
        <w:rPr>
          <w:sz w:val="20"/>
        </w:rPr>
        <w:t>wypożyczeń</w:t>
      </w:r>
      <w:proofErr w:type="spellEnd"/>
      <w:r w:rsidRPr="00076B2C">
        <w:rPr>
          <w:sz w:val="20"/>
        </w:rPr>
        <w:t xml:space="preserve">, </w:t>
      </w:r>
      <w:r w:rsidR="00BD060E">
        <w:rPr>
          <w:sz w:val="20"/>
        </w:rPr>
        <w:t>dokonanie</w:t>
      </w:r>
      <w:r w:rsidRPr="00076B2C">
        <w:rPr>
          <w:sz w:val="20"/>
        </w:rPr>
        <w:t xml:space="preserve"> prolongaty wypożyczenia.</w:t>
      </w:r>
    </w:p>
    <w:p w14:paraId="30EED94A" w14:textId="77777777" w:rsidR="00076B2C" w:rsidRDefault="00076B2C" w:rsidP="00076B2C">
      <w:pPr>
        <w:spacing w:line="276" w:lineRule="auto"/>
        <w:rPr>
          <w:sz w:val="20"/>
        </w:rPr>
      </w:pPr>
    </w:p>
    <w:p w14:paraId="28BF1CD7" w14:textId="77777777" w:rsidR="00076B2C" w:rsidRPr="00461B3C" w:rsidRDefault="00076B2C" w:rsidP="00076B2C">
      <w:pPr>
        <w:spacing w:line="276" w:lineRule="auto"/>
        <w:rPr>
          <w:sz w:val="20"/>
        </w:rPr>
      </w:pPr>
      <w:r w:rsidRPr="00461B3C">
        <w:rPr>
          <w:sz w:val="20"/>
        </w:rPr>
        <w:t>Oprogramowanie zostanie udostępnione w modelu SaaS — Software as a Service</w:t>
      </w:r>
    </w:p>
    <w:p w14:paraId="46C21B2D" w14:textId="77777777" w:rsidR="00076B2C" w:rsidRPr="00461B3C" w:rsidRDefault="00076B2C" w:rsidP="00076B2C">
      <w:pPr>
        <w:spacing w:line="276" w:lineRule="auto"/>
        <w:rPr>
          <w:sz w:val="20"/>
        </w:rPr>
      </w:pPr>
    </w:p>
    <w:p w14:paraId="1F997A98" w14:textId="77777777" w:rsidR="00076B2C" w:rsidRPr="00461B3C" w:rsidRDefault="00076B2C" w:rsidP="00076B2C">
      <w:pPr>
        <w:spacing w:line="276" w:lineRule="auto"/>
        <w:rPr>
          <w:sz w:val="20"/>
        </w:rPr>
      </w:pPr>
      <w:r w:rsidRPr="00461B3C">
        <w:rPr>
          <w:sz w:val="20"/>
        </w:rPr>
        <w:t>Utrzymanie oprogramowania w chmurze SaaS musi odbywać się przy:</w:t>
      </w:r>
    </w:p>
    <w:p w14:paraId="5E00EC9D" w14:textId="77777777" w:rsidR="00076B2C" w:rsidRPr="00461B3C" w:rsidRDefault="00076B2C" w:rsidP="00076B2C">
      <w:pPr>
        <w:pStyle w:val="Akapitzlist"/>
        <w:numPr>
          <w:ilvl w:val="0"/>
          <w:numId w:val="88"/>
        </w:numPr>
        <w:spacing w:line="276" w:lineRule="auto"/>
        <w:rPr>
          <w:sz w:val="20"/>
        </w:rPr>
      </w:pPr>
      <w:r w:rsidRPr="00461B3C">
        <w:rPr>
          <w:sz w:val="20"/>
        </w:rPr>
        <w:t>zapewnieniu pełnej funkcjonalności systemu.</w:t>
      </w:r>
    </w:p>
    <w:p w14:paraId="6482233E" w14:textId="77777777" w:rsidR="00076B2C" w:rsidRPr="00461B3C" w:rsidRDefault="00076B2C" w:rsidP="00076B2C">
      <w:pPr>
        <w:pStyle w:val="Akapitzlist"/>
        <w:numPr>
          <w:ilvl w:val="0"/>
          <w:numId w:val="88"/>
        </w:numPr>
        <w:spacing w:line="276" w:lineRule="auto"/>
        <w:rPr>
          <w:sz w:val="20"/>
        </w:rPr>
      </w:pPr>
      <w:r w:rsidRPr="00461B3C">
        <w:rPr>
          <w:sz w:val="20"/>
        </w:rPr>
        <w:t>zapewnieniu dostępności systemu w oparciu o umowę SLA na poziomie 99 %.</w:t>
      </w:r>
    </w:p>
    <w:p w14:paraId="6F8EE40D" w14:textId="77777777" w:rsidR="00076B2C" w:rsidRPr="00461B3C" w:rsidRDefault="00076B2C" w:rsidP="00076B2C">
      <w:pPr>
        <w:pStyle w:val="Akapitzlist"/>
        <w:numPr>
          <w:ilvl w:val="0"/>
          <w:numId w:val="88"/>
        </w:numPr>
        <w:spacing w:line="276" w:lineRule="auto"/>
        <w:rPr>
          <w:sz w:val="20"/>
        </w:rPr>
      </w:pPr>
      <w:r w:rsidRPr="00461B3C">
        <w:rPr>
          <w:sz w:val="20"/>
        </w:rPr>
        <w:t xml:space="preserve">zapewnieniu łącza min. 1 </w:t>
      </w:r>
      <w:proofErr w:type="spellStart"/>
      <w:r w:rsidRPr="00461B3C">
        <w:rPr>
          <w:sz w:val="20"/>
        </w:rPr>
        <w:t>Gbps</w:t>
      </w:r>
      <w:proofErr w:type="spellEnd"/>
      <w:r w:rsidRPr="00461B3C">
        <w:rPr>
          <w:sz w:val="20"/>
        </w:rPr>
        <w:t>.</w:t>
      </w:r>
    </w:p>
    <w:p w14:paraId="57CFC174" w14:textId="77777777" w:rsidR="00076B2C" w:rsidRPr="00461B3C" w:rsidRDefault="00076B2C" w:rsidP="00076B2C">
      <w:pPr>
        <w:pStyle w:val="Akapitzlist"/>
        <w:numPr>
          <w:ilvl w:val="0"/>
          <w:numId w:val="88"/>
        </w:numPr>
        <w:spacing w:line="276" w:lineRule="auto"/>
        <w:rPr>
          <w:sz w:val="20"/>
        </w:rPr>
      </w:pPr>
      <w:r w:rsidRPr="00461B3C">
        <w:rPr>
          <w:sz w:val="20"/>
        </w:rPr>
        <w:t>zapewnieniu przestrzeni dla działania systemu bez limitu.</w:t>
      </w:r>
    </w:p>
    <w:p w14:paraId="583D6D5C" w14:textId="77777777" w:rsidR="00076B2C" w:rsidRPr="00461B3C" w:rsidRDefault="00076B2C" w:rsidP="00076B2C">
      <w:pPr>
        <w:pStyle w:val="Akapitzlist"/>
        <w:numPr>
          <w:ilvl w:val="0"/>
          <w:numId w:val="88"/>
        </w:numPr>
        <w:spacing w:line="276" w:lineRule="auto"/>
        <w:rPr>
          <w:sz w:val="20"/>
        </w:rPr>
      </w:pPr>
      <w:r w:rsidRPr="00461B3C">
        <w:rPr>
          <w:sz w:val="20"/>
        </w:rPr>
        <w:t>zapewnieniu certyfikatu SSL.</w:t>
      </w:r>
    </w:p>
    <w:p w14:paraId="479943AE" w14:textId="77777777" w:rsidR="00076B2C" w:rsidRDefault="00076B2C" w:rsidP="00076B2C">
      <w:pPr>
        <w:pStyle w:val="Akapitzlist"/>
        <w:numPr>
          <w:ilvl w:val="0"/>
          <w:numId w:val="88"/>
        </w:numPr>
        <w:spacing w:line="276" w:lineRule="auto"/>
        <w:rPr>
          <w:sz w:val="20"/>
        </w:rPr>
      </w:pPr>
      <w:r w:rsidRPr="00461B3C">
        <w:rPr>
          <w:sz w:val="20"/>
        </w:rPr>
        <w:t>zapewnieniu kopii zapasowej systemu dla minimum 72 godzin wstecz.</w:t>
      </w:r>
    </w:p>
    <w:p w14:paraId="1EAF9A1A" w14:textId="77777777" w:rsidR="000D2C2D" w:rsidRDefault="000D2C2D" w:rsidP="000D2C2D">
      <w:pPr>
        <w:spacing w:line="276" w:lineRule="auto"/>
        <w:rPr>
          <w:sz w:val="20"/>
        </w:rPr>
      </w:pPr>
    </w:p>
    <w:p w14:paraId="19D04A79" w14:textId="50A053C1" w:rsidR="00D2549D" w:rsidRPr="00E80835" w:rsidRDefault="00D2549D" w:rsidP="00D2549D">
      <w:pPr>
        <w:spacing w:line="276" w:lineRule="auto"/>
        <w:rPr>
          <w:sz w:val="20"/>
        </w:rPr>
      </w:pPr>
      <w:r w:rsidRPr="00E80835">
        <w:rPr>
          <w:sz w:val="20"/>
        </w:rPr>
        <w:lastRenderedPageBreak/>
        <w:t xml:space="preserve">W ramach </w:t>
      </w:r>
      <w:r w:rsidRPr="009A75F9">
        <w:rPr>
          <w:sz w:val="20"/>
        </w:rPr>
        <w:t>wdrożenia</w:t>
      </w:r>
      <w:r w:rsidRPr="00E80835">
        <w:rPr>
          <w:sz w:val="20"/>
        </w:rPr>
        <w:t xml:space="preserve"> oprogramowania do </w:t>
      </w:r>
      <w:r>
        <w:rPr>
          <w:sz w:val="20"/>
        </w:rPr>
        <w:t>gromadzenia, rejestrowania i wypożyczania zbiorów bibliotecznych Wykonawca zobowiązany jest do przeprowadzenia migracji danych z obecnie wykorzystywanych systemów. W ramach prac migracyjnych:</w:t>
      </w:r>
    </w:p>
    <w:p w14:paraId="66C5C7D7" w14:textId="77777777" w:rsidR="00D2549D" w:rsidRPr="000C1F61" w:rsidRDefault="00D2549D" w:rsidP="000B7788">
      <w:pPr>
        <w:pStyle w:val="Akapitzlist"/>
        <w:numPr>
          <w:ilvl w:val="0"/>
          <w:numId w:val="124"/>
        </w:numPr>
        <w:spacing w:line="276" w:lineRule="auto"/>
        <w:rPr>
          <w:sz w:val="20"/>
        </w:rPr>
      </w:pPr>
      <w:r w:rsidRPr="000C1F61">
        <w:rPr>
          <w:sz w:val="20"/>
        </w:rPr>
        <w:t>Wykonawca ma obowiązek przeprowadzenia analizy przedwdrożeniowej obejmującej:</w:t>
      </w:r>
    </w:p>
    <w:p w14:paraId="4C9072AC" w14:textId="77777777" w:rsidR="00D2549D" w:rsidRPr="000C1F61" w:rsidRDefault="00D2549D" w:rsidP="000B7788">
      <w:pPr>
        <w:pStyle w:val="Akapitzlist"/>
        <w:numPr>
          <w:ilvl w:val="0"/>
          <w:numId w:val="125"/>
        </w:numPr>
        <w:spacing w:line="276" w:lineRule="auto"/>
        <w:rPr>
          <w:sz w:val="20"/>
        </w:rPr>
      </w:pPr>
      <w:r w:rsidRPr="000C1F61">
        <w:rPr>
          <w:sz w:val="20"/>
        </w:rPr>
        <w:t xml:space="preserve">analizę dotychczasowego sposobu organizacji pracy </w:t>
      </w:r>
      <w:r>
        <w:rPr>
          <w:sz w:val="20"/>
        </w:rPr>
        <w:t xml:space="preserve">na danych </w:t>
      </w:r>
      <w:r w:rsidRPr="000C1F61">
        <w:rPr>
          <w:sz w:val="20"/>
        </w:rPr>
        <w:t xml:space="preserve">w </w:t>
      </w:r>
      <w:r>
        <w:rPr>
          <w:sz w:val="20"/>
        </w:rPr>
        <w:t xml:space="preserve">niezbędnych </w:t>
      </w:r>
      <w:r w:rsidRPr="000C1F61">
        <w:rPr>
          <w:sz w:val="20"/>
        </w:rPr>
        <w:t>obszarach</w:t>
      </w:r>
      <w:r>
        <w:rPr>
          <w:sz w:val="20"/>
        </w:rPr>
        <w:t>,</w:t>
      </w:r>
    </w:p>
    <w:p w14:paraId="5C8C1C14" w14:textId="77777777" w:rsidR="00D2549D" w:rsidRPr="000C1F61" w:rsidRDefault="00D2549D" w:rsidP="000B7788">
      <w:pPr>
        <w:pStyle w:val="Akapitzlist"/>
        <w:numPr>
          <w:ilvl w:val="0"/>
          <w:numId w:val="125"/>
        </w:numPr>
        <w:spacing w:line="276" w:lineRule="auto"/>
        <w:rPr>
          <w:sz w:val="20"/>
        </w:rPr>
      </w:pPr>
      <w:r>
        <w:rPr>
          <w:sz w:val="20"/>
        </w:rPr>
        <w:t xml:space="preserve">sporządzenie </w:t>
      </w:r>
      <w:r w:rsidRPr="000C1F61">
        <w:rPr>
          <w:sz w:val="20"/>
        </w:rPr>
        <w:t>listy użytkowanego oprogramowania ze wskazaniem źródeł danych do migracji.</w:t>
      </w:r>
    </w:p>
    <w:p w14:paraId="061E252E" w14:textId="77777777" w:rsidR="00D2549D" w:rsidRPr="000C1F61" w:rsidRDefault="00D2549D" w:rsidP="000B7788">
      <w:pPr>
        <w:pStyle w:val="Akapitzlist"/>
        <w:numPr>
          <w:ilvl w:val="0"/>
          <w:numId w:val="124"/>
        </w:numPr>
        <w:spacing w:line="276" w:lineRule="auto"/>
        <w:rPr>
          <w:sz w:val="20"/>
        </w:rPr>
      </w:pPr>
      <w:r w:rsidRPr="000C1F61">
        <w:rPr>
          <w:sz w:val="20"/>
        </w:rPr>
        <w:t xml:space="preserve">Wykonawca ma obowiązek uzgodnienia z Zamawiającym </w:t>
      </w:r>
      <w:r>
        <w:rPr>
          <w:sz w:val="20"/>
        </w:rPr>
        <w:t>p</w:t>
      </w:r>
      <w:r w:rsidRPr="000C1F61">
        <w:rPr>
          <w:sz w:val="20"/>
        </w:rPr>
        <w:t xml:space="preserve">lanu </w:t>
      </w:r>
      <w:r>
        <w:rPr>
          <w:sz w:val="20"/>
        </w:rPr>
        <w:t>migracji</w:t>
      </w:r>
      <w:r w:rsidRPr="000C1F61">
        <w:rPr>
          <w:sz w:val="20"/>
        </w:rPr>
        <w:t xml:space="preserve"> obejmującego:</w:t>
      </w:r>
    </w:p>
    <w:p w14:paraId="4D84F721" w14:textId="77777777" w:rsidR="00D2549D" w:rsidRPr="000C1F61" w:rsidRDefault="00D2549D" w:rsidP="000B7788">
      <w:pPr>
        <w:pStyle w:val="Akapitzlist"/>
        <w:numPr>
          <w:ilvl w:val="0"/>
          <w:numId w:val="126"/>
        </w:numPr>
        <w:spacing w:line="276" w:lineRule="auto"/>
        <w:rPr>
          <w:sz w:val="20"/>
        </w:rPr>
      </w:pPr>
      <w:r w:rsidRPr="000C1F61">
        <w:rPr>
          <w:sz w:val="20"/>
        </w:rPr>
        <w:t>plan oraz zakres p</w:t>
      </w:r>
      <w:r>
        <w:rPr>
          <w:sz w:val="20"/>
        </w:rPr>
        <w:t>rzeprowadzenia procesu migracji,</w:t>
      </w:r>
    </w:p>
    <w:p w14:paraId="01098748" w14:textId="77777777" w:rsidR="00D2549D" w:rsidRPr="000C1F61" w:rsidRDefault="00D2549D" w:rsidP="000B7788">
      <w:pPr>
        <w:pStyle w:val="Akapitzlist"/>
        <w:numPr>
          <w:ilvl w:val="0"/>
          <w:numId w:val="126"/>
        </w:numPr>
        <w:spacing w:line="276" w:lineRule="auto"/>
        <w:rPr>
          <w:sz w:val="20"/>
        </w:rPr>
      </w:pPr>
      <w:r w:rsidRPr="000C1F61">
        <w:rPr>
          <w:sz w:val="20"/>
        </w:rPr>
        <w:t>listę wymaganych czynności wykony</w:t>
      </w:r>
      <w:r>
        <w:rPr>
          <w:sz w:val="20"/>
        </w:rPr>
        <w:t>wanych po stronie Zamawiającego,</w:t>
      </w:r>
    </w:p>
    <w:p w14:paraId="659783E9" w14:textId="77777777" w:rsidR="00D2549D" w:rsidRPr="000C1F61" w:rsidRDefault="00D2549D" w:rsidP="000B7788">
      <w:pPr>
        <w:pStyle w:val="Akapitzlist"/>
        <w:numPr>
          <w:ilvl w:val="0"/>
          <w:numId w:val="126"/>
        </w:numPr>
        <w:spacing w:line="276" w:lineRule="auto"/>
        <w:rPr>
          <w:sz w:val="20"/>
        </w:rPr>
      </w:pPr>
      <w:r w:rsidRPr="000C1F61">
        <w:rPr>
          <w:sz w:val="20"/>
        </w:rPr>
        <w:t>uzgodnienie sposobu odbioru procesu migracji.</w:t>
      </w:r>
    </w:p>
    <w:p w14:paraId="00AC68AD" w14:textId="77777777" w:rsidR="00D2549D" w:rsidRPr="000C1F61" w:rsidRDefault="00D2549D" w:rsidP="000B7788">
      <w:pPr>
        <w:pStyle w:val="Akapitzlist"/>
        <w:numPr>
          <w:ilvl w:val="0"/>
          <w:numId w:val="124"/>
        </w:numPr>
        <w:spacing w:line="276" w:lineRule="auto"/>
        <w:rPr>
          <w:sz w:val="20"/>
        </w:rPr>
      </w:pPr>
      <w:r w:rsidRPr="000C1F61">
        <w:rPr>
          <w:sz w:val="20"/>
        </w:rPr>
        <w:t>Specyfikacja dotycząca planu oraz zakresu przeprowadzenia procesu migracji musi zawierać co najmniej:</w:t>
      </w:r>
    </w:p>
    <w:p w14:paraId="71386A6B" w14:textId="77777777" w:rsidR="00D2549D" w:rsidRPr="000C1F61" w:rsidRDefault="00D2549D" w:rsidP="000B7788">
      <w:pPr>
        <w:pStyle w:val="Akapitzlist"/>
        <w:numPr>
          <w:ilvl w:val="0"/>
          <w:numId w:val="127"/>
        </w:numPr>
        <w:spacing w:line="276" w:lineRule="auto"/>
        <w:rPr>
          <w:sz w:val="20"/>
        </w:rPr>
      </w:pPr>
      <w:r w:rsidRPr="000C1F61">
        <w:rPr>
          <w:sz w:val="20"/>
        </w:rPr>
        <w:t>listę systemów i modułów, dla których dokonywany będzie proces migracji;</w:t>
      </w:r>
    </w:p>
    <w:p w14:paraId="1C578635" w14:textId="77777777" w:rsidR="00D2549D" w:rsidRPr="000C1F61" w:rsidRDefault="00D2549D" w:rsidP="000B7788">
      <w:pPr>
        <w:pStyle w:val="Akapitzlist"/>
        <w:numPr>
          <w:ilvl w:val="0"/>
          <w:numId w:val="127"/>
        </w:numPr>
        <w:spacing w:line="276" w:lineRule="auto"/>
        <w:rPr>
          <w:sz w:val="20"/>
        </w:rPr>
      </w:pPr>
      <w:r w:rsidRPr="000C1F61">
        <w:rPr>
          <w:sz w:val="20"/>
        </w:rPr>
        <w:t>zakres danych podlegający procesowi migracji automatycznej;</w:t>
      </w:r>
    </w:p>
    <w:p w14:paraId="64C45D84" w14:textId="77777777" w:rsidR="00D2549D" w:rsidRPr="000C1F61" w:rsidRDefault="00D2549D" w:rsidP="000B7788">
      <w:pPr>
        <w:pStyle w:val="Akapitzlist"/>
        <w:numPr>
          <w:ilvl w:val="0"/>
          <w:numId w:val="127"/>
        </w:numPr>
        <w:spacing w:line="276" w:lineRule="auto"/>
        <w:rPr>
          <w:sz w:val="20"/>
        </w:rPr>
      </w:pPr>
      <w:r w:rsidRPr="000C1F61">
        <w:rPr>
          <w:sz w:val="20"/>
        </w:rPr>
        <w:t>zakres danych wymagający konfiguracji ręcznej;</w:t>
      </w:r>
    </w:p>
    <w:p w14:paraId="5C448EFB" w14:textId="77777777" w:rsidR="00D2549D" w:rsidRPr="000C1F61" w:rsidRDefault="00D2549D" w:rsidP="000B7788">
      <w:pPr>
        <w:pStyle w:val="Akapitzlist"/>
        <w:numPr>
          <w:ilvl w:val="0"/>
          <w:numId w:val="127"/>
        </w:numPr>
        <w:spacing w:line="276" w:lineRule="auto"/>
        <w:rPr>
          <w:sz w:val="20"/>
        </w:rPr>
      </w:pPr>
      <w:r w:rsidRPr="000C1F61">
        <w:rPr>
          <w:sz w:val="20"/>
        </w:rPr>
        <w:t>rekomendowane terminy cząstkowe, umożliwiające osiągniecie wdrożenia docelowego.</w:t>
      </w:r>
    </w:p>
    <w:p w14:paraId="4D2E20F4" w14:textId="77777777" w:rsidR="00D2549D" w:rsidRPr="000C1F61" w:rsidRDefault="00D2549D" w:rsidP="000B7788">
      <w:pPr>
        <w:pStyle w:val="Akapitzlist"/>
        <w:numPr>
          <w:ilvl w:val="0"/>
          <w:numId w:val="124"/>
        </w:numPr>
        <w:spacing w:line="276" w:lineRule="auto"/>
        <w:rPr>
          <w:sz w:val="20"/>
        </w:rPr>
      </w:pPr>
      <w:r w:rsidRPr="000C1F61">
        <w:rPr>
          <w:sz w:val="20"/>
        </w:rPr>
        <w:t xml:space="preserve">Wykonawca może zastosować dowolny wybrany przez siebie sposób przeniesienia danych z systemu źródłowego tj. systemu użytkowanego do </w:t>
      </w:r>
      <w:r>
        <w:rPr>
          <w:sz w:val="20"/>
        </w:rPr>
        <w:t>wdrażanego systemu informatycznego</w:t>
      </w:r>
      <w:r w:rsidRPr="000C1F61">
        <w:rPr>
          <w:sz w:val="20"/>
        </w:rPr>
        <w:t>, w tym:</w:t>
      </w:r>
    </w:p>
    <w:p w14:paraId="7DB30E73" w14:textId="77777777" w:rsidR="00D2549D" w:rsidRPr="000C1F61" w:rsidRDefault="00D2549D" w:rsidP="000B7788">
      <w:pPr>
        <w:pStyle w:val="Akapitzlist"/>
        <w:numPr>
          <w:ilvl w:val="0"/>
          <w:numId w:val="128"/>
        </w:numPr>
        <w:spacing w:line="276" w:lineRule="auto"/>
        <w:rPr>
          <w:sz w:val="20"/>
        </w:rPr>
      </w:pPr>
      <w:r w:rsidRPr="000C1F61">
        <w:rPr>
          <w:sz w:val="20"/>
        </w:rPr>
        <w:t>Migrację automatyczną, czyli przeniesienie danych przy pomocy oprogramowania, bez stosowania ręcznego przenoszenia danych,</w:t>
      </w:r>
    </w:p>
    <w:p w14:paraId="46DD7CDB" w14:textId="77777777" w:rsidR="00D2549D" w:rsidRDefault="00D2549D" w:rsidP="000B7788">
      <w:pPr>
        <w:pStyle w:val="Akapitzlist"/>
        <w:numPr>
          <w:ilvl w:val="0"/>
          <w:numId w:val="128"/>
        </w:numPr>
        <w:spacing w:line="276" w:lineRule="auto"/>
        <w:rPr>
          <w:sz w:val="20"/>
        </w:rPr>
      </w:pPr>
      <w:r w:rsidRPr="000C1F61">
        <w:rPr>
          <w:sz w:val="20"/>
        </w:rPr>
        <w:t>Migrację półautomatyczną, czyli ręczne przenoszenie danych ze wspomaganiem oprogramowania do migracji,</w:t>
      </w:r>
    </w:p>
    <w:p w14:paraId="47837946" w14:textId="3A0BAB69" w:rsidR="00D2549D" w:rsidRPr="000B7788" w:rsidRDefault="00D2549D" w:rsidP="000B7788">
      <w:pPr>
        <w:pStyle w:val="Akapitzlist"/>
        <w:numPr>
          <w:ilvl w:val="0"/>
          <w:numId w:val="128"/>
        </w:numPr>
        <w:spacing w:line="276" w:lineRule="auto"/>
        <w:rPr>
          <w:sz w:val="20"/>
        </w:rPr>
      </w:pPr>
      <w:r w:rsidRPr="000B7788">
        <w:rPr>
          <w:sz w:val="20"/>
        </w:rPr>
        <w:t>Migrację ręczną, czyli ręczne przenoszenie danych bez wspomagania oprogramowania do migracji.</w:t>
      </w:r>
    </w:p>
    <w:p w14:paraId="6CBBAA6B" w14:textId="77777777" w:rsidR="00D2549D" w:rsidRDefault="00D2549D" w:rsidP="000D2C2D">
      <w:pPr>
        <w:spacing w:line="276" w:lineRule="auto"/>
        <w:rPr>
          <w:sz w:val="20"/>
        </w:rPr>
      </w:pPr>
    </w:p>
    <w:p w14:paraId="5C7E9738" w14:textId="09BF3762" w:rsidR="00041349" w:rsidRDefault="00041349" w:rsidP="000D2C2D">
      <w:pPr>
        <w:spacing w:line="276" w:lineRule="auto"/>
        <w:rPr>
          <w:sz w:val="20"/>
        </w:rPr>
      </w:pPr>
      <w:r>
        <w:rPr>
          <w:sz w:val="20"/>
        </w:rPr>
        <w:t>Minimalne wymagania dla oprogramowania:</w:t>
      </w:r>
    </w:p>
    <w:p w14:paraId="4071DC00" w14:textId="77777777" w:rsidR="00041349" w:rsidRDefault="00041349" w:rsidP="00041349">
      <w:pPr>
        <w:pStyle w:val="Akapitzlist"/>
        <w:numPr>
          <w:ilvl w:val="0"/>
          <w:numId w:val="114"/>
        </w:numPr>
        <w:spacing w:line="276" w:lineRule="auto"/>
        <w:rPr>
          <w:sz w:val="20"/>
        </w:rPr>
      </w:pPr>
      <w:bookmarkStart w:id="96" w:name="katalog"/>
      <w:bookmarkEnd w:id="96"/>
      <w:r>
        <w:rPr>
          <w:sz w:val="20"/>
        </w:rPr>
        <w:t>Oprogramowania powinno u</w:t>
      </w:r>
      <w:r w:rsidRPr="00041349">
        <w:rPr>
          <w:sz w:val="20"/>
        </w:rPr>
        <w:t>możliwia</w:t>
      </w:r>
      <w:r>
        <w:rPr>
          <w:sz w:val="20"/>
        </w:rPr>
        <w:t>ć</w:t>
      </w:r>
      <w:r w:rsidRPr="00041349">
        <w:rPr>
          <w:sz w:val="20"/>
        </w:rPr>
        <w:t xml:space="preserve"> tworzenie hierarchicznych opisów bibliograficznych wydawnictw zwartych i ciągłych (tytuł/tom/część/zeszyt oraz tytuł/pozycja/numer /artykuł), łączenie ich z opisami inwentarzowymi oraz modyfikację wprowadzonych danych. Opis dokumentu </w:t>
      </w:r>
      <w:r>
        <w:rPr>
          <w:sz w:val="20"/>
        </w:rPr>
        <w:t>powinien być zgodny</w:t>
      </w:r>
      <w:r w:rsidRPr="00041349">
        <w:rPr>
          <w:sz w:val="20"/>
        </w:rPr>
        <w:t xml:space="preserve"> z PN-82/N-01151.xx na trzecim poziomie szczegółowości, zaś format opisu - z </w:t>
      </w:r>
      <w:r>
        <w:rPr>
          <w:sz w:val="20"/>
        </w:rPr>
        <w:t>formatem MARC i normą ISO 2709.</w:t>
      </w:r>
    </w:p>
    <w:p w14:paraId="5D24348E" w14:textId="77777777" w:rsidR="00041349" w:rsidRDefault="00041349" w:rsidP="00041349">
      <w:pPr>
        <w:pStyle w:val="Akapitzlist"/>
        <w:numPr>
          <w:ilvl w:val="0"/>
          <w:numId w:val="114"/>
        </w:numPr>
        <w:spacing w:line="276" w:lineRule="auto"/>
        <w:rPr>
          <w:sz w:val="20"/>
        </w:rPr>
      </w:pPr>
      <w:r w:rsidRPr="00041349">
        <w:rPr>
          <w:sz w:val="20"/>
        </w:rPr>
        <w:t xml:space="preserve">Dla opisów bibliograficznych artykułów system </w:t>
      </w:r>
      <w:r>
        <w:rPr>
          <w:sz w:val="20"/>
        </w:rPr>
        <w:t>powinien generować</w:t>
      </w:r>
      <w:r w:rsidRPr="00041349">
        <w:rPr>
          <w:sz w:val="20"/>
        </w:rPr>
        <w:t xml:space="preserve"> podkat</w:t>
      </w:r>
      <w:r>
        <w:rPr>
          <w:sz w:val="20"/>
        </w:rPr>
        <w:t>alog, który można przeszukiwać.</w:t>
      </w:r>
    </w:p>
    <w:p w14:paraId="1E566198" w14:textId="77777777" w:rsidR="00041349" w:rsidRDefault="00041349" w:rsidP="00041349">
      <w:pPr>
        <w:pStyle w:val="Akapitzlist"/>
        <w:numPr>
          <w:ilvl w:val="0"/>
          <w:numId w:val="114"/>
        </w:numPr>
        <w:spacing w:line="276" w:lineRule="auto"/>
        <w:rPr>
          <w:sz w:val="20"/>
        </w:rPr>
      </w:pPr>
      <w:r>
        <w:rPr>
          <w:sz w:val="20"/>
        </w:rPr>
        <w:t xml:space="preserve">Oprogramowanie powinno umożliwiać przegląd treści </w:t>
      </w:r>
      <w:r w:rsidRPr="00041349">
        <w:rPr>
          <w:sz w:val="20"/>
        </w:rPr>
        <w:t xml:space="preserve">artykułu (jeśli została </w:t>
      </w:r>
      <w:r>
        <w:rPr>
          <w:sz w:val="20"/>
        </w:rPr>
        <w:t>wprowadzona) lub jego abstrakt.</w:t>
      </w:r>
    </w:p>
    <w:p w14:paraId="56FC7088" w14:textId="77777777" w:rsidR="00041349" w:rsidRDefault="00041349" w:rsidP="00041349">
      <w:pPr>
        <w:pStyle w:val="Akapitzlist"/>
        <w:numPr>
          <w:ilvl w:val="0"/>
          <w:numId w:val="114"/>
        </w:numPr>
        <w:spacing w:line="276" w:lineRule="auto"/>
        <w:rPr>
          <w:sz w:val="20"/>
        </w:rPr>
      </w:pPr>
      <w:r>
        <w:rPr>
          <w:sz w:val="20"/>
        </w:rPr>
        <w:t>Oprogramowanie powinno umożliwiać</w:t>
      </w:r>
      <w:r w:rsidRPr="00041349">
        <w:rPr>
          <w:sz w:val="20"/>
        </w:rPr>
        <w:t xml:space="preserve"> prowadzenie wielu różnych kartotek klasyfikacji, a także tworzenie i utrzymywanie (z możliwością dodawania, poprawiania i usuwania haseł) kartotek haseł wzorcowych dla osób, instytucji, imprez, haseł przedmi</w:t>
      </w:r>
      <w:r>
        <w:rPr>
          <w:sz w:val="20"/>
        </w:rPr>
        <w:t>otowych, tytułów, serii.</w:t>
      </w:r>
    </w:p>
    <w:p w14:paraId="55989D57" w14:textId="77777777" w:rsidR="00041349" w:rsidRDefault="00041349" w:rsidP="00041349">
      <w:pPr>
        <w:pStyle w:val="Akapitzlist"/>
        <w:numPr>
          <w:ilvl w:val="0"/>
          <w:numId w:val="114"/>
        </w:numPr>
        <w:spacing w:line="276" w:lineRule="auto"/>
        <w:rPr>
          <w:sz w:val="20"/>
        </w:rPr>
      </w:pPr>
      <w:r>
        <w:rPr>
          <w:sz w:val="20"/>
        </w:rPr>
        <w:t>Oprogramowanie powinno umożliwiać</w:t>
      </w:r>
      <w:r w:rsidRPr="00041349">
        <w:rPr>
          <w:sz w:val="20"/>
        </w:rPr>
        <w:t xml:space="preserve"> </w:t>
      </w:r>
      <w:r>
        <w:rPr>
          <w:sz w:val="20"/>
        </w:rPr>
        <w:t>zapisywanie i aktualizację</w:t>
      </w:r>
      <w:r w:rsidRPr="00041349">
        <w:rPr>
          <w:sz w:val="20"/>
        </w:rPr>
        <w:t xml:space="preserve"> informacji o zasobie dla wszystkich rodzajów zbiorów, utrzymywania wielu ksiąg inwentarzowych, a także generowania unikatowego kodu kreskowego dokumentu. </w:t>
      </w:r>
    </w:p>
    <w:p w14:paraId="77D738A2" w14:textId="77777777" w:rsidR="00041349" w:rsidRDefault="00041349" w:rsidP="00041349">
      <w:pPr>
        <w:pStyle w:val="Akapitzlist"/>
        <w:numPr>
          <w:ilvl w:val="0"/>
          <w:numId w:val="114"/>
        </w:numPr>
        <w:spacing w:line="276" w:lineRule="auto"/>
        <w:rPr>
          <w:sz w:val="20"/>
        </w:rPr>
      </w:pPr>
      <w:r>
        <w:rPr>
          <w:sz w:val="20"/>
        </w:rPr>
        <w:t>Oprogramowanie powinno umożliwiać</w:t>
      </w:r>
      <w:r w:rsidRPr="00041349">
        <w:rPr>
          <w:sz w:val="20"/>
        </w:rPr>
        <w:t xml:space="preserve"> </w:t>
      </w:r>
      <w:r>
        <w:rPr>
          <w:sz w:val="20"/>
        </w:rPr>
        <w:t>wydruki co najmniej:</w:t>
      </w:r>
      <w:r w:rsidRPr="00041349">
        <w:rPr>
          <w:sz w:val="20"/>
        </w:rPr>
        <w:t xml:space="preserve"> wszystkie rodzaje kart katalogowych, inwentarz, protokoły ubytków oraz szeroki zestaw statystyk i raportów. </w:t>
      </w:r>
      <w:bookmarkStart w:id="97" w:name="wypozyczalnia"/>
      <w:bookmarkEnd w:id="97"/>
    </w:p>
    <w:p w14:paraId="69A45561" w14:textId="77777777" w:rsidR="00041349" w:rsidRDefault="00041349" w:rsidP="00041349">
      <w:pPr>
        <w:pStyle w:val="Akapitzlist"/>
        <w:numPr>
          <w:ilvl w:val="0"/>
          <w:numId w:val="114"/>
        </w:numPr>
        <w:spacing w:line="276" w:lineRule="auto"/>
        <w:rPr>
          <w:sz w:val="20"/>
        </w:rPr>
      </w:pPr>
      <w:r>
        <w:rPr>
          <w:sz w:val="20"/>
        </w:rPr>
        <w:t>Oprogramowanie powinno w pełni automatyzować</w:t>
      </w:r>
      <w:r w:rsidRPr="00041349">
        <w:rPr>
          <w:sz w:val="20"/>
        </w:rPr>
        <w:t xml:space="preserve"> wszystkie czynności związane z rejestracją czytelników i dokonywanych przez nich transakcji </w:t>
      </w:r>
      <w:proofErr w:type="spellStart"/>
      <w:r w:rsidRPr="00041349">
        <w:rPr>
          <w:sz w:val="20"/>
        </w:rPr>
        <w:t>wypożyczeń</w:t>
      </w:r>
      <w:proofErr w:type="spellEnd"/>
      <w:r w:rsidRPr="00041349">
        <w:rPr>
          <w:sz w:val="20"/>
        </w:rPr>
        <w:t>, zwrotów, prolongat i rezerwacji. Identyfikacj</w:t>
      </w:r>
      <w:r>
        <w:rPr>
          <w:sz w:val="20"/>
        </w:rPr>
        <w:t>a dokumentów i użytkowników powinna być</w:t>
      </w:r>
      <w:r w:rsidRPr="00041349">
        <w:rPr>
          <w:sz w:val="20"/>
        </w:rPr>
        <w:t xml:space="preserve"> realizow</w:t>
      </w:r>
      <w:r>
        <w:rPr>
          <w:sz w:val="20"/>
        </w:rPr>
        <w:t>ana za pomocą kodów kreskowych.</w:t>
      </w:r>
    </w:p>
    <w:p w14:paraId="769BD6BB" w14:textId="77777777" w:rsidR="008D724A" w:rsidRDefault="00041349" w:rsidP="00041349">
      <w:pPr>
        <w:pStyle w:val="Akapitzlist"/>
        <w:numPr>
          <w:ilvl w:val="0"/>
          <w:numId w:val="114"/>
        </w:numPr>
        <w:spacing w:line="276" w:lineRule="auto"/>
        <w:rPr>
          <w:sz w:val="20"/>
        </w:rPr>
      </w:pPr>
      <w:r>
        <w:rPr>
          <w:sz w:val="20"/>
        </w:rPr>
        <w:t xml:space="preserve">Oprogramowanie powinno </w:t>
      </w:r>
      <w:r w:rsidRPr="00041349">
        <w:rPr>
          <w:sz w:val="20"/>
        </w:rPr>
        <w:t>umożliwia</w:t>
      </w:r>
      <w:r>
        <w:rPr>
          <w:sz w:val="20"/>
        </w:rPr>
        <w:t>ć</w:t>
      </w:r>
      <w:r w:rsidRPr="00041349">
        <w:rPr>
          <w:sz w:val="20"/>
        </w:rPr>
        <w:t xml:space="preserve"> przyznawanie grupom czytelników zróżnicowanych uprawnień, a dokumentom - różnych statusów. </w:t>
      </w:r>
    </w:p>
    <w:p w14:paraId="5E703502" w14:textId="77777777" w:rsidR="008D724A" w:rsidRDefault="008D724A" w:rsidP="00041349">
      <w:pPr>
        <w:pStyle w:val="Akapitzlist"/>
        <w:numPr>
          <w:ilvl w:val="0"/>
          <w:numId w:val="114"/>
        </w:numPr>
        <w:spacing w:line="276" w:lineRule="auto"/>
        <w:rPr>
          <w:sz w:val="20"/>
        </w:rPr>
      </w:pPr>
      <w:r>
        <w:rPr>
          <w:sz w:val="20"/>
        </w:rPr>
        <w:t xml:space="preserve">Oprogramowanie powinno umożliwiać analizę przeprowadzanych operacji oraz raportować </w:t>
      </w:r>
      <w:r w:rsidR="00041349" w:rsidRPr="00041349">
        <w:rPr>
          <w:sz w:val="20"/>
        </w:rPr>
        <w:t xml:space="preserve">na bieżąco </w:t>
      </w:r>
      <w:r>
        <w:rPr>
          <w:sz w:val="20"/>
        </w:rPr>
        <w:t>pozycje nie zwrócone</w:t>
      </w:r>
      <w:r w:rsidR="00041349" w:rsidRPr="00041349">
        <w:rPr>
          <w:sz w:val="20"/>
        </w:rPr>
        <w:t xml:space="preserve"> w terminie wraz z wydrukiem upomnienia, automatycznie naliczoną k</w:t>
      </w:r>
      <w:r>
        <w:rPr>
          <w:sz w:val="20"/>
        </w:rPr>
        <w:t>arą i ewentualną blokadą konta.</w:t>
      </w:r>
    </w:p>
    <w:p w14:paraId="5104652F" w14:textId="1EE39A0A" w:rsidR="008D724A" w:rsidRDefault="008D724A" w:rsidP="00041349">
      <w:pPr>
        <w:pStyle w:val="Akapitzlist"/>
        <w:numPr>
          <w:ilvl w:val="0"/>
          <w:numId w:val="114"/>
        </w:numPr>
        <w:spacing w:line="276" w:lineRule="auto"/>
        <w:rPr>
          <w:sz w:val="20"/>
        </w:rPr>
      </w:pPr>
      <w:r>
        <w:rPr>
          <w:sz w:val="20"/>
        </w:rPr>
        <w:t xml:space="preserve">Oprogramowanie powinno </w:t>
      </w:r>
      <w:r w:rsidR="00041349" w:rsidRPr="00041349">
        <w:rPr>
          <w:sz w:val="20"/>
        </w:rPr>
        <w:t>umożliwia</w:t>
      </w:r>
      <w:r>
        <w:rPr>
          <w:sz w:val="20"/>
        </w:rPr>
        <w:t>ć</w:t>
      </w:r>
      <w:r w:rsidR="00041349" w:rsidRPr="00041349">
        <w:rPr>
          <w:sz w:val="20"/>
        </w:rPr>
        <w:t xml:space="preserve"> rejestrację przepływu dokumentu lub zakresu dokumentów między magazynami a wypożyczalnią (l</w:t>
      </w:r>
      <w:r>
        <w:rPr>
          <w:sz w:val="20"/>
        </w:rPr>
        <w:t>ub innymi działami biblioteki).</w:t>
      </w:r>
    </w:p>
    <w:p w14:paraId="2D8B26B9" w14:textId="77777777" w:rsidR="008D724A" w:rsidRDefault="008D724A" w:rsidP="00041349">
      <w:pPr>
        <w:pStyle w:val="Akapitzlist"/>
        <w:numPr>
          <w:ilvl w:val="0"/>
          <w:numId w:val="114"/>
        </w:numPr>
        <w:spacing w:line="276" w:lineRule="auto"/>
        <w:rPr>
          <w:sz w:val="20"/>
        </w:rPr>
      </w:pPr>
      <w:r>
        <w:rPr>
          <w:sz w:val="20"/>
        </w:rPr>
        <w:t>Oprogramowanie powinno udostępniać informację</w:t>
      </w:r>
      <w:r w:rsidR="00041349" w:rsidRPr="00041349">
        <w:rPr>
          <w:sz w:val="20"/>
        </w:rPr>
        <w:t xml:space="preserve"> o </w:t>
      </w:r>
      <w:r>
        <w:rPr>
          <w:sz w:val="20"/>
        </w:rPr>
        <w:t>dostępności danego egzemplarza.</w:t>
      </w:r>
    </w:p>
    <w:p w14:paraId="31BD7F5E" w14:textId="2289389E" w:rsidR="00041349" w:rsidRPr="008D724A" w:rsidRDefault="008D724A" w:rsidP="008D724A">
      <w:pPr>
        <w:pStyle w:val="Akapitzlist"/>
        <w:numPr>
          <w:ilvl w:val="0"/>
          <w:numId w:val="114"/>
        </w:numPr>
        <w:spacing w:line="276" w:lineRule="auto"/>
        <w:rPr>
          <w:sz w:val="20"/>
        </w:rPr>
      </w:pPr>
      <w:r>
        <w:rPr>
          <w:sz w:val="20"/>
        </w:rPr>
        <w:t>Oprogramowanie powinno umożliwiać zainicjowanie i przeprowadzenie</w:t>
      </w:r>
      <w:r w:rsidR="00041349" w:rsidRPr="00041349">
        <w:rPr>
          <w:sz w:val="20"/>
        </w:rPr>
        <w:t xml:space="preserve"> procesu ubytkowania książek ze względu na różne czynniki</w:t>
      </w:r>
      <w:r>
        <w:rPr>
          <w:sz w:val="20"/>
        </w:rPr>
        <w:t>.</w:t>
      </w:r>
      <w:r w:rsidR="00041349" w:rsidRPr="00041349">
        <w:rPr>
          <w:sz w:val="20"/>
        </w:rPr>
        <w:t xml:space="preserve"> </w:t>
      </w:r>
      <w:bookmarkStart w:id="98" w:name="opac"/>
      <w:bookmarkEnd w:id="98"/>
    </w:p>
    <w:p w14:paraId="151857C6" w14:textId="77777777" w:rsidR="008D724A" w:rsidRDefault="008D724A" w:rsidP="008D724A">
      <w:pPr>
        <w:pStyle w:val="Akapitzlist"/>
        <w:numPr>
          <w:ilvl w:val="0"/>
          <w:numId w:val="114"/>
        </w:numPr>
        <w:spacing w:line="276" w:lineRule="auto"/>
        <w:rPr>
          <w:sz w:val="20"/>
        </w:rPr>
      </w:pPr>
      <w:r>
        <w:rPr>
          <w:sz w:val="20"/>
        </w:rPr>
        <w:t xml:space="preserve">Oprogramowanie powinno umożliwiać </w:t>
      </w:r>
      <w:r w:rsidR="00041349" w:rsidRPr="008D724A">
        <w:rPr>
          <w:sz w:val="20"/>
        </w:rPr>
        <w:t xml:space="preserve">wyszukiwanie w trybie on-line informacji o zasobach bez względu na typ dokumentu, z dowolnego stanowiska lokalnej sieci komputerowej, jak również poprzez sieć </w:t>
      </w:r>
      <w:r>
        <w:rPr>
          <w:sz w:val="20"/>
        </w:rPr>
        <w:t>I</w:t>
      </w:r>
      <w:r w:rsidRPr="008D724A">
        <w:rPr>
          <w:sz w:val="20"/>
        </w:rPr>
        <w:t>nternet</w:t>
      </w:r>
      <w:r>
        <w:rPr>
          <w:sz w:val="20"/>
        </w:rPr>
        <w:t>.</w:t>
      </w:r>
    </w:p>
    <w:p w14:paraId="65D708C2" w14:textId="77777777" w:rsidR="008D724A" w:rsidRDefault="00041349" w:rsidP="008D724A">
      <w:pPr>
        <w:pStyle w:val="Akapitzlist"/>
        <w:numPr>
          <w:ilvl w:val="0"/>
          <w:numId w:val="114"/>
        </w:numPr>
        <w:spacing w:line="276" w:lineRule="auto"/>
        <w:rPr>
          <w:sz w:val="20"/>
        </w:rPr>
      </w:pPr>
      <w:r w:rsidRPr="008D724A">
        <w:rPr>
          <w:sz w:val="20"/>
        </w:rPr>
        <w:lastRenderedPageBreak/>
        <w:t xml:space="preserve">Wyszukiwanie </w:t>
      </w:r>
      <w:r w:rsidR="008D724A">
        <w:rPr>
          <w:sz w:val="20"/>
        </w:rPr>
        <w:t xml:space="preserve">powinno </w:t>
      </w:r>
      <w:r w:rsidRPr="008D724A">
        <w:rPr>
          <w:sz w:val="20"/>
        </w:rPr>
        <w:t>odbywa</w:t>
      </w:r>
      <w:r w:rsidR="008D724A">
        <w:rPr>
          <w:sz w:val="20"/>
        </w:rPr>
        <w:t>ć</w:t>
      </w:r>
      <w:r w:rsidRPr="008D724A">
        <w:rPr>
          <w:sz w:val="20"/>
        </w:rPr>
        <w:t xml:space="preserve"> się według słów w oparciu o indeksy</w:t>
      </w:r>
      <w:r w:rsidR="008D724A">
        <w:rPr>
          <w:sz w:val="20"/>
        </w:rPr>
        <w:t xml:space="preserve"> min.</w:t>
      </w:r>
      <w:r w:rsidRPr="008D724A">
        <w:rPr>
          <w:sz w:val="20"/>
        </w:rPr>
        <w:t>: tytułów, osób, instytucji, imprez, serii, krajów, haseł przedmiotowych, klasyfikacji UKD, klasy</w:t>
      </w:r>
      <w:r w:rsidR="008D724A">
        <w:rPr>
          <w:sz w:val="20"/>
        </w:rPr>
        <w:t>fikacji wewnętrznej biblioteki.</w:t>
      </w:r>
    </w:p>
    <w:p w14:paraId="124DD0FC" w14:textId="77777777" w:rsidR="008E09CD" w:rsidRDefault="008D724A" w:rsidP="00041349">
      <w:pPr>
        <w:pStyle w:val="Akapitzlist"/>
        <w:numPr>
          <w:ilvl w:val="0"/>
          <w:numId w:val="114"/>
        </w:numPr>
        <w:spacing w:line="276" w:lineRule="auto"/>
        <w:rPr>
          <w:sz w:val="20"/>
        </w:rPr>
      </w:pPr>
      <w:r>
        <w:rPr>
          <w:sz w:val="20"/>
        </w:rPr>
        <w:t xml:space="preserve">Oprogramowanie w części publicznej powinno umożliwiać </w:t>
      </w:r>
      <w:r w:rsidR="00041349" w:rsidRPr="008D724A">
        <w:rPr>
          <w:sz w:val="20"/>
        </w:rPr>
        <w:t>czytelnik</w:t>
      </w:r>
      <w:r>
        <w:rPr>
          <w:sz w:val="20"/>
        </w:rPr>
        <w:t>owi uzyskanie informacji</w:t>
      </w:r>
      <w:r w:rsidR="00041349" w:rsidRPr="008D724A">
        <w:rPr>
          <w:sz w:val="20"/>
        </w:rPr>
        <w:t xml:space="preserve"> o bieżącej dostępności wyszukanych pozycji, </w:t>
      </w:r>
      <w:r w:rsidR="008E09CD">
        <w:rPr>
          <w:sz w:val="20"/>
        </w:rPr>
        <w:t>umożliwiać</w:t>
      </w:r>
      <w:r w:rsidR="00041349" w:rsidRPr="008D724A">
        <w:rPr>
          <w:sz w:val="20"/>
        </w:rPr>
        <w:t xml:space="preserve"> dostęp do własnego konta z możliwością dokonywania rez</w:t>
      </w:r>
      <w:r w:rsidR="008E09CD">
        <w:rPr>
          <w:sz w:val="20"/>
        </w:rPr>
        <w:t xml:space="preserve">erwacji, zamówień i </w:t>
      </w:r>
      <w:proofErr w:type="spellStart"/>
      <w:r w:rsidR="008E09CD">
        <w:rPr>
          <w:sz w:val="20"/>
        </w:rPr>
        <w:t>wypożyczeń</w:t>
      </w:r>
      <w:proofErr w:type="spellEnd"/>
      <w:r w:rsidR="008E09CD">
        <w:rPr>
          <w:sz w:val="20"/>
        </w:rPr>
        <w:t>.</w:t>
      </w:r>
      <w:bookmarkStart w:id="99" w:name="opac_www"/>
      <w:bookmarkEnd w:id="99"/>
    </w:p>
    <w:p w14:paraId="6B3A234E" w14:textId="77777777" w:rsidR="00183307" w:rsidRDefault="008E09CD" w:rsidP="00041349">
      <w:pPr>
        <w:pStyle w:val="Akapitzlist"/>
        <w:numPr>
          <w:ilvl w:val="0"/>
          <w:numId w:val="114"/>
        </w:numPr>
        <w:spacing w:line="276" w:lineRule="auto"/>
        <w:rPr>
          <w:sz w:val="20"/>
        </w:rPr>
      </w:pPr>
      <w:r>
        <w:rPr>
          <w:sz w:val="20"/>
        </w:rPr>
        <w:t xml:space="preserve">Oprogramowanie w części publicznej powinno umożliwiać </w:t>
      </w:r>
      <w:r w:rsidR="00041349" w:rsidRPr="00193FCF">
        <w:rPr>
          <w:sz w:val="20"/>
        </w:rPr>
        <w:t>użytkownikowi przeglądanie zasobu bib</w:t>
      </w:r>
      <w:r w:rsidR="00183307">
        <w:rPr>
          <w:sz w:val="20"/>
        </w:rPr>
        <w:t>lioteki na poziomie inwentarza.</w:t>
      </w:r>
    </w:p>
    <w:p w14:paraId="2050B2FD" w14:textId="72D394EF" w:rsidR="000D2C2D" w:rsidRDefault="00183307" w:rsidP="00041349">
      <w:pPr>
        <w:pStyle w:val="Akapitzlist"/>
        <w:numPr>
          <w:ilvl w:val="0"/>
          <w:numId w:val="114"/>
        </w:numPr>
        <w:spacing w:line="276" w:lineRule="auto"/>
        <w:rPr>
          <w:sz w:val="20"/>
        </w:rPr>
      </w:pPr>
      <w:r>
        <w:rPr>
          <w:sz w:val="20"/>
        </w:rPr>
        <w:t>Oprogramowanie w części publicznej powinno umożliwiać</w:t>
      </w:r>
      <w:r w:rsidRPr="00193FCF">
        <w:rPr>
          <w:sz w:val="20"/>
        </w:rPr>
        <w:t xml:space="preserve"> </w:t>
      </w:r>
      <w:r>
        <w:rPr>
          <w:sz w:val="20"/>
        </w:rPr>
        <w:t>informację o statusach</w:t>
      </w:r>
      <w:r w:rsidR="00041349" w:rsidRPr="00193FCF">
        <w:rPr>
          <w:sz w:val="20"/>
        </w:rPr>
        <w:t xml:space="preserve"> książek</w:t>
      </w:r>
      <w:r>
        <w:rPr>
          <w:sz w:val="20"/>
        </w:rPr>
        <w:t>,  dzięki którym użytkownik będzie posiadał</w:t>
      </w:r>
      <w:r w:rsidR="00041349" w:rsidRPr="00193FCF">
        <w:rPr>
          <w:sz w:val="20"/>
        </w:rPr>
        <w:t xml:space="preserve"> pełną informację o przeznaczeniu książki, jej aktualnym położeniu i możliwości wypożyczenia, udostępnienia, bądź rezerwacji.</w:t>
      </w:r>
    </w:p>
    <w:p w14:paraId="77D9A5B6" w14:textId="769FF6D8" w:rsidR="00183307" w:rsidRPr="00183307" w:rsidRDefault="00183307" w:rsidP="00183307">
      <w:pPr>
        <w:pStyle w:val="Akapitzlist"/>
        <w:numPr>
          <w:ilvl w:val="0"/>
          <w:numId w:val="114"/>
        </w:numPr>
        <w:spacing w:before="100" w:beforeAutospacing="1" w:after="100" w:afterAutospacing="1"/>
        <w:rPr>
          <w:sz w:val="20"/>
        </w:rPr>
      </w:pPr>
      <w:r>
        <w:rPr>
          <w:sz w:val="20"/>
        </w:rPr>
        <w:t>Oprogramowanie powinno umożliwiać</w:t>
      </w:r>
      <w:r w:rsidRPr="00183307">
        <w:rPr>
          <w:sz w:val="20"/>
        </w:rPr>
        <w:t xml:space="preserve"> przeprowadzenie inwentaryzacji posiadanych zbiorów </w:t>
      </w:r>
      <w:r>
        <w:rPr>
          <w:sz w:val="20"/>
        </w:rPr>
        <w:t>oklejonych kodami kreskowymi</w:t>
      </w:r>
      <w:r w:rsidRPr="00183307">
        <w:rPr>
          <w:sz w:val="20"/>
        </w:rPr>
        <w:t xml:space="preserve">. </w:t>
      </w:r>
    </w:p>
    <w:p w14:paraId="3A057ABA" w14:textId="3F3CF589" w:rsidR="00183307" w:rsidRDefault="00183307" w:rsidP="00041349">
      <w:pPr>
        <w:pStyle w:val="Akapitzlist"/>
        <w:numPr>
          <w:ilvl w:val="0"/>
          <w:numId w:val="114"/>
        </w:numPr>
        <w:spacing w:line="276" w:lineRule="auto"/>
        <w:rPr>
          <w:sz w:val="20"/>
        </w:rPr>
      </w:pPr>
      <w:r>
        <w:rPr>
          <w:sz w:val="20"/>
        </w:rPr>
        <w:t>Oprogramowanie powinno umożliwiać</w:t>
      </w:r>
      <w:r w:rsidRPr="00183307">
        <w:rPr>
          <w:sz w:val="20"/>
        </w:rPr>
        <w:t xml:space="preserve"> przeprowadzenie inwentaryzacji posiadanych zbiorów zarówno wydzielonej części zbiorów, jak i całego księgozbioru.</w:t>
      </w:r>
    </w:p>
    <w:p w14:paraId="7D363F5E" w14:textId="4C53C62D" w:rsidR="00183307" w:rsidRPr="00183307" w:rsidRDefault="00183307" w:rsidP="00183307">
      <w:pPr>
        <w:pStyle w:val="Akapitzlist"/>
        <w:numPr>
          <w:ilvl w:val="0"/>
          <w:numId w:val="114"/>
        </w:numPr>
        <w:spacing w:before="100" w:beforeAutospacing="1" w:after="100" w:afterAutospacing="1"/>
        <w:rPr>
          <w:sz w:val="20"/>
        </w:rPr>
      </w:pPr>
      <w:r>
        <w:rPr>
          <w:sz w:val="20"/>
        </w:rPr>
        <w:t>Oprogramowanie powinno umożliwiać</w:t>
      </w:r>
      <w:r w:rsidRPr="00183307">
        <w:rPr>
          <w:sz w:val="20"/>
        </w:rPr>
        <w:t xml:space="preserve"> przeprowadzenie inwentaryzacji posiadanych zbiorów bez konieczności wyłączania księgozbioru z wypożyczalni. </w:t>
      </w:r>
    </w:p>
    <w:p w14:paraId="71CDBF71" w14:textId="793D3F18" w:rsidR="00183307" w:rsidRPr="008E09CD" w:rsidRDefault="00AD31B6" w:rsidP="00183307">
      <w:pPr>
        <w:pStyle w:val="Akapitzlist"/>
        <w:numPr>
          <w:ilvl w:val="0"/>
          <w:numId w:val="114"/>
        </w:numPr>
        <w:spacing w:before="100" w:beforeAutospacing="1" w:after="100" w:afterAutospacing="1"/>
        <w:rPr>
          <w:sz w:val="20"/>
        </w:rPr>
      </w:pPr>
      <w:r>
        <w:rPr>
          <w:sz w:val="20"/>
        </w:rPr>
        <w:t>Oprogramowanie powinno umożliwiać</w:t>
      </w:r>
      <w:r w:rsidRPr="00183307">
        <w:rPr>
          <w:sz w:val="20"/>
        </w:rPr>
        <w:t xml:space="preserve"> </w:t>
      </w:r>
      <w:r w:rsidR="00183307" w:rsidRPr="00183307">
        <w:rPr>
          <w:sz w:val="20"/>
        </w:rPr>
        <w:t>implementację do systemu dowolnych typów klasyfikacji, według których biblioteka będzie opracowywała dokumenty</w:t>
      </w:r>
      <w:r>
        <w:rPr>
          <w:sz w:val="20"/>
        </w:rPr>
        <w:t>.</w:t>
      </w:r>
    </w:p>
    <w:p w14:paraId="016F7A7B" w14:textId="77777777" w:rsidR="000A5641" w:rsidRPr="000A5641" w:rsidRDefault="000A5641" w:rsidP="000A5641"/>
    <w:p w14:paraId="506A6652" w14:textId="6F7B5F7D" w:rsidR="00571C07" w:rsidRDefault="00571C07" w:rsidP="00865A53">
      <w:pPr>
        <w:pStyle w:val="Nagwek2"/>
        <w:numPr>
          <w:ilvl w:val="0"/>
          <w:numId w:val="33"/>
        </w:numPr>
        <w:spacing w:line="276" w:lineRule="auto"/>
        <w:rPr>
          <w:sz w:val="20"/>
        </w:rPr>
      </w:pPr>
      <w:bookmarkStart w:id="100" w:name="_Toc488182167"/>
      <w:r w:rsidRPr="00571C07">
        <w:rPr>
          <w:sz w:val="20"/>
        </w:rPr>
        <w:t>Zakup i wdrożenie systemu do planowania i zatwierdzania organizacji jednostek oświatowych</w:t>
      </w:r>
      <w:bookmarkEnd w:id="100"/>
    </w:p>
    <w:p w14:paraId="050824E7" w14:textId="77777777" w:rsidR="000A5641" w:rsidRDefault="000A5641" w:rsidP="000A5641"/>
    <w:p w14:paraId="2407EBAC" w14:textId="77777777" w:rsidR="002769D7" w:rsidRPr="00461B3C" w:rsidRDefault="002769D7" w:rsidP="00076B2C">
      <w:pPr>
        <w:spacing w:line="276" w:lineRule="auto"/>
        <w:ind w:firstLine="360"/>
        <w:rPr>
          <w:sz w:val="20"/>
        </w:rPr>
      </w:pPr>
      <w:r w:rsidRPr="00461B3C">
        <w:rPr>
          <w:sz w:val="20"/>
        </w:rPr>
        <w:t>Na potrzeby obsługi e-usług publicznych z zakresu oświaty (rekrutacja online, dziennik ucznia) w placówkach oświatowych i organie prowadzącym zostanie wdrożony system umożliwiający planowanie i zatwierdzanie organizacji placówki oświatowej w kolejnym roku szkolnym. Na bazie danych opracowywanych w systemie Dyrektorzy placówek oświatowych będą przeprowadzali proces rekrutacji, przygotowywali plany nauczania oddziałów w kolejnych latach, dane o niezbędnych oddziałach, nauczycielach poszczególnych przedmiotów, jednostkach lekcyjnych, itp. Dane uzyskane z systemu posłużą m.in. do przygotowania planu lekcji dla poszczególnych oddziałów, który zostanie udostępniony dla uczniów za pośrednictwem modułu Dziennik Ucznia.</w:t>
      </w:r>
    </w:p>
    <w:p w14:paraId="5EE8F056" w14:textId="77777777" w:rsidR="002769D7" w:rsidRPr="00461B3C" w:rsidRDefault="002769D7" w:rsidP="00076B2C">
      <w:pPr>
        <w:spacing w:line="276" w:lineRule="auto"/>
        <w:rPr>
          <w:sz w:val="20"/>
        </w:rPr>
      </w:pPr>
    </w:p>
    <w:p w14:paraId="2958FEB1" w14:textId="77777777" w:rsidR="002769D7" w:rsidRPr="00461B3C" w:rsidRDefault="002769D7" w:rsidP="00076B2C">
      <w:pPr>
        <w:spacing w:line="276" w:lineRule="auto"/>
        <w:rPr>
          <w:sz w:val="20"/>
        </w:rPr>
      </w:pPr>
      <w:r w:rsidRPr="00461B3C">
        <w:rPr>
          <w:sz w:val="20"/>
        </w:rPr>
        <w:t>Oprogramowanie zostanie udostępnione w modelu SaaS — Software as a Service</w:t>
      </w:r>
    </w:p>
    <w:p w14:paraId="562F91E8" w14:textId="77777777" w:rsidR="002769D7" w:rsidRPr="00461B3C" w:rsidRDefault="002769D7" w:rsidP="00076B2C">
      <w:pPr>
        <w:spacing w:line="276" w:lineRule="auto"/>
        <w:rPr>
          <w:sz w:val="20"/>
        </w:rPr>
      </w:pPr>
    </w:p>
    <w:p w14:paraId="79FD67AA" w14:textId="77777777" w:rsidR="002769D7" w:rsidRPr="00461B3C" w:rsidRDefault="002769D7" w:rsidP="00076B2C">
      <w:pPr>
        <w:spacing w:line="276" w:lineRule="auto"/>
        <w:rPr>
          <w:sz w:val="20"/>
        </w:rPr>
      </w:pPr>
      <w:r w:rsidRPr="00461B3C">
        <w:rPr>
          <w:sz w:val="20"/>
        </w:rPr>
        <w:t>Utrzymanie oprogramowania w chmurze SaaS musi odbywać się przy:</w:t>
      </w:r>
    </w:p>
    <w:p w14:paraId="097EE4AA" w14:textId="77777777" w:rsidR="002769D7" w:rsidRPr="00461B3C" w:rsidRDefault="002769D7" w:rsidP="008662C8">
      <w:pPr>
        <w:pStyle w:val="Akapitzlist"/>
        <w:numPr>
          <w:ilvl w:val="0"/>
          <w:numId w:val="115"/>
        </w:numPr>
        <w:spacing w:line="276" w:lineRule="auto"/>
        <w:rPr>
          <w:sz w:val="20"/>
        </w:rPr>
      </w:pPr>
      <w:r w:rsidRPr="00461B3C">
        <w:rPr>
          <w:sz w:val="20"/>
        </w:rPr>
        <w:t>zapewnieniu pełnej funkcjonalności systemu.</w:t>
      </w:r>
    </w:p>
    <w:p w14:paraId="641703A1" w14:textId="77777777" w:rsidR="002769D7" w:rsidRPr="00461B3C" w:rsidRDefault="002769D7" w:rsidP="008662C8">
      <w:pPr>
        <w:pStyle w:val="Akapitzlist"/>
        <w:numPr>
          <w:ilvl w:val="0"/>
          <w:numId w:val="115"/>
        </w:numPr>
        <w:spacing w:line="276" w:lineRule="auto"/>
        <w:rPr>
          <w:sz w:val="20"/>
        </w:rPr>
      </w:pPr>
      <w:r w:rsidRPr="00461B3C">
        <w:rPr>
          <w:sz w:val="20"/>
        </w:rPr>
        <w:t>zapewnieniu dostępności systemu w oparciu o umowę SLA na poziomie 99 %.</w:t>
      </w:r>
    </w:p>
    <w:p w14:paraId="61F32854" w14:textId="77777777" w:rsidR="002769D7" w:rsidRPr="00461B3C" w:rsidRDefault="002769D7" w:rsidP="008662C8">
      <w:pPr>
        <w:pStyle w:val="Akapitzlist"/>
        <w:numPr>
          <w:ilvl w:val="0"/>
          <w:numId w:val="115"/>
        </w:numPr>
        <w:spacing w:line="276" w:lineRule="auto"/>
        <w:rPr>
          <w:sz w:val="20"/>
        </w:rPr>
      </w:pPr>
      <w:r w:rsidRPr="00461B3C">
        <w:rPr>
          <w:sz w:val="20"/>
        </w:rPr>
        <w:t xml:space="preserve">zapewnieniu łącza min. 1 </w:t>
      </w:r>
      <w:proofErr w:type="spellStart"/>
      <w:r w:rsidRPr="00461B3C">
        <w:rPr>
          <w:sz w:val="20"/>
        </w:rPr>
        <w:t>Gbps</w:t>
      </w:r>
      <w:proofErr w:type="spellEnd"/>
      <w:r w:rsidRPr="00461B3C">
        <w:rPr>
          <w:sz w:val="20"/>
        </w:rPr>
        <w:t>.</w:t>
      </w:r>
    </w:p>
    <w:p w14:paraId="485F0D7C" w14:textId="77777777" w:rsidR="002769D7" w:rsidRPr="00461B3C" w:rsidRDefault="002769D7" w:rsidP="008662C8">
      <w:pPr>
        <w:pStyle w:val="Akapitzlist"/>
        <w:numPr>
          <w:ilvl w:val="0"/>
          <w:numId w:val="115"/>
        </w:numPr>
        <w:spacing w:line="276" w:lineRule="auto"/>
        <w:rPr>
          <w:sz w:val="20"/>
        </w:rPr>
      </w:pPr>
      <w:r w:rsidRPr="00461B3C">
        <w:rPr>
          <w:sz w:val="20"/>
        </w:rPr>
        <w:t>zapewnieniu przestrzeni dla działania systemu bez limitu.</w:t>
      </w:r>
    </w:p>
    <w:p w14:paraId="01952844" w14:textId="77777777" w:rsidR="002769D7" w:rsidRPr="00461B3C" w:rsidRDefault="002769D7" w:rsidP="008662C8">
      <w:pPr>
        <w:pStyle w:val="Akapitzlist"/>
        <w:numPr>
          <w:ilvl w:val="0"/>
          <w:numId w:val="115"/>
        </w:numPr>
        <w:spacing w:line="276" w:lineRule="auto"/>
        <w:rPr>
          <w:sz w:val="20"/>
        </w:rPr>
      </w:pPr>
      <w:r w:rsidRPr="00461B3C">
        <w:rPr>
          <w:sz w:val="20"/>
        </w:rPr>
        <w:t>zapewnieniu certyfikatu SSL.</w:t>
      </w:r>
    </w:p>
    <w:p w14:paraId="5236607D" w14:textId="77777777" w:rsidR="002769D7" w:rsidRPr="00461B3C" w:rsidRDefault="002769D7" w:rsidP="008662C8">
      <w:pPr>
        <w:pStyle w:val="Akapitzlist"/>
        <w:numPr>
          <w:ilvl w:val="0"/>
          <w:numId w:val="115"/>
        </w:numPr>
        <w:spacing w:line="276" w:lineRule="auto"/>
        <w:rPr>
          <w:sz w:val="20"/>
        </w:rPr>
      </w:pPr>
      <w:r w:rsidRPr="00461B3C">
        <w:rPr>
          <w:sz w:val="20"/>
        </w:rPr>
        <w:t>zapewnieniu kopii zapasowej systemu dla minimum 72 godzin wstecz.</w:t>
      </w:r>
    </w:p>
    <w:p w14:paraId="46E23514" w14:textId="77777777" w:rsidR="002769D7" w:rsidRPr="00461B3C" w:rsidRDefault="002769D7" w:rsidP="00076B2C">
      <w:pPr>
        <w:spacing w:line="276" w:lineRule="auto"/>
        <w:rPr>
          <w:sz w:val="20"/>
        </w:rPr>
      </w:pPr>
    </w:p>
    <w:p w14:paraId="75F3B54C" w14:textId="2466A050" w:rsidR="002769D7" w:rsidRPr="00461B3C" w:rsidRDefault="002769D7" w:rsidP="00076B2C">
      <w:pPr>
        <w:spacing w:line="276" w:lineRule="auto"/>
        <w:rPr>
          <w:sz w:val="20"/>
        </w:rPr>
      </w:pPr>
      <w:r w:rsidRPr="00461B3C">
        <w:rPr>
          <w:sz w:val="20"/>
        </w:rPr>
        <w:t>Dostarczany system musi umożliwiać:</w:t>
      </w:r>
    </w:p>
    <w:p w14:paraId="217F1C1F" w14:textId="2E462173" w:rsidR="002769D7" w:rsidRPr="00461B3C" w:rsidRDefault="00461B3C" w:rsidP="00076B2C">
      <w:pPr>
        <w:pStyle w:val="Akapitzlist"/>
        <w:numPr>
          <w:ilvl w:val="0"/>
          <w:numId w:val="89"/>
        </w:numPr>
        <w:spacing w:line="276" w:lineRule="auto"/>
        <w:rPr>
          <w:sz w:val="20"/>
        </w:rPr>
      </w:pPr>
      <w:r w:rsidRPr="00461B3C">
        <w:rPr>
          <w:sz w:val="20"/>
        </w:rPr>
        <w:t>P</w:t>
      </w:r>
      <w:r w:rsidR="002769D7" w:rsidRPr="00461B3C">
        <w:rPr>
          <w:sz w:val="20"/>
        </w:rPr>
        <w:t xml:space="preserve">rowadzenie ewidencji </w:t>
      </w:r>
      <w:r w:rsidRPr="00461B3C">
        <w:rPr>
          <w:sz w:val="20"/>
        </w:rPr>
        <w:t>nauczycieli i pracowników.</w:t>
      </w:r>
    </w:p>
    <w:p w14:paraId="071EAEA8" w14:textId="1FB1E8CA" w:rsidR="00461B3C" w:rsidRPr="00461B3C" w:rsidRDefault="00461B3C" w:rsidP="00076B2C">
      <w:pPr>
        <w:pStyle w:val="Akapitzlist"/>
        <w:numPr>
          <w:ilvl w:val="0"/>
          <w:numId w:val="89"/>
        </w:numPr>
        <w:spacing w:line="276" w:lineRule="auto"/>
        <w:rPr>
          <w:sz w:val="20"/>
        </w:rPr>
      </w:pPr>
      <w:r w:rsidRPr="00461B3C">
        <w:rPr>
          <w:sz w:val="20"/>
        </w:rPr>
        <w:t>Zarządzanie danymi o uczniach.</w:t>
      </w:r>
    </w:p>
    <w:p w14:paraId="038ECDC6" w14:textId="722DA075" w:rsidR="00461B3C" w:rsidRPr="00461B3C" w:rsidRDefault="00461B3C" w:rsidP="00076B2C">
      <w:pPr>
        <w:pStyle w:val="Akapitzlist"/>
        <w:numPr>
          <w:ilvl w:val="0"/>
          <w:numId w:val="89"/>
        </w:numPr>
        <w:spacing w:line="276" w:lineRule="auto"/>
        <w:rPr>
          <w:sz w:val="20"/>
        </w:rPr>
      </w:pPr>
      <w:r w:rsidRPr="00461B3C">
        <w:rPr>
          <w:sz w:val="20"/>
        </w:rPr>
        <w:t>Prowadzenie globalny rejestr jednostek.</w:t>
      </w:r>
    </w:p>
    <w:p w14:paraId="2CC0F19C" w14:textId="1B8729DF" w:rsidR="00461B3C" w:rsidRPr="00461B3C" w:rsidRDefault="00461B3C" w:rsidP="00076B2C">
      <w:pPr>
        <w:pStyle w:val="Akapitzlist"/>
        <w:numPr>
          <w:ilvl w:val="0"/>
          <w:numId w:val="89"/>
        </w:numPr>
        <w:spacing w:line="276" w:lineRule="auto"/>
        <w:rPr>
          <w:sz w:val="20"/>
        </w:rPr>
      </w:pPr>
      <w:r w:rsidRPr="00461B3C">
        <w:rPr>
          <w:sz w:val="20"/>
        </w:rPr>
        <w:t>Tworzenie i prowadzenie arkusza organizacyjnego.</w:t>
      </w:r>
    </w:p>
    <w:p w14:paraId="2F84FA68" w14:textId="7FA36B6D" w:rsidR="00461B3C" w:rsidRPr="00461B3C" w:rsidRDefault="00461B3C" w:rsidP="00076B2C">
      <w:pPr>
        <w:pStyle w:val="Akapitzlist"/>
        <w:numPr>
          <w:ilvl w:val="0"/>
          <w:numId w:val="89"/>
        </w:numPr>
        <w:spacing w:line="276" w:lineRule="auto"/>
        <w:rPr>
          <w:sz w:val="20"/>
        </w:rPr>
      </w:pPr>
      <w:r w:rsidRPr="00461B3C">
        <w:rPr>
          <w:sz w:val="20"/>
        </w:rPr>
        <w:t>Tworzenie planów lekcji.</w:t>
      </w:r>
    </w:p>
    <w:p w14:paraId="51E9565F" w14:textId="30819EAF" w:rsidR="00461B3C" w:rsidRPr="00461B3C" w:rsidRDefault="00461B3C" w:rsidP="00076B2C">
      <w:pPr>
        <w:pStyle w:val="Akapitzlist"/>
        <w:numPr>
          <w:ilvl w:val="0"/>
          <w:numId w:val="89"/>
        </w:numPr>
        <w:spacing w:line="276" w:lineRule="auto"/>
        <w:rPr>
          <w:sz w:val="20"/>
        </w:rPr>
      </w:pPr>
      <w:r w:rsidRPr="00461B3C">
        <w:rPr>
          <w:sz w:val="20"/>
        </w:rPr>
        <w:t>Tworzenie planów dyżurów, dyżurów wakacyjnych i księgi zastępstw.</w:t>
      </w:r>
    </w:p>
    <w:p w14:paraId="4451B33F" w14:textId="77777777" w:rsidR="008A4214" w:rsidRDefault="008A4214" w:rsidP="00076B2C">
      <w:pPr>
        <w:spacing w:line="276" w:lineRule="auto"/>
        <w:rPr>
          <w:sz w:val="20"/>
        </w:rPr>
      </w:pPr>
    </w:p>
    <w:p w14:paraId="1B84D7BE" w14:textId="723657EF" w:rsidR="00461B3C" w:rsidRDefault="008A4214" w:rsidP="00076B2C">
      <w:pPr>
        <w:spacing w:line="276" w:lineRule="auto"/>
        <w:rPr>
          <w:sz w:val="20"/>
        </w:rPr>
      </w:pPr>
      <w:r w:rsidRPr="00461B3C">
        <w:rPr>
          <w:sz w:val="20"/>
        </w:rPr>
        <w:t>Do</w:t>
      </w:r>
      <w:r>
        <w:rPr>
          <w:sz w:val="20"/>
        </w:rPr>
        <w:t xml:space="preserve">starczany system powinien </w:t>
      </w:r>
      <w:r w:rsidRPr="008A4214">
        <w:rPr>
          <w:sz w:val="20"/>
        </w:rPr>
        <w:t>być stworzony w technologii wielowarstwowej, umożliwiającej pracę przez przeglądarkę internetową.</w:t>
      </w:r>
    </w:p>
    <w:p w14:paraId="5348554C" w14:textId="77777777" w:rsidR="008A4214" w:rsidRPr="00461B3C" w:rsidRDefault="008A4214" w:rsidP="00076B2C">
      <w:pPr>
        <w:spacing w:line="276" w:lineRule="auto"/>
        <w:rPr>
          <w:sz w:val="20"/>
        </w:rPr>
      </w:pPr>
    </w:p>
    <w:p w14:paraId="77565257" w14:textId="33181F9B" w:rsidR="00461B3C" w:rsidRPr="00461B3C" w:rsidRDefault="00461B3C" w:rsidP="00076B2C">
      <w:pPr>
        <w:spacing w:line="276" w:lineRule="auto"/>
        <w:rPr>
          <w:sz w:val="20"/>
        </w:rPr>
      </w:pPr>
      <w:r w:rsidRPr="00461B3C">
        <w:rPr>
          <w:sz w:val="20"/>
        </w:rPr>
        <w:t>W zakresie prowadzenia ewidencji nauczycieli i pracowników system powinien:</w:t>
      </w:r>
    </w:p>
    <w:p w14:paraId="3F815ECA" w14:textId="77777777" w:rsidR="00461B3C" w:rsidRPr="00461B3C" w:rsidRDefault="00461B3C" w:rsidP="00076B2C">
      <w:pPr>
        <w:pStyle w:val="Akapitzlist"/>
        <w:numPr>
          <w:ilvl w:val="0"/>
          <w:numId w:val="90"/>
        </w:numPr>
        <w:spacing w:line="276" w:lineRule="auto"/>
        <w:rPr>
          <w:sz w:val="20"/>
        </w:rPr>
      </w:pPr>
      <w:r w:rsidRPr="00461B3C">
        <w:rPr>
          <w:sz w:val="20"/>
        </w:rPr>
        <w:t>być stworzony w technologii wielowarstwowej, umożliwiającej pracę przez przeglądarkę internetową.</w:t>
      </w:r>
    </w:p>
    <w:p w14:paraId="611E5149" w14:textId="1A31CDB6" w:rsidR="00461B3C" w:rsidRPr="00461B3C" w:rsidRDefault="00461B3C" w:rsidP="00076B2C">
      <w:pPr>
        <w:pStyle w:val="Akapitzlist"/>
        <w:numPr>
          <w:ilvl w:val="0"/>
          <w:numId w:val="90"/>
        </w:numPr>
        <w:spacing w:line="276" w:lineRule="auto"/>
        <w:rPr>
          <w:sz w:val="20"/>
        </w:rPr>
      </w:pPr>
      <w:r w:rsidRPr="00461B3C">
        <w:rPr>
          <w:sz w:val="20"/>
        </w:rPr>
        <w:t>umożliwiać wprowadzenie danych osobowych pracowników.</w:t>
      </w:r>
    </w:p>
    <w:p w14:paraId="6321388E" w14:textId="6B7C67A1" w:rsidR="00461B3C" w:rsidRPr="00461B3C" w:rsidRDefault="00461B3C" w:rsidP="00076B2C">
      <w:pPr>
        <w:pStyle w:val="Akapitzlist"/>
        <w:numPr>
          <w:ilvl w:val="0"/>
          <w:numId w:val="90"/>
        </w:numPr>
        <w:spacing w:line="276" w:lineRule="auto"/>
        <w:rPr>
          <w:sz w:val="20"/>
        </w:rPr>
      </w:pPr>
      <w:r w:rsidRPr="00461B3C">
        <w:rPr>
          <w:sz w:val="20"/>
        </w:rPr>
        <w:t>umożliwiać wprowadzenie informacji o okresie zatrudnienia w danej placówce.</w:t>
      </w:r>
    </w:p>
    <w:p w14:paraId="0C839407" w14:textId="29783B2B" w:rsidR="00461B3C" w:rsidRPr="00461B3C" w:rsidRDefault="00461B3C" w:rsidP="00076B2C">
      <w:pPr>
        <w:pStyle w:val="Akapitzlist"/>
        <w:numPr>
          <w:ilvl w:val="0"/>
          <w:numId w:val="90"/>
        </w:numPr>
        <w:spacing w:line="276" w:lineRule="auto"/>
        <w:rPr>
          <w:sz w:val="20"/>
        </w:rPr>
      </w:pPr>
      <w:r w:rsidRPr="00461B3C">
        <w:rPr>
          <w:sz w:val="20"/>
        </w:rPr>
        <w:t>uwzględniać funkcję usuwania pracownika z systemu.</w:t>
      </w:r>
    </w:p>
    <w:p w14:paraId="2ED28E5C" w14:textId="55F31495" w:rsidR="00461B3C" w:rsidRPr="00461B3C" w:rsidRDefault="00461B3C" w:rsidP="00076B2C">
      <w:pPr>
        <w:pStyle w:val="Akapitzlist"/>
        <w:numPr>
          <w:ilvl w:val="0"/>
          <w:numId w:val="90"/>
        </w:numPr>
        <w:spacing w:line="276" w:lineRule="auto"/>
        <w:rPr>
          <w:sz w:val="20"/>
        </w:rPr>
      </w:pPr>
      <w:r w:rsidRPr="00461B3C">
        <w:rPr>
          <w:sz w:val="20"/>
        </w:rPr>
        <w:lastRenderedPageBreak/>
        <w:t>zapewniać dostęp do danych historycznych byłych pracowników.</w:t>
      </w:r>
    </w:p>
    <w:p w14:paraId="5EAC33A4" w14:textId="5445F848" w:rsidR="00461B3C" w:rsidRPr="00461B3C" w:rsidRDefault="00461B3C" w:rsidP="00076B2C">
      <w:pPr>
        <w:pStyle w:val="Akapitzlist"/>
        <w:numPr>
          <w:ilvl w:val="0"/>
          <w:numId w:val="90"/>
        </w:numPr>
        <w:spacing w:line="276" w:lineRule="auto"/>
        <w:rPr>
          <w:sz w:val="20"/>
        </w:rPr>
      </w:pPr>
      <w:r w:rsidRPr="00461B3C">
        <w:rPr>
          <w:sz w:val="20"/>
        </w:rPr>
        <w:t xml:space="preserve">zapewnić możliwość utworzenia konta użytkownika, dla wprowadzonych już pracowników. </w:t>
      </w:r>
    </w:p>
    <w:p w14:paraId="0F45FAB7" w14:textId="4663876F" w:rsidR="00461B3C" w:rsidRPr="00461B3C" w:rsidRDefault="00461B3C" w:rsidP="00076B2C">
      <w:pPr>
        <w:pStyle w:val="Akapitzlist"/>
        <w:numPr>
          <w:ilvl w:val="0"/>
          <w:numId w:val="90"/>
        </w:numPr>
        <w:spacing w:line="276" w:lineRule="auto"/>
        <w:rPr>
          <w:sz w:val="20"/>
        </w:rPr>
      </w:pPr>
      <w:r w:rsidRPr="00461B3C">
        <w:rPr>
          <w:sz w:val="20"/>
        </w:rPr>
        <w:t xml:space="preserve">umożliwić nadanie nazwy (login) użytkownika, która umożliwia logowanie się do systemu. </w:t>
      </w:r>
    </w:p>
    <w:p w14:paraId="0AAFF3AF" w14:textId="68B04441" w:rsidR="00461B3C" w:rsidRPr="00461B3C" w:rsidRDefault="00461B3C" w:rsidP="00076B2C">
      <w:pPr>
        <w:pStyle w:val="Akapitzlist"/>
        <w:numPr>
          <w:ilvl w:val="0"/>
          <w:numId w:val="90"/>
        </w:numPr>
        <w:spacing w:line="276" w:lineRule="auto"/>
        <w:rPr>
          <w:sz w:val="20"/>
        </w:rPr>
      </w:pPr>
      <w:r w:rsidRPr="00461B3C">
        <w:rPr>
          <w:sz w:val="20"/>
        </w:rPr>
        <w:t xml:space="preserve">umożliwić nadanie hasła użytkownikowi przez administratora modułu Katalog Nauczycieli i Pracowników. </w:t>
      </w:r>
    </w:p>
    <w:p w14:paraId="1B2432B4" w14:textId="793813AA" w:rsidR="00461B3C" w:rsidRPr="00461B3C" w:rsidRDefault="00461B3C" w:rsidP="00076B2C">
      <w:pPr>
        <w:pStyle w:val="Akapitzlist"/>
        <w:numPr>
          <w:ilvl w:val="0"/>
          <w:numId w:val="90"/>
        </w:numPr>
        <w:spacing w:line="276" w:lineRule="auto"/>
        <w:rPr>
          <w:sz w:val="20"/>
        </w:rPr>
      </w:pPr>
      <w:r w:rsidRPr="00461B3C">
        <w:rPr>
          <w:sz w:val="20"/>
        </w:rPr>
        <w:t>posiadać funkcję określania poziomu dostępu użytkownika, do poszczególnych modułów.</w:t>
      </w:r>
    </w:p>
    <w:p w14:paraId="56B9EAB9" w14:textId="3FF4793D" w:rsidR="00461B3C" w:rsidRPr="00461B3C" w:rsidRDefault="00461B3C" w:rsidP="00076B2C">
      <w:pPr>
        <w:pStyle w:val="Akapitzlist"/>
        <w:numPr>
          <w:ilvl w:val="0"/>
          <w:numId w:val="90"/>
        </w:numPr>
        <w:spacing w:line="276" w:lineRule="auto"/>
        <w:rPr>
          <w:sz w:val="20"/>
        </w:rPr>
      </w:pPr>
      <w:r w:rsidRPr="00461B3C">
        <w:rPr>
          <w:sz w:val="20"/>
        </w:rPr>
        <w:t>uwzględniać raport aktywności użytkownika, który generowany jest z dokładnością do jednego miesiąca i</w:t>
      </w:r>
      <w:r w:rsidR="00FC751B">
        <w:rPr>
          <w:sz w:val="20"/>
        </w:rPr>
        <w:t> </w:t>
      </w:r>
      <w:r w:rsidRPr="00461B3C">
        <w:rPr>
          <w:sz w:val="20"/>
        </w:rPr>
        <w:t>zawiera historię poprawnych logowań użytkownika.</w:t>
      </w:r>
    </w:p>
    <w:p w14:paraId="356E920D" w14:textId="539A9E36" w:rsidR="00461B3C" w:rsidRPr="00461B3C" w:rsidRDefault="00461B3C" w:rsidP="00076B2C">
      <w:pPr>
        <w:pStyle w:val="Akapitzlist"/>
        <w:numPr>
          <w:ilvl w:val="0"/>
          <w:numId w:val="90"/>
        </w:numPr>
        <w:spacing w:line="276" w:lineRule="auto"/>
        <w:rPr>
          <w:sz w:val="20"/>
        </w:rPr>
      </w:pPr>
      <w:r w:rsidRPr="00461B3C">
        <w:rPr>
          <w:sz w:val="20"/>
        </w:rPr>
        <w:t>zawierać wyszukiwarkę użytkowników, pozwalającą na wyszukiwanie użytkowników na podstawie loginu, imienia, nazwiska lub posiadanych uprawnień.</w:t>
      </w:r>
    </w:p>
    <w:p w14:paraId="6DE5C434" w14:textId="4DF4A8B6" w:rsidR="00461B3C" w:rsidRPr="00461B3C" w:rsidRDefault="00461B3C" w:rsidP="00076B2C">
      <w:pPr>
        <w:pStyle w:val="Akapitzlist"/>
        <w:numPr>
          <w:ilvl w:val="0"/>
          <w:numId w:val="90"/>
        </w:numPr>
        <w:spacing w:line="276" w:lineRule="auto"/>
        <w:rPr>
          <w:sz w:val="20"/>
        </w:rPr>
      </w:pPr>
      <w:r w:rsidRPr="00461B3C">
        <w:rPr>
          <w:sz w:val="20"/>
        </w:rPr>
        <w:t>uwzględniać możliwość wyeksportowania wyników wyszukiwarki, do formatu PDF, XLS lub RTF.</w:t>
      </w:r>
    </w:p>
    <w:p w14:paraId="45A1D695" w14:textId="7E3A526F" w:rsidR="00461B3C" w:rsidRPr="00461B3C" w:rsidRDefault="00461B3C" w:rsidP="00076B2C">
      <w:pPr>
        <w:pStyle w:val="Akapitzlist"/>
        <w:numPr>
          <w:ilvl w:val="0"/>
          <w:numId w:val="90"/>
        </w:numPr>
        <w:spacing w:line="276" w:lineRule="auto"/>
        <w:rPr>
          <w:sz w:val="20"/>
        </w:rPr>
      </w:pPr>
      <w:r w:rsidRPr="00461B3C">
        <w:rPr>
          <w:sz w:val="20"/>
        </w:rPr>
        <w:t>uwzględniać podział na konto administratora, które służy do zarządzania kontami użytkowników, oraz konta pozostałych użytkowników</w:t>
      </w:r>
    </w:p>
    <w:p w14:paraId="247C6DB6" w14:textId="77777777" w:rsidR="000A5641" w:rsidRPr="00461B3C" w:rsidRDefault="000A5641" w:rsidP="00076B2C">
      <w:pPr>
        <w:spacing w:line="276" w:lineRule="auto"/>
        <w:rPr>
          <w:sz w:val="20"/>
        </w:rPr>
      </w:pPr>
    </w:p>
    <w:p w14:paraId="5489B702" w14:textId="2E179E7B" w:rsidR="000A5641" w:rsidRPr="00461B3C" w:rsidRDefault="00461B3C" w:rsidP="00076B2C">
      <w:pPr>
        <w:spacing w:line="276" w:lineRule="auto"/>
        <w:rPr>
          <w:sz w:val="20"/>
        </w:rPr>
      </w:pPr>
      <w:r w:rsidRPr="00461B3C">
        <w:rPr>
          <w:sz w:val="20"/>
        </w:rPr>
        <w:t>W zakresie zarządzania danymi o uczniach system powinien:</w:t>
      </w:r>
    </w:p>
    <w:p w14:paraId="41AD3D5B" w14:textId="77777777" w:rsidR="00461B3C" w:rsidRPr="00461B3C" w:rsidRDefault="00461B3C" w:rsidP="00076B2C">
      <w:pPr>
        <w:spacing w:line="276" w:lineRule="auto"/>
        <w:rPr>
          <w:sz w:val="20"/>
        </w:rPr>
      </w:pPr>
    </w:p>
    <w:p w14:paraId="66ABD4AB" w14:textId="569842B6" w:rsidR="00461B3C" w:rsidRPr="00461B3C" w:rsidRDefault="00461B3C" w:rsidP="00076B2C">
      <w:pPr>
        <w:pStyle w:val="Akapitzlist"/>
        <w:numPr>
          <w:ilvl w:val="0"/>
          <w:numId w:val="91"/>
        </w:numPr>
        <w:spacing w:after="160" w:line="276" w:lineRule="auto"/>
        <w:ind w:left="360"/>
        <w:rPr>
          <w:sz w:val="20"/>
        </w:rPr>
      </w:pPr>
      <w:r w:rsidRPr="00461B3C">
        <w:rPr>
          <w:sz w:val="20"/>
        </w:rPr>
        <w:t>umożliwiać zarządzanie podstawowymi danymi ucznia z poziomu Organu Prowadzącego w szczególności:</w:t>
      </w:r>
    </w:p>
    <w:p w14:paraId="690A8B85"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Przypisywanie ucznia w strukturze jednostki oświatowej.</w:t>
      </w:r>
    </w:p>
    <w:p w14:paraId="549760A1"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Śledzenie ścieżki edukacyjnej ucznia.</w:t>
      </w:r>
    </w:p>
    <w:p w14:paraId="4E62EF3B"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Dostęp do archiwum uczniów.</w:t>
      </w:r>
    </w:p>
    <w:p w14:paraId="4480961B"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Przeglądanie rejestru rodziców uczniów/dzieci uczęszczających do danej placówki.</w:t>
      </w:r>
    </w:p>
    <w:p w14:paraId="140B6453"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 xml:space="preserve">Dostęp do wyszukiwarki uczniów. </w:t>
      </w:r>
    </w:p>
    <w:p w14:paraId="141487D1" w14:textId="2A44123E" w:rsidR="00461B3C" w:rsidRPr="00461B3C" w:rsidRDefault="00461B3C" w:rsidP="00076B2C">
      <w:pPr>
        <w:pStyle w:val="Akapitzlist"/>
        <w:numPr>
          <w:ilvl w:val="0"/>
          <w:numId w:val="91"/>
        </w:numPr>
        <w:spacing w:after="160" w:line="276" w:lineRule="auto"/>
        <w:ind w:left="360"/>
        <w:rPr>
          <w:sz w:val="20"/>
        </w:rPr>
      </w:pPr>
      <w:r w:rsidRPr="00461B3C">
        <w:rPr>
          <w:sz w:val="20"/>
        </w:rPr>
        <w:t>umożliwiać zarządzanie podstawowymi danymi o uczniach z poziomu placówki w szczególności:</w:t>
      </w:r>
    </w:p>
    <w:p w14:paraId="72AB1139"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 xml:space="preserve">możliwość rejestracji danych uczniów nieposiadających numeru PESEL poprzez numer dokumentu tożsamości lub innego dokumentu potwierdzającego tożsamość, </w:t>
      </w:r>
    </w:p>
    <w:p w14:paraId="27C0AFAB"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możliwość śledzenia ścieżki edukacyjnej ucznia,</w:t>
      </w:r>
    </w:p>
    <w:p w14:paraId="2620059E"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 xml:space="preserve">możliwość przydzielenia lub przeniesienia ucznia do właściwego oddziału lub grupy międzyoddziałowej/wewnątrzoddziałowej, </w:t>
      </w:r>
    </w:p>
    <w:p w14:paraId="358457B7"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możliwość oddelegowania ucznia do placówki tymczasowej (np. szkoła przyszpitalna),</w:t>
      </w:r>
    </w:p>
    <w:p w14:paraId="3125CEBD"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 xml:space="preserve">możliwość przeniesienia ucznia do innej placówki wchodzącej w skład zespołu szkół, </w:t>
      </w:r>
    </w:p>
    <w:p w14:paraId="1278F889"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dostęp do wyszukiwarki uczniów,</w:t>
      </w:r>
    </w:p>
    <w:p w14:paraId="45E36B5F"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dostęp do wprowadzania dodatkowych informacji na temat ucznia (numer w księdze ucznia, numer legitymacji, czas przebywania w przedszkolu, pobierane posiłki, rejestrowanie wypadków, rejestrowanie wydanych dla ucznia orzeczeń/opinii/diagnoz)</w:t>
      </w:r>
    </w:p>
    <w:p w14:paraId="409AFFEA"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dostęp do archiwum uczniów.</w:t>
      </w:r>
    </w:p>
    <w:p w14:paraId="15589D23" w14:textId="39D8FD75" w:rsidR="00461B3C" w:rsidRPr="00461B3C" w:rsidRDefault="00461B3C" w:rsidP="00076B2C">
      <w:pPr>
        <w:pStyle w:val="Akapitzlist"/>
        <w:numPr>
          <w:ilvl w:val="0"/>
          <w:numId w:val="91"/>
        </w:numPr>
        <w:spacing w:after="160" w:line="276" w:lineRule="auto"/>
        <w:ind w:left="360"/>
        <w:rPr>
          <w:sz w:val="20"/>
        </w:rPr>
      </w:pPr>
      <w:r w:rsidRPr="00461B3C">
        <w:rPr>
          <w:sz w:val="20"/>
        </w:rPr>
        <w:t>umożliwiać zarządzanie i przetwarzanie danych dotyczących realizacji etapów edukacyjnych z poziomu placówki w szczególności:</w:t>
      </w:r>
    </w:p>
    <w:p w14:paraId="0390F520"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rejestrowanie danych dotyczących realizacji semestrów w oddziałach/grupach,</w:t>
      </w:r>
    </w:p>
    <w:p w14:paraId="6B1882F2"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 xml:space="preserve">gromadzenie informacji o egzaminach, </w:t>
      </w:r>
    </w:p>
    <w:p w14:paraId="26647234"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informację o sposobie realizacji roku szkolnego</w:t>
      </w:r>
    </w:p>
    <w:p w14:paraId="767E0B21"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informacji o sposobie ukończenie roku szkolnego/nauki</w:t>
      </w:r>
    </w:p>
    <w:p w14:paraId="5C7DF3D0" w14:textId="2909F024" w:rsidR="00461B3C" w:rsidRPr="00461B3C" w:rsidRDefault="00461B3C" w:rsidP="00076B2C">
      <w:pPr>
        <w:pStyle w:val="Akapitzlist"/>
        <w:numPr>
          <w:ilvl w:val="0"/>
          <w:numId w:val="91"/>
        </w:numPr>
        <w:spacing w:after="160" w:line="276" w:lineRule="auto"/>
        <w:ind w:left="360"/>
        <w:rPr>
          <w:sz w:val="20"/>
        </w:rPr>
      </w:pPr>
      <w:r w:rsidRPr="00461B3C">
        <w:rPr>
          <w:sz w:val="20"/>
        </w:rPr>
        <w:t>umożliwiać generowanie, opracowywanie i drukowanie pism oraz druków MEN w obrębie oddziału/grupy z</w:t>
      </w:r>
      <w:r w:rsidR="00FC751B">
        <w:rPr>
          <w:sz w:val="20"/>
        </w:rPr>
        <w:t> </w:t>
      </w:r>
      <w:r w:rsidRPr="00461B3C">
        <w:rPr>
          <w:sz w:val="20"/>
        </w:rPr>
        <w:t>poziomu Placówki w szczególności:</w:t>
      </w:r>
    </w:p>
    <w:p w14:paraId="66FF5218"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drukowanie świadectw szkolnych i arkuszy ocen.</w:t>
      </w:r>
    </w:p>
    <w:p w14:paraId="6BFD5342"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drukowanie legitymacji szkolnych dla druków MEN.</w:t>
      </w:r>
    </w:p>
    <w:p w14:paraId="7070046F"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możliwość tworzenia szablonów pism, umów oraz zaświadczeń.</w:t>
      </w:r>
    </w:p>
    <w:p w14:paraId="1467011A"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możliwość drukowania opracowanych pism, umów oraz zaświadczeń.</w:t>
      </w:r>
    </w:p>
    <w:p w14:paraId="4EA1EFC7" w14:textId="59BA566C" w:rsidR="00461B3C" w:rsidRPr="00461B3C" w:rsidRDefault="00461B3C" w:rsidP="00076B2C">
      <w:pPr>
        <w:pStyle w:val="Akapitzlist"/>
        <w:numPr>
          <w:ilvl w:val="0"/>
          <w:numId w:val="91"/>
        </w:numPr>
        <w:spacing w:after="160" w:line="276" w:lineRule="auto"/>
        <w:ind w:left="360"/>
        <w:rPr>
          <w:sz w:val="20"/>
        </w:rPr>
      </w:pPr>
      <w:r w:rsidRPr="00461B3C">
        <w:rPr>
          <w:sz w:val="20"/>
        </w:rPr>
        <w:t>umożliwiać zarządzanie uczniem w obrębie oddziału/grupy z poziomu placówki w szczególności:</w:t>
      </w:r>
    </w:p>
    <w:p w14:paraId="35787B03"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przeglądanie listy uczniów oddziału/grupy.</w:t>
      </w:r>
    </w:p>
    <w:p w14:paraId="6A13F422"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promowanie uczniów z wybranego oddziału.</w:t>
      </w:r>
    </w:p>
    <w:p w14:paraId="1A89B896"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grupowe usuwanie uczniów z wybranego oddziału.</w:t>
      </w:r>
    </w:p>
    <w:p w14:paraId="307B0C1D"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 xml:space="preserve">grupowe wprowadzanie frekwencji miesięcznej. </w:t>
      </w:r>
    </w:p>
    <w:p w14:paraId="7B8C8228"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analizowanie frekwencji miesięcznej.</w:t>
      </w:r>
    </w:p>
    <w:p w14:paraId="586A3FA0"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grupowe wprowadzanie ocen semestralnych.</w:t>
      </w:r>
    </w:p>
    <w:p w14:paraId="7F17CA24" w14:textId="5C925A54" w:rsidR="00461B3C" w:rsidRPr="00461B3C" w:rsidRDefault="00461B3C" w:rsidP="00076B2C">
      <w:pPr>
        <w:pStyle w:val="Akapitzlist"/>
        <w:numPr>
          <w:ilvl w:val="0"/>
          <w:numId w:val="91"/>
        </w:numPr>
        <w:spacing w:after="160" w:line="276" w:lineRule="auto"/>
        <w:ind w:left="360"/>
        <w:rPr>
          <w:sz w:val="20"/>
        </w:rPr>
      </w:pPr>
      <w:r w:rsidRPr="00461B3C">
        <w:rPr>
          <w:sz w:val="20"/>
        </w:rPr>
        <w:t>umożliwiać generowanie zestawień statystycznych i raportów w szczególności:</w:t>
      </w:r>
    </w:p>
    <w:p w14:paraId="4EB2D24B"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liczebność uczniów w poszczególnych oddziałach,</w:t>
      </w:r>
    </w:p>
    <w:p w14:paraId="3D3A73F8"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liczebność uczniów w poszczególnych grupach,</w:t>
      </w:r>
    </w:p>
    <w:p w14:paraId="067FBA14"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lastRenderedPageBreak/>
        <w:t>liczebność uczniów w poszczególnych oddziałach (z uwzględnieniem płci),</w:t>
      </w:r>
    </w:p>
    <w:p w14:paraId="6D124198"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liczebność uczniów w poszczególnych grupach (z uwzględnieniem płci),</w:t>
      </w:r>
    </w:p>
    <w:p w14:paraId="706B4420"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średnia liczebność uczniów na oddziale szkoły,</w:t>
      </w:r>
    </w:p>
    <w:p w14:paraId="5E216CA5"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 xml:space="preserve">liczba uczniów w pierwszych klasach szkół ponadgimnazjalnych według powiatów zamieszkania, </w:t>
      </w:r>
    </w:p>
    <w:p w14:paraId="4351DADF"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średnia ocen,</w:t>
      </w:r>
    </w:p>
    <w:p w14:paraId="36466A30"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 xml:space="preserve">średnia frekwencja w poszczególnych oddziałach, </w:t>
      </w:r>
    </w:p>
    <w:p w14:paraId="466490B9"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liczba uczniów z indywidualnym tokiem nauczania,</w:t>
      </w:r>
    </w:p>
    <w:p w14:paraId="1B10E885"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liczba uczniów z indywidualnym programem nauki,</w:t>
      </w:r>
    </w:p>
    <w:p w14:paraId="72B4EB96"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zestawienie uczniów pobierających naukę w danej placówce,</w:t>
      </w:r>
    </w:p>
    <w:p w14:paraId="21BEDF51"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 xml:space="preserve">zestawienie uczniów w grupach, </w:t>
      </w:r>
    </w:p>
    <w:p w14:paraId="3289E9CA"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 xml:space="preserve">uczestnicy zajęć pozaszkolnych, </w:t>
      </w:r>
    </w:p>
    <w:p w14:paraId="6FDAA92C"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 xml:space="preserve">zestawienie uczniów w oddziałach według nauczanych języków, </w:t>
      </w:r>
    </w:p>
    <w:p w14:paraId="3298DF11"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 xml:space="preserve">zestawienie uczniów według zawodów, </w:t>
      </w:r>
    </w:p>
    <w:p w14:paraId="2DB2602D"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 xml:space="preserve">lista uczniów promowanych, niepromowanych, absolwentów, cudzoziemców, </w:t>
      </w:r>
    </w:p>
    <w:p w14:paraId="2F205F63"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zakres danych niezbędnych do prowadzenia ewidencji dzieci,</w:t>
      </w:r>
    </w:p>
    <w:p w14:paraId="07F825EC"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zakres danych niezbędnych do prowadzenia księgi uczniów.</w:t>
      </w:r>
    </w:p>
    <w:p w14:paraId="55D370C0" w14:textId="75A03456" w:rsidR="00461B3C" w:rsidRPr="00461B3C" w:rsidRDefault="00461B3C" w:rsidP="00076B2C">
      <w:pPr>
        <w:pStyle w:val="Akapitzlist"/>
        <w:numPr>
          <w:ilvl w:val="0"/>
          <w:numId w:val="91"/>
        </w:numPr>
        <w:spacing w:after="160" w:line="276" w:lineRule="auto"/>
        <w:ind w:left="360"/>
        <w:rPr>
          <w:sz w:val="20"/>
        </w:rPr>
      </w:pPr>
      <w:r w:rsidRPr="00461B3C">
        <w:rPr>
          <w:sz w:val="20"/>
        </w:rPr>
        <w:t>umożliwiać wymianę danych o uczniach w formacie SOU.</w:t>
      </w:r>
    </w:p>
    <w:p w14:paraId="2B99616C" w14:textId="1E04AFB2" w:rsidR="00461B3C" w:rsidRPr="00461B3C" w:rsidRDefault="00461B3C" w:rsidP="00076B2C">
      <w:pPr>
        <w:pStyle w:val="Akapitzlist"/>
        <w:numPr>
          <w:ilvl w:val="0"/>
          <w:numId w:val="91"/>
        </w:numPr>
        <w:spacing w:after="160" w:line="276" w:lineRule="auto"/>
        <w:ind w:left="360"/>
        <w:rPr>
          <w:sz w:val="20"/>
        </w:rPr>
      </w:pPr>
      <w:r w:rsidRPr="00461B3C">
        <w:rPr>
          <w:sz w:val="20"/>
        </w:rPr>
        <w:t xml:space="preserve">umożliwiać rejestrację danych dotyczących udostępnienia informacji na temat ucznia (data udostępnienia informacji, odbiorca informacji, opis udostępnionych informacji) </w:t>
      </w:r>
    </w:p>
    <w:p w14:paraId="363B46C0" w14:textId="34D4FB3C" w:rsidR="00461B3C" w:rsidRPr="00461B3C" w:rsidRDefault="00461B3C" w:rsidP="00076B2C">
      <w:pPr>
        <w:pStyle w:val="Akapitzlist"/>
        <w:numPr>
          <w:ilvl w:val="0"/>
          <w:numId w:val="91"/>
        </w:numPr>
        <w:spacing w:after="160" w:line="276" w:lineRule="auto"/>
        <w:ind w:left="360"/>
        <w:rPr>
          <w:sz w:val="20"/>
        </w:rPr>
      </w:pPr>
      <w:r w:rsidRPr="00461B3C">
        <w:rPr>
          <w:sz w:val="20"/>
        </w:rPr>
        <w:t>zawierać historię zmian dokonanych przez użytkowników systemu w danych podstawowych ucznia, danych teleadresowych ucznia oraz danych rodziców. Historia zmian musi zawierać takie informacje jak:</w:t>
      </w:r>
    </w:p>
    <w:p w14:paraId="1B15F76A"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 xml:space="preserve">datę i godzinę dokonania zmian, </w:t>
      </w:r>
    </w:p>
    <w:p w14:paraId="71B519DA"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 xml:space="preserve">opis wprowadzonych zmian, </w:t>
      </w:r>
    </w:p>
    <w:p w14:paraId="5B27A707" w14:textId="4BADB3F6" w:rsidR="00461B3C" w:rsidRPr="00461B3C" w:rsidRDefault="00461B3C" w:rsidP="00076B2C">
      <w:pPr>
        <w:pStyle w:val="Akapitzlist"/>
        <w:numPr>
          <w:ilvl w:val="1"/>
          <w:numId w:val="91"/>
        </w:numPr>
        <w:spacing w:after="160" w:line="276" w:lineRule="auto"/>
        <w:ind w:left="1080"/>
        <w:rPr>
          <w:sz w:val="20"/>
        </w:rPr>
      </w:pPr>
      <w:r w:rsidRPr="00461B3C">
        <w:rPr>
          <w:sz w:val="20"/>
        </w:rPr>
        <w:t>dane użytkownika, który dokonał zmian.</w:t>
      </w:r>
    </w:p>
    <w:p w14:paraId="1B3FA949" w14:textId="77777777" w:rsidR="00461B3C" w:rsidRDefault="00461B3C" w:rsidP="00076B2C">
      <w:pPr>
        <w:spacing w:line="276" w:lineRule="auto"/>
      </w:pPr>
    </w:p>
    <w:p w14:paraId="423EA40A" w14:textId="34C6EA72" w:rsidR="000A5641" w:rsidRDefault="00461B3C" w:rsidP="00076B2C">
      <w:pPr>
        <w:spacing w:line="276" w:lineRule="auto"/>
        <w:rPr>
          <w:sz w:val="20"/>
        </w:rPr>
      </w:pPr>
      <w:r>
        <w:rPr>
          <w:sz w:val="20"/>
        </w:rPr>
        <w:t>W zakresie prowadzenia</w:t>
      </w:r>
      <w:r w:rsidRPr="00461B3C">
        <w:rPr>
          <w:sz w:val="20"/>
        </w:rPr>
        <w:t xml:space="preserve"> </w:t>
      </w:r>
      <w:r>
        <w:rPr>
          <w:sz w:val="20"/>
        </w:rPr>
        <w:t>globalnego</w:t>
      </w:r>
      <w:r w:rsidRPr="00461B3C">
        <w:rPr>
          <w:sz w:val="20"/>
        </w:rPr>
        <w:t xml:space="preserve"> rejestr</w:t>
      </w:r>
      <w:r>
        <w:rPr>
          <w:sz w:val="20"/>
        </w:rPr>
        <w:t>u</w:t>
      </w:r>
      <w:r w:rsidRPr="00461B3C">
        <w:rPr>
          <w:sz w:val="20"/>
        </w:rPr>
        <w:t xml:space="preserve"> jednostek</w:t>
      </w:r>
      <w:r>
        <w:rPr>
          <w:sz w:val="20"/>
        </w:rPr>
        <w:t xml:space="preserve"> system powinien:</w:t>
      </w:r>
    </w:p>
    <w:p w14:paraId="1EF17B16" w14:textId="610DEE5C" w:rsidR="00461B3C" w:rsidRPr="00917C19" w:rsidRDefault="00461B3C" w:rsidP="00076B2C">
      <w:pPr>
        <w:pStyle w:val="Akapitzlist"/>
        <w:numPr>
          <w:ilvl w:val="0"/>
          <w:numId w:val="92"/>
        </w:numPr>
        <w:spacing w:after="160" w:line="276" w:lineRule="auto"/>
        <w:ind w:left="360"/>
        <w:rPr>
          <w:sz w:val="20"/>
        </w:rPr>
      </w:pPr>
      <w:r w:rsidRPr="00917C19">
        <w:rPr>
          <w:sz w:val="20"/>
        </w:rPr>
        <w:t xml:space="preserve">zapewniać dostęp dla funkcjonalności systemu dla dwóch kategorii użytkowników, placówki oraz Organu Prowadzącego.  </w:t>
      </w:r>
    </w:p>
    <w:p w14:paraId="310BC64C" w14:textId="498B0A6E" w:rsidR="00461B3C" w:rsidRPr="00917C19" w:rsidRDefault="00461B3C" w:rsidP="00076B2C">
      <w:pPr>
        <w:pStyle w:val="Akapitzlist"/>
        <w:numPr>
          <w:ilvl w:val="0"/>
          <w:numId w:val="92"/>
        </w:numPr>
        <w:spacing w:after="160" w:line="276" w:lineRule="auto"/>
        <w:ind w:left="360"/>
        <w:rPr>
          <w:sz w:val="20"/>
        </w:rPr>
      </w:pPr>
      <w:r w:rsidRPr="00917C19">
        <w:rPr>
          <w:sz w:val="20"/>
        </w:rPr>
        <w:t>umożliwiać pracownikowi Organu Prowadzącego tworzenie katalogu jednostek oświatowych. Tworzenie nowych jednostek przez pracownika Organu Prowadzącego uzupełniającego podstawowe informacje o</w:t>
      </w:r>
      <w:r w:rsidR="00FC751B">
        <w:rPr>
          <w:sz w:val="20"/>
        </w:rPr>
        <w:t> </w:t>
      </w:r>
      <w:r w:rsidRPr="00917C19">
        <w:rPr>
          <w:sz w:val="20"/>
        </w:rPr>
        <w:t xml:space="preserve">jednostce, takie jak: adres placówki, dane dyrektora, dane identyfikacyjne. </w:t>
      </w:r>
    </w:p>
    <w:p w14:paraId="2BC31A24" w14:textId="7B9557B8" w:rsidR="00461B3C" w:rsidRPr="00917C19" w:rsidRDefault="00461B3C" w:rsidP="00076B2C">
      <w:pPr>
        <w:pStyle w:val="Akapitzlist"/>
        <w:numPr>
          <w:ilvl w:val="0"/>
          <w:numId w:val="92"/>
        </w:numPr>
        <w:spacing w:after="160" w:line="276" w:lineRule="auto"/>
        <w:ind w:left="360"/>
        <w:rPr>
          <w:sz w:val="20"/>
        </w:rPr>
      </w:pPr>
      <w:r w:rsidRPr="00917C19">
        <w:rPr>
          <w:sz w:val="20"/>
        </w:rPr>
        <w:t xml:space="preserve">umożliwiać pracownikowi Organu Prowadzącego oznaczenie w systemie placówek będącymi zespołami, posiadającymi filie lub będącymi jednostkami </w:t>
      </w:r>
      <w:proofErr w:type="spellStart"/>
      <w:r w:rsidRPr="00917C19">
        <w:rPr>
          <w:sz w:val="20"/>
        </w:rPr>
        <w:t>niesamorządowymi</w:t>
      </w:r>
      <w:proofErr w:type="spellEnd"/>
      <w:r w:rsidRPr="00917C19">
        <w:rPr>
          <w:sz w:val="20"/>
        </w:rPr>
        <w:t>.</w:t>
      </w:r>
    </w:p>
    <w:p w14:paraId="76CEAA52" w14:textId="2B53171F" w:rsidR="00461B3C" w:rsidRPr="00917C19" w:rsidRDefault="00461B3C" w:rsidP="00076B2C">
      <w:pPr>
        <w:pStyle w:val="Akapitzlist"/>
        <w:numPr>
          <w:ilvl w:val="0"/>
          <w:numId w:val="92"/>
        </w:numPr>
        <w:spacing w:after="160" w:line="276" w:lineRule="auto"/>
        <w:ind w:left="360"/>
        <w:rPr>
          <w:sz w:val="20"/>
        </w:rPr>
      </w:pPr>
      <w:r w:rsidRPr="00917C19">
        <w:rPr>
          <w:sz w:val="20"/>
        </w:rPr>
        <w:t xml:space="preserve">umożliwiać tworzenie jednostki głównej oraz podjednostek wchodzących w skład jednostki głównej (np. szkoły w zespole szkół) przez pracownika Organu Prowadzącego. </w:t>
      </w:r>
    </w:p>
    <w:p w14:paraId="7169046C" w14:textId="2DAABBAE" w:rsidR="00461B3C" w:rsidRPr="00917C19" w:rsidRDefault="00461B3C" w:rsidP="00076B2C">
      <w:pPr>
        <w:pStyle w:val="Akapitzlist"/>
        <w:numPr>
          <w:ilvl w:val="0"/>
          <w:numId w:val="92"/>
        </w:numPr>
        <w:spacing w:after="160" w:line="276" w:lineRule="auto"/>
        <w:ind w:left="360"/>
        <w:rPr>
          <w:sz w:val="20"/>
        </w:rPr>
      </w:pPr>
      <w:r w:rsidRPr="00917C19">
        <w:rPr>
          <w:sz w:val="20"/>
        </w:rPr>
        <w:t xml:space="preserve">umożliwiać pracownikowi Organu Prowadzącego przeglądanie oraz modyfikację wprowadzonych informacji przez pracownika placówki/jednostki edukacyjnej. </w:t>
      </w:r>
    </w:p>
    <w:p w14:paraId="64DB8E28" w14:textId="09EEDDA1" w:rsidR="00461B3C" w:rsidRPr="00917C19" w:rsidRDefault="00461B3C" w:rsidP="00076B2C">
      <w:pPr>
        <w:pStyle w:val="Akapitzlist"/>
        <w:numPr>
          <w:ilvl w:val="0"/>
          <w:numId w:val="92"/>
        </w:numPr>
        <w:spacing w:after="160" w:line="276" w:lineRule="auto"/>
        <w:ind w:left="360"/>
        <w:rPr>
          <w:sz w:val="20"/>
        </w:rPr>
      </w:pPr>
      <w:r w:rsidRPr="00917C19">
        <w:rPr>
          <w:sz w:val="20"/>
        </w:rPr>
        <w:t>umożliwiać pracownikowi Organu Prowadzącego dostęp do wyszukiwania danych zawartych w katalogu jednostek oświatowych z możliwością ograniczenia wyświetlanych danych do:</w:t>
      </w:r>
    </w:p>
    <w:p w14:paraId="55E97629" w14:textId="77777777" w:rsidR="00461B3C" w:rsidRPr="00917C19" w:rsidRDefault="00461B3C" w:rsidP="00076B2C">
      <w:pPr>
        <w:pStyle w:val="Akapitzlist"/>
        <w:numPr>
          <w:ilvl w:val="1"/>
          <w:numId w:val="92"/>
        </w:numPr>
        <w:spacing w:after="160" w:line="276" w:lineRule="auto"/>
        <w:ind w:left="1080"/>
        <w:rPr>
          <w:sz w:val="20"/>
        </w:rPr>
      </w:pPr>
      <w:r w:rsidRPr="00917C19">
        <w:rPr>
          <w:sz w:val="20"/>
        </w:rPr>
        <w:t xml:space="preserve">placówek samorządowych, </w:t>
      </w:r>
    </w:p>
    <w:p w14:paraId="7866F6BB" w14:textId="77777777" w:rsidR="00461B3C" w:rsidRPr="00917C19" w:rsidRDefault="00461B3C" w:rsidP="00076B2C">
      <w:pPr>
        <w:pStyle w:val="Akapitzlist"/>
        <w:numPr>
          <w:ilvl w:val="1"/>
          <w:numId w:val="92"/>
        </w:numPr>
        <w:spacing w:after="160" w:line="276" w:lineRule="auto"/>
        <w:ind w:left="1080"/>
        <w:rPr>
          <w:sz w:val="20"/>
        </w:rPr>
      </w:pPr>
      <w:r w:rsidRPr="00917C19">
        <w:rPr>
          <w:sz w:val="20"/>
        </w:rPr>
        <w:t xml:space="preserve">placówek </w:t>
      </w:r>
      <w:proofErr w:type="spellStart"/>
      <w:r w:rsidRPr="00917C19">
        <w:rPr>
          <w:sz w:val="20"/>
        </w:rPr>
        <w:t>niesamorządowych</w:t>
      </w:r>
      <w:proofErr w:type="spellEnd"/>
      <w:r w:rsidRPr="00917C19">
        <w:rPr>
          <w:sz w:val="20"/>
        </w:rPr>
        <w:t xml:space="preserve">, </w:t>
      </w:r>
    </w:p>
    <w:p w14:paraId="21145D18" w14:textId="77777777" w:rsidR="00461B3C" w:rsidRPr="00917C19" w:rsidRDefault="00461B3C" w:rsidP="00076B2C">
      <w:pPr>
        <w:pStyle w:val="Akapitzlist"/>
        <w:numPr>
          <w:ilvl w:val="1"/>
          <w:numId w:val="92"/>
        </w:numPr>
        <w:spacing w:after="160" w:line="276" w:lineRule="auto"/>
        <w:ind w:left="1080"/>
        <w:rPr>
          <w:sz w:val="20"/>
        </w:rPr>
      </w:pPr>
      <w:r w:rsidRPr="00917C19">
        <w:rPr>
          <w:sz w:val="20"/>
        </w:rPr>
        <w:t xml:space="preserve">placówek spoza systemu. </w:t>
      </w:r>
    </w:p>
    <w:p w14:paraId="2544309F" w14:textId="2BB90DAE" w:rsidR="00461B3C" w:rsidRPr="00917C19" w:rsidRDefault="00461B3C" w:rsidP="00865A53">
      <w:pPr>
        <w:pStyle w:val="Akapitzlist"/>
        <w:numPr>
          <w:ilvl w:val="0"/>
          <w:numId w:val="92"/>
        </w:numPr>
        <w:spacing w:after="160" w:line="276" w:lineRule="auto"/>
        <w:ind w:left="360"/>
        <w:rPr>
          <w:sz w:val="20"/>
        </w:rPr>
      </w:pPr>
      <w:r w:rsidRPr="00917C19">
        <w:rPr>
          <w:sz w:val="20"/>
        </w:rPr>
        <w:t xml:space="preserve">umożliwiać pracownikowi Organu Prowadzącego możliwość wyszukiwania placówek na podstawie nazwy placówki. </w:t>
      </w:r>
    </w:p>
    <w:p w14:paraId="440A0181" w14:textId="754E9BC8" w:rsidR="00461B3C" w:rsidRPr="00917C19" w:rsidRDefault="00461B3C" w:rsidP="00865A53">
      <w:pPr>
        <w:pStyle w:val="Akapitzlist"/>
        <w:numPr>
          <w:ilvl w:val="0"/>
          <w:numId w:val="92"/>
        </w:numPr>
        <w:spacing w:after="160" w:line="276" w:lineRule="auto"/>
        <w:ind w:left="360"/>
        <w:rPr>
          <w:sz w:val="20"/>
        </w:rPr>
      </w:pPr>
      <w:r w:rsidRPr="00917C19">
        <w:rPr>
          <w:sz w:val="20"/>
        </w:rPr>
        <w:t xml:space="preserve">umożliwiać pracownikowi Organu Prowadzącego możliwość wyszukiwania danych na podstawie typu jednostki oraz typu szkoły/placówki.  </w:t>
      </w:r>
    </w:p>
    <w:p w14:paraId="4EE87F1D" w14:textId="63BB441C" w:rsidR="00461B3C" w:rsidRPr="00917C19" w:rsidRDefault="00461B3C" w:rsidP="00865A53">
      <w:pPr>
        <w:pStyle w:val="Akapitzlist"/>
        <w:numPr>
          <w:ilvl w:val="0"/>
          <w:numId w:val="92"/>
        </w:numPr>
        <w:spacing w:after="160" w:line="276" w:lineRule="auto"/>
        <w:ind w:left="360"/>
        <w:rPr>
          <w:sz w:val="20"/>
        </w:rPr>
      </w:pPr>
      <w:r w:rsidRPr="00917C19">
        <w:rPr>
          <w:sz w:val="20"/>
        </w:rPr>
        <w:t>posiadać mechanizmy, pozwalające pracownikowi Organu Prowadzącego na dokonanie usunięcia placówek/jednostek edukacyjnych z systemu. Usunięta placówka powinna być widoczna w systemie jako placówka archiwalna.</w:t>
      </w:r>
    </w:p>
    <w:p w14:paraId="48615FCA" w14:textId="2230DB23" w:rsidR="00461B3C" w:rsidRPr="00917C19" w:rsidRDefault="00461B3C" w:rsidP="00865A53">
      <w:pPr>
        <w:pStyle w:val="Akapitzlist"/>
        <w:numPr>
          <w:ilvl w:val="0"/>
          <w:numId w:val="92"/>
        </w:numPr>
        <w:spacing w:after="160" w:line="276" w:lineRule="auto"/>
        <w:ind w:left="360"/>
        <w:rPr>
          <w:sz w:val="20"/>
        </w:rPr>
      </w:pPr>
      <w:r w:rsidRPr="00917C19">
        <w:rPr>
          <w:sz w:val="20"/>
        </w:rPr>
        <w:t xml:space="preserve">umożliwiać pracownikowi Organu Prowadzącego możliwość wyszukiwania placówek z możliwością ograniczenia wyświetlanych danych do archiwalnych i aktualnie istniejących placówek/jednostek edukacyjnych w systemie. </w:t>
      </w:r>
    </w:p>
    <w:p w14:paraId="5AA4A392" w14:textId="475395F2" w:rsidR="00461B3C" w:rsidRPr="00917C19" w:rsidRDefault="00461B3C" w:rsidP="00865A53">
      <w:pPr>
        <w:pStyle w:val="Akapitzlist"/>
        <w:numPr>
          <w:ilvl w:val="0"/>
          <w:numId w:val="92"/>
        </w:numPr>
        <w:spacing w:after="160" w:line="276" w:lineRule="auto"/>
        <w:ind w:left="360"/>
        <w:rPr>
          <w:sz w:val="20"/>
        </w:rPr>
      </w:pPr>
      <w:r w:rsidRPr="00917C19">
        <w:rPr>
          <w:sz w:val="20"/>
        </w:rPr>
        <w:t>umożliwiać pracownikowi placówki/jednostki edukacyjnej wprowadzenie dodatkowych informacji na temat utworzonej placówki w systemie, takich jak:</w:t>
      </w:r>
    </w:p>
    <w:p w14:paraId="7923F40C"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 xml:space="preserve">godziny otwarcia sekretariatu, </w:t>
      </w:r>
    </w:p>
    <w:p w14:paraId="735672A8"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lastRenderedPageBreak/>
        <w:t>rok założenia,</w:t>
      </w:r>
    </w:p>
    <w:p w14:paraId="56799270"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tryb nauczania,</w:t>
      </w:r>
    </w:p>
    <w:p w14:paraId="10F3B2D3"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nazwa organu prowadzącego,</w:t>
      </w:r>
    </w:p>
    <w:p w14:paraId="701FFDD9"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nazwa organu ewidencyjnego,</w:t>
      </w:r>
    </w:p>
    <w:p w14:paraId="165A6CB0"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identyfikator szkoły OKE,</w:t>
      </w:r>
    </w:p>
    <w:p w14:paraId="26086359"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status publiczno-prawny,</w:t>
      </w:r>
    </w:p>
    <w:p w14:paraId="2AD804C8"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imię patrona placówki,</w:t>
      </w:r>
    </w:p>
    <w:p w14:paraId="3C3C3004"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dane wicedyrektora,</w:t>
      </w:r>
    </w:p>
    <w:p w14:paraId="6C0AEE9B"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dodatkowe dane teleadresowe.</w:t>
      </w:r>
    </w:p>
    <w:p w14:paraId="7A709263" w14:textId="6CAC42A6" w:rsidR="00461B3C" w:rsidRPr="00917C19" w:rsidRDefault="00461B3C" w:rsidP="00865A53">
      <w:pPr>
        <w:pStyle w:val="Akapitzlist"/>
        <w:numPr>
          <w:ilvl w:val="0"/>
          <w:numId w:val="92"/>
        </w:numPr>
        <w:spacing w:after="160" w:line="276" w:lineRule="auto"/>
        <w:ind w:left="360"/>
        <w:rPr>
          <w:sz w:val="20"/>
        </w:rPr>
      </w:pPr>
      <w:r w:rsidRPr="00917C19">
        <w:rPr>
          <w:sz w:val="20"/>
        </w:rPr>
        <w:t xml:space="preserve">umożliwiać użytkownikowi placówki zarządzać strukturą oddziałów, grup międzyoddziałowych i grup zajęciowych w obrębie każdej ze szkół lub placówek oświatowych. </w:t>
      </w:r>
    </w:p>
    <w:p w14:paraId="4BACD753" w14:textId="2785BD10" w:rsidR="00461B3C" w:rsidRPr="00917C19" w:rsidRDefault="00461B3C" w:rsidP="00865A53">
      <w:pPr>
        <w:pStyle w:val="Akapitzlist"/>
        <w:numPr>
          <w:ilvl w:val="0"/>
          <w:numId w:val="92"/>
        </w:numPr>
        <w:spacing w:after="160" w:line="276" w:lineRule="auto"/>
        <w:ind w:left="360"/>
        <w:rPr>
          <w:sz w:val="20"/>
        </w:rPr>
      </w:pPr>
      <w:r w:rsidRPr="00917C19">
        <w:rPr>
          <w:sz w:val="20"/>
        </w:rPr>
        <w:t xml:space="preserve">umożliwiać użytkownikowi placówki zarządzanie kadrą edukacyjną. Użytkownik placówki tworzy kadrę edukacyjną poprzez przypisanie do oddziału kadry nauczycieli wraz z nauczanymi przedmiotami. </w:t>
      </w:r>
    </w:p>
    <w:p w14:paraId="40CD72A1" w14:textId="50B2D1DF" w:rsidR="00461B3C" w:rsidRPr="00917C19" w:rsidRDefault="00461B3C" w:rsidP="00865A53">
      <w:pPr>
        <w:pStyle w:val="Akapitzlist"/>
        <w:numPr>
          <w:ilvl w:val="0"/>
          <w:numId w:val="92"/>
        </w:numPr>
        <w:spacing w:after="160" w:line="276" w:lineRule="auto"/>
        <w:ind w:left="360"/>
        <w:rPr>
          <w:sz w:val="20"/>
        </w:rPr>
      </w:pPr>
      <w:r w:rsidRPr="00917C19">
        <w:rPr>
          <w:sz w:val="20"/>
        </w:rPr>
        <w:t>umożliwiać w szkole lub placówce edukacyjnej dostęp do statystyk i raportów dotyczących swojej jednostki.</w:t>
      </w:r>
    </w:p>
    <w:p w14:paraId="24B35E69" w14:textId="772A47A7" w:rsidR="00461B3C" w:rsidRPr="00917C19" w:rsidRDefault="00461B3C" w:rsidP="00865A53">
      <w:pPr>
        <w:pStyle w:val="Akapitzlist"/>
        <w:numPr>
          <w:ilvl w:val="0"/>
          <w:numId w:val="92"/>
        </w:numPr>
        <w:spacing w:after="160" w:line="276" w:lineRule="auto"/>
        <w:ind w:left="360"/>
        <w:rPr>
          <w:sz w:val="20"/>
        </w:rPr>
      </w:pPr>
      <w:r w:rsidRPr="00917C19">
        <w:rPr>
          <w:sz w:val="20"/>
        </w:rPr>
        <w:t>umożliwiać w jednostce nadrzędnej zarzadzanie strukturą placówek pozaszkolnych, takie jak poradnie psychologiczno-pedagogiczne, miejskie domy kultury, baseny, bursy, internaty.</w:t>
      </w:r>
    </w:p>
    <w:p w14:paraId="1039A668" w14:textId="2C0BC43C" w:rsidR="00461B3C" w:rsidRPr="00917C19" w:rsidRDefault="00461B3C" w:rsidP="00865A53">
      <w:pPr>
        <w:pStyle w:val="Akapitzlist"/>
        <w:numPr>
          <w:ilvl w:val="0"/>
          <w:numId w:val="92"/>
        </w:numPr>
        <w:spacing w:after="160" w:line="276" w:lineRule="auto"/>
        <w:ind w:left="360"/>
        <w:rPr>
          <w:sz w:val="20"/>
        </w:rPr>
      </w:pPr>
      <w:r w:rsidRPr="00917C19">
        <w:rPr>
          <w:sz w:val="20"/>
        </w:rPr>
        <w:t>umożliwiać wprowadzanie danych dotyczących wyposażenia i nieruchomości przez jednostki oświatowe na potrzeby sprawozdawczości SIO.</w:t>
      </w:r>
    </w:p>
    <w:p w14:paraId="0EB1A978" w14:textId="5A74014B" w:rsidR="00461B3C" w:rsidRPr="00917C19" w:rsidRDefault="00461B3C" w:rsidP="00865A53">
      <w:pPr>
        <w:pStyle w:val="Akapitzlist"/>
        <w:numPr>
          <w:ilvl w:val="0"/>
          <w:numId w:val="92"/>
        </w:numPr>
        <w:spacing w:after="160" w:line="276" w:lineRule="auto"/>
        <w:ind w:left="360"/>
        <w:rPr>
          <w:sz w:val="20"/>
        </w:rPr>
      </w:pPr>
      <w:r w:rsidRPr="00917C19">
        <w:rPr>
          <w:sz w:val="20"/>
        </w:rPr>
        <w:t>umożliwiać ewidencjonowanie pomieszczeń i urządzeń dla niepełnosprawnych.</w:t>
      </w:r>
    </w:p>
    <w:p w14:paraId="50BF1139" w14:textId="2F628FBC" w:rsidR="00461B3C" w:rsidRPr="00917C19" w:rsidRDefault="00461B3C" w:rsidP="00865A53">
      <w:pPr>
        <w:pStyle w:val="Akapitzlist"/>
        <w:numPr>
          <w:ilvl w:val="0"/>
          <w:numId w:val="92"/>
        </w:numPr>
        <w:spacing w:after="160" w:line="276" w:lineRule="auto"/>
        <w:ind w:left="360"/>
        <w:rPr>
          <w:sz w:val="20"/>
        </w:rPr>
      </w:pPr>
      <w:r w:rsidRPr="00917C19">
        <w:rPr>
          <w:sz w:val="20"/>
        </w:rPr>
        <w:t xml:space="preserve">umożliwiać ewidencjonowanie: </w:t>
      </w:r>
    </w:p>
    <w:p w14:paraId="4D048D20"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urządzeń rekreacyjno-sportowych,</w:t>
      </w:r>
    </w:p>
    <w:p w14:paraId="42A6E129"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ewidencjonowanie nieruchomości gruntowych,</w:t>
      </w:r>
    </w:p>
    <w:p w14:paraId="1718C840"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ewidencjonowanie pomieszczeń,</w:t>
      </w:r>
    </w:p>
    <w:p w14:paraId="2CC6F75F"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gabinetów,</w:t>
      </w:r>
    </w:p>
    <w:p w14:paraId="680CD339"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sali lekcyjnych,</w:t>
      </w:r>
    </w:p>
    <w:p w14:paraId="4F101822"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wyposażenia komputerowego,</w:t>
      </w:r>
    </w:p>
    <w:p w14:paraId="377AB5CE"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innego wyposażenia,</w:t>
      </w:r>
    </w:p>
    <w:p w14:paraId="799D776D" w14:textId="7330F1F1" w:rsidR="00461B3C" w:rsidRPr="00917C19" w:rsidRDefault="00461B3C" w:rsidP="00865A53">
      <w:pPr>
        <w:pStyle w:val="Akapitzlist"/>
        <w:numPr>
          <w:ilvl w:val="0"/>
          <w:numId w:val="92"/>
        </w:numPr>
        <w:spacing w:after="160" w:line="276" w:lineRule="auto"/>
        <w:ind w:left="360"/>
        <w:rPr>
          <w:sz w:val="20"/>
        </w:rPr>
      </w:pPr>
      <w:r w:rsidRPr="00917C19">
        <w:rPr>
          <w:sz w:val="20"/>
        </w:rPr>
        <w:t>umożliwiać wyświetlanie oddziałów/grup według stanu oddziału: istniejący, historyczny, planowany oraz te oddziały, które zostały usunięte z systemu.</w:t>
      </w:r>
    </w:p>
    <w:p w14:paraId="28FB7767" w14:textId="3AA4EE72" w:rsidR="00461B3C" w:rsidRPr="00917C19" w:rsidRDefault="00461B3C" w:rsidP="00865A53">
      <w:pPr>
        <w:pStyle w:val="Akapitzlist"/>
        <w:numPr>
          <w:ilvl w:val="0"/>
          <w:numId w:val="92"/>
        </w:numPr>
        <w:spacing w:after="160" w:line="276" w:lineRule="auto"/>
        <w:ind w:left="360"/>
        <w:rPr>
          <w:sz w:val="20"/>
        </w:rPr>
      </w:pPr>
      <w:r w:rsidRPr="00917C19">
        <w:rPr>
          <w:sz w:val="20"/>
        </w:rPr>
        <w:t>umożliwiać dostęp do przeglądania i generowania raportów z możliwością ich drukowania i zapisywania w</w:t>
      </w:r>
      <w:r w:rsidR="00FC751B">
        <w:rPr>
          <w:sz w:val="20"/>
        </w:rPr>
        <w:t> </w:t>
      </w:r>
      <w:r w:rsidRPr="00917C19">
        <w:rPr>
          <w:sz w:val="20"/>
        </w:rPr>
        <w:t>formacie pliku XLS, RTF lub PDF, w zakresie danych zawartych w module, w szczególności:</w:t>
      </w:r>
    </w:p>
    <w:p w14:paraId="522065FC"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 xml:space="preserve">szczegółowe zestawienie jednostek oświatowych, </w:t>
      </w:r>
    </w:p>
    <w:p w14:paraId="3FF55DE5"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 xml:space="preserve">proste zestawienie jednostek oświatowych, </w:t>
      </w:r>
    </w:p>
    <w:p w14:paraId="432002DE"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zestawienie informacji o sprzęcie komputerowym,</w:t>
      </w:r>
    </w:p>
    <w:p w14:paraId="3E1ACEF9"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zestawienie informacji o pozostałym wyposażeniu,</w:t>
      </w:r>
    </w:p>
    <w:p w14:paraId="2582F582"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zestawienie informacji o pomieszczeniach i urządzeniach dla niepełnosprawnych,</w:t>
      </w:r>
    </w:p>
    <w:p w14:paraId="2C1147E8"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 xml:space="preserve">zestawienie informacji urządzeniach </w:t>
      </w:r>
      <w:proofErr w:type="spellStart"/>
      <w:r w:rsidRPr="00917C19">
        <w:rPr>
          <w:sz w:val="20"/>
        </w:rPr>
        <w:t>rekreacyjno</w:t>
      </w:r>
      <w:proofErr w:type="spellEnd"/>
      <w:r w:rsidRPr="00917C19">
        <w:rPr>
          <w:sz w:val="20"/>
        </w:rPr>
        <w:t>–sportowych,</w:t>
      </w:r>
    </w:p>
    <w:p w14:paraId="2E00544B"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zestawienie informacji o nieruchomościach gruntowych,</w:t>
      </w:r>
    </w:p>
    <w:p w14:paraId="5DAE7FE2"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zestawienie informacji o pomieszczeniach,</w:t>
      </w:r>
    </w:p>
    <w:p w14:paraId="30C64CA9" w14:textId="77777777" w:rsidR="00917C19" w:rsidRPr="00917C19" w:rsidRDefault="00461B3C" w:rsidP="00865A53">
      <w:pPr>
        <w:pStyle w:val="Akapitzlist"/>
        <w:numPr>
          <w:ilvl w:val="1"/>
          <w:numId w:val="92"/>
        </w:numPr>
        <w:spacing w:after="160" w:line="276" w:lineRule="auto"/>
        <w:ind w:left="1080"/>
        <w:rPr>
          <w:sz w:val="20"/>
        </w:rPr>
      </w:pPr>
      <w:r w:rsidRPr="00917C19">
        <w:rPr>
          <w:sz w:val="20"/>
        </w:rPr>
        <w:t>zestawienie informacji o gabinetach,</w:t>
      </w:r>
    </w:p>
    <w:p w14:paraId="16040F2D" w14:textId="4277C08B" w:rsidR="00461B3C" w:rsidRPr="00917C19" w:rsidRDefault="00461B3C" w:rsidP="00865A53">
      <w:pPr>
        <w:pStyle w:val="Akapitzlist"/>
        <w:numPr>
          <w:ilvl w:val="1"/>
          <w:numId w:val="92"/>
        </w:numPr>
        <w:spacing w:after="160" w:line="276" w:lineRule="auto"/>
        <w:ind w:left="1080"/>
        <w:rPr>
          <w:sz w:val="20"/>
        </w:rPr>
      </w:pPr>
      <w:r w:rsidRPr="00917C19">
        <w:rPr>
          <w:sz w:val="20"/>
        </w:rPr>
        <w:t>raport jednostek głównych.</w:t>
      </w:r>
    </w:p>
    <w:p w14:paraId="6B04FF70" w14:textId="7FA7BDAB" w:rsidR="006612BD" w:rsidRDefault="006612BD" w:rsidP="006612BD">
      <w:pPr>
        <w:spacing w:line="276" w:lineRule="auto"/>
        <w:rPr>
          <w:sz w:val="20"/>
        </w:rPr>
      </w:pPr>
      <w:r>
        <w:rPr>
          <w:sz w:val="20"/>
        </w:rPr>
        <w:t>W zakresie tworzenia i prowadzenia</w:t>
      </w:r>
      <w:r w:rsidRPr="006612BD">
        <w:rPr>
          <w:sz w:val="20"/>
        </w:rPr>
        <w:t xml:space="preserve"> </w:t>
      </w:r>
      <w:r>
        <w:rPr>
          <w:sz w:val="20"/>
        </w:rPr>
        <w:t>arkusza organizacyjnego system powinien:</w:t>
      </w:r>
    </w:p>
    <w:p w14:paraId="203C2810" w14:textId="1457064F" w:rsidR="006612BD" w:rsidRPr="006612BD" w:rsidRDefault="006612BD" w:rsidP="00865A53">
      <w:pPr>
        <w:pStyle w:val="Akapitzlist"/>
        <w:numPr>
          <w:ilvl w:val="0"/>
          <w:numId w:val="93"/>
        </w:numPr>
        <w:spacing w:after="160" w:line="276" w:lineRule="auto"/>
        <w:ind w:left="360"/>
        <w:rPr>
          <w:sz w:val="20"/>
        </w:rPr>
      </w:pPr>
      <w:r w:rsidRPr="006612BD">
        <w:rPr>
          <w:sz w:val="20"/>
        </w:rPr>
        <w:t>uwzględniać aktualne rozporządzenia MEN.</w:t>
      </w:r>
    </w:p>
    <w:p w14:paraId="3ED9C0D6" w14:textId="6D40C669" w:rsidR="006612BD" w:rsidRPr="006612BD" w:rsidRDefault="006612BD" w:rsidP="00865A53">
      <w:pPr>
        <w:pStyle w:val="Akapitzlist"/>
        <w:numPr>
          <w:ilvl w:val="0"/>
          <w:numId w:val="93"/>
        </w:numPr>
        <w:spacing w:after="160" w:line="276" w:lineRule="auto"/>
        <w:ind w:left="360"/>
        <w:rPr>
          <w:sz w:val="20"/>
        </w:rPr>
      </w:pPr>
      <w:r w:rsidRPr="006612BD">
        <w:rPr>
          <w:sz w:val="20"/>
        </w:rPr>
        <w:t>Dla pr</w:t>
      </w:r>
      <w:r>
        <w:rPr>
          <w:sz w:val="20"/>
        </w:rPr>
        <w:t xml:space="preserve">acowników Organu Nadzorującego </w:t>
      </w:r>
      <w:r w:rsidRPr="006612BD">
        <w:rPr>
          <w:sz w:val="20"/>
        </w:rPr>
        <w:t>umożliwiać:</w:t>
      </w:r>
    </w:p>
    <w:p w14:paraId="42C79A9C"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Wprowadzenie i aktualizację parametrów określających obowiązujące w mieście zasady organizacji na dany rok szkolny.</w:t>
      </w:r>
    </w:p>
    <w:p w14:paraId="0A270591" w14:textId="0543BFA7" w:rsidR="006612BD" w:rsidRPr="006612BD" w:rsidRDefault="006612BD" w:rsidP="00865A53">
      <w:pPr>
        <w:pStyle w:val="Akapitzlist"/>
        <w:numPr>
          <w:ilvl w:val="1"/>
          <w:numId w:val="93"/>
        </w:numPr>
        <w:spacing w:after="160" w:line="276" w:lineRule="auto"/>
        <w:ind w:left="1080"/>
        <w:rPr>
          <w:sz w:val="20"/>
        </w:rPr>
      </w:pPr>
      <w:r w:rsidRPr="006612BD">
        <w:rPr>
          <w:sz w:val="20"/>
        </w:rPr>
        <w:t>Arkusz musi zawierać zestawienie etatów należnych, obliczonych na podstawie zasad zgodnych z</w:t>
      </w:r>
      <w:r w:rsidR="00FC751B">
        <w:rPr>
          <w:sz w:val="20"/>
        </w:rPr>
        <w:t> </w:t>
      </w:r>
      <w:r w:rsidRPr="006612BD">
        <w:rPr>
          <w:sz w:val="20"/>
        </w:rPr>
        <w:t>prawem lokalnym i z możliwością ich konfiguracji.</w:t>
      </w:r>
    </w:p>
    <w:p w14:paraId="160D3C9B"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Arkusz musi również zawierać zestawienie etatów wykorzystanych, oraz funkcję porównania etatów należnych i wykorzystanych w podziale na jednostki i kategorie etatów.</w:t>
      </w:r>
    </w:p>
    <w:p w14:paraId="14DAD13D"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Ustalanie wartości granicznych i domyślnych dla składników wynagrodzeń.</w:t>
      </w:r>
    </w:p>
    <w:p w14:paraId="2999DD37"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Definiowanie katalogów zajęć pozalekcyjnych oraz przydzielanych dodatkowo przez właściwe organy decyzyjne.</w:t>
      </w:r>
    </w:p>
    <w:p w14:paraId="0EC84879" w14:textId="3641F697" w:rsidR="006612BD" w:rsidRPr="006612BD" w:rsidRDefault="006612BD" w:rsidP="00865A53">
      <w:pPr>
        <w:pStyle w:val="Akapitzlist"/>
        <w:numPr>
          <w:ilvl w:val="0"/>
          <w:numId w:val="93"/>
        </w:numPr>
        <w:spacing w:after="160" w:line="276" w:lineRule="auto"/>
        <w:ind w:left="360"/>
        <w:rPr>
          <w:sz w:val="20"/>
        </w:rPr>
      </w:pPr>
      <w:r w:rsidRPr="006612BD">
        <w:rPr>
          <w:sz w:val="20"/>
        </w:rPr>
        <w:t>Dla pra</w:t>
      </w:r>
      <w:r>
        <w:rPr>
          <w:sz w:val="20"/>
        </w:rPr>
        <w:t xml:space="preserve">cowników jednostek oświatowych </w:t>
      </w:r>
      <w:r w:rsidRPr="006612BD">
        <w:rPr>
          <w:sz w:val="20"/>
        </w:rPr>
        <w:t>uwzględniać:</w:t>
      </w:r>
    </w:p>
    <w:p w14:paraId="3490F3FE" w14:textId="33EA4DB2" w:rsidR="006612BD" w:rsidRDefault="006612BD" w:rsidP="00865A53">
      <w:pPr>
        <w:pStyle w:val="Akapitzlist"/>
        <w:numPr>
          <w:ilvl w:val="1"/>
          <w:numId w:val="93"/>
        </w:numPr>
        <w:spacing w:after="160" w:line="276" w:lineRule="auto"/>
        <w:ind w:left="1080"/>
        <w:rPr>
          <w:sz w:val="20"/>
        </w:rPr>
      </w:pPr>
      <w:r w:rsidRPr="006612BD">
        <w:rPr>
          <w:sz w:val="20"/>
        </w:rPr>
        <w:lastRenderedPageBreak/>
        <w:t>Możliwość utworzenia nowego projektu Arkusza z wykorzystaniem wszystkich danych zawartych w</w:t>
      </w:r>
      <w:r w:rsidR="00FC751B">
        <w:rPr>
          <w:sz w:val="20"/>
        </w:rPr>
        <w:t> </w:t>
      </w:r>
      <w:r w:rsidRPr="006612BD">
        <w:rPr>
          <w:sz w:val="20"/>
        </w:rPr>
        <w:t>dotychczasowych Arkuszach, których charakter i treść na to pozwala,</w:t>
      </w:r>
    </w:p>
    <w:p w14:paraId="37ED2D4B" w14:textId="0AB82174" w:rsidR="006612BD" w:rsidRPr="006612BD" w:rsidRDefault="00ED4365" w:rsidP="00865A53">
      <w:pPr>
        <w:pStyle w:val="Akapitzlist"/>
        <w:numPr>
          <w:ilvl w:val="1"/>
          <w:numId w:val="93"/>
        </w:numPr>
        <w:spacing w:after="160" w:line="276" w:lineRule="auto"/>
        <w:ind w:left="1080"/>
        <w:rPr>
          <w:sz w:val="20"/>
        </w:rPr>
      </w:pPr>
      <w:r w:rsidRPr="00ED4365">
        <w:rPr>
          <w:sz w:val="20"/>
        </w:rPr>
        <w:t xml:space="preserve">Definiowanie organizacji roku szkolnego tj. określanie dat rozpoczęcia i zakończenia semestrów, dni tygodnia, w których przewidywana jest praca placówki, oraz ustalanie kalendarza dni wolnych oraz dni pracujących w zastępstwie dni </w:t>
      </w:r>
      <w:proofErr w:type="spellStart"/>
      <w:r w:rsidRPr="00ED4365">
        <w:rPr>
          <w:sz w:val="20"/>
        </w:rPr>
        <w:t>wolnych.</w:t>
      </w:r>
      <w:r w:rsidR="006612BD" w:rsidRPr="006612BD">
        <w:rPr>
          <w:sz w:val="20"/>
        </w:rPr>
        <w:t>Funkcję</w:t>
      </w:r>
      <w:proofErr w:type="spellEnd"/>
      <w:r w:rsidR="006612BD" w:rsidRPr="006612BD">
        <w:rPr>
          <w:sz w:val="20"/>
        </w:rPr>
        <w:t xml:space="preserve"> przygotowania arkusza organizacyjnego, zgodnego z wymogami Ustawy o systemie oświaty oraz wydanych na jej podstawie rozporządzeń.</w:t>
      </w:r>
    </w:p>
    <w:p w14:paraId="20EF5DCE" w14:textId="5324E3DE" w:rsidR="006612BD" w:rsidRPr="006612BD" w:rsidRDefault="006612BD" w:rsidP="00865A53">
      <w:pPr>
        <w:pStyle w:val="Akapitzlist"/>
        <w:numPr>
          <w:ilvl w:val="1"/>
          <w:numId w:val="93"/>
        </w:numPr>
        <w:spacing w:after="160" w:line="276" w:lineRule="auto"/>
        <w:ind w:left="1080"/>
        <w:rPr>
          <w:sz w:val="20"/>
        </w:rPr>
      </w:pPr>
      <w:r w:rsidRPr="006612BD">
        <w:rPr>
          <w:sz w:val="20"/>
        </w:rPr>
        <w:t>Możliwość przygotowania w intuicyjny i prosty sposób kompletnego arkusza Jednostki złożonej, z</w:t>
      </w:r>
      <w:r w:rsidR="00FC751B">
        <w:rPr>
          <w:sz w:val="20"/>
        </w:rPr>
        <w:t> </w:t>
      </w:r>
      <w:r w:rsidRPr="006612BD">
        <w:rPr>
          <w:sz w:val="20"/>
        </w:rPr>
        <w:t>uwzględnieniem jednostek składowych wchodzących w jej skład.</w:t>
      </w:r>
    </w:p>
    <w:p w14:paraId="19EE6D39"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Poprawne, precyzyjne i jednoznaczne opisanie występujących w jednostkach danych i sytuacji.</w:t>
      </w:r>
    </w:p>
    <w:p w14:paraId="6AE0DED3" w14:textId="20689508" w:rsidR="006612BD" w:rsidRPr="006612BD" w:rsidRDefault="006612BD" w:rsidP="00865A53">
      <w:pPr>
        <w:pStyle w:val="Akapitzlist"/>
        <w:numPr>
          <w:ilvl w:val="1"/>
          <w:numId w:val="93"/>
        </w:numPr>
        <w:spacing w:after="160" w:line="276" w:lineRule="auto"/>
        <w:ind w:left="1080"/>
        <w:rPr>
          <w:sz w:val="20"/>
        </w:rPr>
      </w:pPr>
      <w:r w:rsidRPr="006612BD">
        <w:rPr>
          <w:sz w:val="20"/>
        </w:rPr>
        <w:t>Podgląd danych kadrowych nauczycieli oraz pracowników administracji i obsługi w zakresie koniecznym do wyliczenia kosztu wynagrodzeń i weryfikacji zgodności przydziałów zajęć z</w:t>
      </w:r>
      <w:r w:rsidR="00FC751B">
        <w:rPr>
          <w:sz w:val="20"/>
        </w:rPr>
        <w:t> </w:t>
      </w:r>
      <w:r w:rsidRPr="006612BD">
        <w:rPr>
          <w:sz w:val="20"/>
        </w:rPr>
        <w:t>posiadanymi uprawnieniami.</w:t>
      </w:r>
    </w:p>
    <w:p w14:paraId="265A64A0"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Zajęcia międzyoddziałowe, w tym zajęcia nie wynikające ze szkolnego planu nauczania dla oddziałów danej szkoły, z uwzględnieniem zajęć z uczniami innych szkół.</w:t>
      </w:r>
    </w:p>
    <w:p w14:paraId="773A580C"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Konsekwencje długotrwałych nieobecności nauczycieli (zwolnień lekarskich lub urlopów).</w:t>
      </w:r>
    </w:p>
    <w:p w14:paraId="1450AB77"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Wpływ przewidzianych Kartą Nauczyciela zniżek liczby godzin dydaktycznych, na rozliczenie etatu nauczyciela.</w:t>
      </w:r>
    </w:p>
    <w:p w14:paraId="75CEA54E"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Opisanie etatu nauczyciela, uzupełniającego etat w innej szkole.</w:t>
      </w:r>
    </w:p>
    <w:p w14:paraId="13A8A091"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Wakaty wraz z przewidzianymi dla nich przydziałami zajęć.</w:t>
      </w:r>
    </w:p>
    <w:p w14:paraId="4516F471"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Zajęcia rewalidacyjno-wychowawcze, których uczestnicy nie są przypisani do oddziałów.</w:t>
      </w:r>
    </w:p>
    <w:p w14:paraId="1CAC66F9"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Zajęcia, które nie są płatne z budżetu jednostki, z możliwością określenia ich kategorii i źródła finansowania.</w:t>
      </w:r>
    </w:p>
    <w:p w14:paraId="1CF722B8"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Różne szkolne plany nauczania, w zależności od semestru.</w:t>
      </w:r>
    </w:p>
    <w:p w14:paraId="4FFBB287"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Różne ramowe plany nauczania, w zależności od poziomu.</w:t>
      </w:r>
    </w:p>
    <w:p w14:paraId="4BC67AB0"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Oddziały sportowe łączące różne dyscypliny, w których zajęcia sportowe prowadzone są w grupach na różnych poziomach.</w:t>
      </w:r>
    </w:p>
    <w:p w14:paraId="185D8E7A"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Podział na grupy według różnych kryteriów (np. nauczanie języków, religia/etyka, wychowanie fizyczne – chłopcy/dziewczynki).</w:t>
      </w:r>
    </w:p>
    <w:p w14:paraId="582F9E4F"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Zmianę wymiaru zatrudnienia lub rozwiązanie umowy pracowników niepedagogicznych w trakcie trwania roku szkolnego.</w:t>
      </w:r>
    </w:p>
    <w:p w14:paraId="35D91B2F"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Kontrolę zgodności szkolnych planów nauczania dla przewidzianych w arkuszu jednostki oddziałów w całym cyklu nauki w danej szkole, z ramowymi planami nauczania wprowadzonymi przez rozporządzenie MEN w sprawie ramowych planów nauczania w szkołach publicznych, wraz z jego ewentualnymi, późniejszymi zmianami.</w:t>
      </w:r>
    </w:p>
    <w:p w14:paraId="64F4B5C9"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Mechanizm kontroli, który automatycznie i na bieżąco informuje dyrektora o dokładnych rozmiarach niezgodności liczby godzin danego przedmiotu z ramowym planem nauczania, oraz o niewłaściwym wykorzystaniu godzin.</w:t>
      </w:r>
    </w:p>
    <w:p w14:paraId="1AEEC673"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Bibliotekę ramowych planów nauczania, bez możliwości jej modyfikacji przez dyrektora szkoły, natomiast z możliwością jej stałej aktualizacji, oraz wprowadzania uzupełnień i modyfikacji przez klienta.</w:t>
      </w:r>
    </w:p>
    <w:p w14:paraId="553FE8DE"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Blokowanie możliwości zmiany szkolnego planu nauczania dla zakończonych okresów nauki.</w:t>
      </w:r>
    </w:p>
    <w:p w14:paraId="0FD5643E"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Kontrolę zgodności zaplanowanych przydziałów zajęć z kwalifikacjami przypisanych do nich nauczycieli.</w:t>
      </w:r>
    </w:p>
    <w:p w14:paraId="08735EF7" w14:textId="51FF600B" w:rsidR="006612BD" w:rsidRPr="006612BD" w:rsidRDefault="006612BD" w:rsidP="00865A53">
      <w:pPr>
        <w:pStyle w:val="Akapitzlist"/>
        <w:numPr>
          <w:ilvl w:val="1"/>
          <w:numId w:val="93"/>
        </w:numPr>
        <w:spacing w:after="160" w:line="276" w:lineRule="auto"/>
        <w:ind w:left="1080"/>
        <w:rPr>
          <w:sz w:val="20"/>
        </w:rPr>
      </w:pPr>
      <w:r w:rsidRPr="006612BD">
        <w:rPr>
          <w:sz w:val="20"/>
        </w:rPr>
        <w:t>Możliwość automatycznego przeniesienia, z zatwierdzonego dla poprzedniego roku szkolnego arkusza, do arkusza dla następnego roku wszelkich danych, dla których jest to merytorycznie uzasadnione, wraz z ich ewentualną odpowiednią modyfikacją w sposób bezpośrednio wynikający z</w:t>
      </w:r>
      <w:r w:rsidR="00FC751B">
        <w:rPr>
          <w:sz w:val="20"/>
        </w:rPr>
        <w:t> </w:t>
      </w:r>
      <w:r w:rsidRPr="006612BD">
        <w:rPr>
          <w:sz w:val="20"/>
        </w:rPr>
        <w:t>upływu czasu.</w:t>
      </w:r>
    </w:p>
    <w:p w14:paraId="4D0EE54C" w14:textId="01C6FA2C" w:rsidR="006612BD" w:rsidRPr="006612BD" w:rsidRDefault="006612BD" w:rsidP="00865A53">
      <w:pPr>
        <w:pStyle w:val="Akapitzlist"/>
        <w:numPr>
          <w:ilvl w:val="0"/>
          <w:numId w:val="93"/>
        </w:numPr>
        <w:spacing w:after="160" w:line="276" w:lineRule="auto"/>
        <w:ind w:left="360"/>
        <w:rPr>
          <w:sz w:val="20"/>
        </w:rPr>
      </w:pPr>
      <w:r w:rsidRPr="006612BD">
        <w:rPr>
          <w:sz w:val="20"/>
        </w:rPr>
        <w:t>umożliwiać użytkownikom dostęp do następujących grup raportów zawierających wprowadzone lub zaimportowane do niego dane:</w:t>
      </w:r>
    </w:p>
    <w:p w14:paraId="4F7F7DF5"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Raport dotyczący liczby godzin pedagogicznych, w którym w poszczególnych wierszach wykazane są przedmioty nauczania lub inne obowiązki.</w:t>
      </w:r>
    </w:p>
    <w:p w14:paraId="691008AD"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Raport uwzględniający przydziały nauczycieli, w formie zestawienia zbiorczego oraz raportu imiennego dla każdego nauczyciela osobno (tzw. Płachta).</w:t>
      </w:r>
    </w:p>
    <w:p w14:paraId="2729CB89"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Przydziały nauczycieli, w formie zestawienia zbiorczego oraz raportu imiennego uwzględniającego nauczycieli indywidualnie.</w:t>
      </w:r>
    </w:p>
    <w:p w14:paraId="097215D3"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Raport dotyczący szkolnych planów nauczania.</w:t>
      </w:r>
    </w:p>
    <w:p w14:paraId="78BBE4F7"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lastRenderedPageBreak/>
        <w:t>Wykaz kadry pedagogicznej z kwalifikacjami.</w:t>
      </w:r>
    </w:p>
    <w:p w14:paraId="5B4BC31A"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Godziny pracy Jednostki w poszczególnych dniach tygodnia.</w:t>
      </w:r>
    </w:p>
    <w:p w14:paraId="0488A187"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Raport zgodności arkusza z ustalonymi przez organ nadzorujący zasadami obowiązującymi w danym roku szkolnym.</w:t>
      </w:r>
    </w:p>
    <w:p w14:paraId="08A96CCC"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Zestawienie różnic między dwoma wybranymi arkuszami dla danej jednostki, zawierające wyszczególnienie wszystkich wprowadzonych.</w:t>
      </w:r>
    </w:p>
    <w:p w14:paraId="66BF7CCA" w14:textId="0A9CA8BA" w:rsidR="006612BD" w:rsidRPr="006612BD" w:rsidRDefault="006612BD" w:rsidP="00865A53">
      <w:pPr>
        <w:pStyle w:val="Akapitzlist"/>
        <w:numPr>
          <w:ilvl w:val="0"/>
          <w:numId w:val="93"/>
        </w:numPr>
        <w:spacing w:after="160" w:line="276" w:lineRule="auto"/>
        <w:ind w:left="360"/>
        <w:rPr>
          <w:sz w:val="20"/>
        </w:rPr>
      </w:pPr>
      <w:r>
        <w:rPr>
          <w:sz w:val="20"/>
        </w:rPr>
        <w:t>zawierać</w:t>
      </w:r>
      <w:r w:rsidRPr="006612BD">
        <w:rPr>
          <w:sz w:val="20"/>
        </w:rPr>
        <w:t xml:space="preserve"> raporty standardowe, dostępne dla użytkowników zatrudnionych w Organach Prowadzących, w</w:t>
      </w:r>
      <w:r w:rsidR="00FC751B">
        <w:rPr>
          <w:sz w:val="20"/>
        </w:rPr>
        <w:t> </w:t>
      </w:r>
      <w:r w:rsidRPr="006612BD">
        <w:rPr>
          <w:sz w:val="20"/>
        </w:rPr>
        <w:t>szczególności zestawienia danych o:</w:t>
      </w:r>
    </w:p>
    <w:p w14:paraId="5B233171"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Uczniach i oddziałach, w zakresie zawartym w arkuszach organizacyjnych.</w:t>
      </w:r>
    </w:p>
    <w:p w14:paraId="702C90A4"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Dzieciach w przedszkolach i oddziałach przedszkolnych.</w:t>
      </w:r>
    </w:p>
    <w:p w14:paraId="78B5E68D"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Absolwentach.</w:t>
      </w:r>
    </w:p>
    <w:p w14:paraId="755A9C8A"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Orzeczeniach o potrzebie kształcenia specjalnego.</w:t>
      </w:r>
    </w:p>
    <w:p w14:paraId="30345AF0"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Prowadzonych zajęciach (w ujęciu średniorocznym, jak i według stanu na określony dzień).</w:t>
      </w:r>
    </w:p>
    <w:p w14:paraId="639165F4"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Pracownikach pedagogicznych i niepedagogicznych.</w:t>
      </w:r>
    </w:p>
    <w:p w14:paraId="5C012764"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Pracownikach administracji i obsługi.</w:t>
      </w:r>
    </w:p>
    <w:p w14:paraId="33511ACB"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Planach nauczania dla poszczególnych oddziałów na cały cykl nauki.</w:t>
      </w:r>
    </w:p>
    <w:p w14:paraId="497DB410"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Danych jednostek oświatowych.</w:t>
      </w:r>
    </w:p>
    <w:p w14:paraId="020FFECA" w14:textId="536EFB48" w:rsidR="006612BD" w:rsidRPr="006612BD" w:rsidRDefault="006612BD" w:rsidP="00865A53">
      <w:pPr>
        <w:pStyle w:val="Akapitzlist"/>
        <w:numPr>
          <w:ilvl w:val="0"/>
          <w:numId w:val="93"/>
        </w:numPr>
        <w:spacing w:after="160" w:line="276" w:lineRule="auto"/>
        <w:ind w:left="360"/>
        <w:rPr>
          <w:sz w:val="20"/>
        </w:rPr>
      </w:pPr>
      <w:r>
        <w:rPr>
          <w:sz w:val="20"/>
        </w:rPr>
        <w:t>d</w:t>
      </w:r>
      <w:r w:rsidRPr="006612BD">
        <w:rPr>
          <w:sz w:val="20"/>
        </w:rPr>
        <w:t>la pra</w:t>
      </w:r>
      <w:r>
        <w:rPr>
          <w:sz w:val="20"/>
        </w:rPr>
        <w:t xml:space="preserve">cowników Organów Nadzorujących </w:t>
      </w:r>
      <w:r w:rsidRPr="006612BD">
        <w:rPr>
          <w:sz w:val="20"/>
        </w:rPr>
        <w:t>uwzględniać raporty zbiorcze, w tym:</w:t>
      </w:r>
    </w:p>
    <w:p w14:paraId="3AAE4826"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Raport o Jednostkach.</w:t>
      </w:r>
    </w:p>
    <w:p w14:paraId="4B12BF8F"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Raport o pracownikach pedagogicznych i niepedagogicznych.</w:t>
      </w:r>
    </w:p>
    <w:p w14:paraId="294BB50E"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Raport o uczniach i wychowankach.</w:t>
      </w:r>
    </w:p>
    <w:p w14:paraId="586DA756"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Raport o oddziałach i grupach zajęciowych.</w:t>
      </w:r>
    </w:p>
    <w:p w14:paraId="01B97280"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Raport o przydziałach.</w:t>
      </w:r>
    </w:p>
    <w:p w14:paraId="426A4D53"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Raport o zajęciach, nieobecnościach i zniżkach godzin.</w:t>
      </w:r>
    </w:p>
    <w:p w14:paraId="0325452C"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Raporty porównujące w różnych układach dane SIO i arkusza organizacyjnego, w zakresie liczby uczniów, liczby etatów pedagogicznych, liczby uczniów w podziale na typy orzeczeń o potrzebie kształcenia specjalnego.</w:t>
      </w:r>
    </w:p>
    <w:p w14:paraId="47DB4F33" w14:textId="32C7A051" w:rsidR="006612BD" w:rsidRPr="006612BD" w:rsidRDefault="006612BD" w:rsidP="00865A53">
      <w:pPr>
        <w:pStyle w:val="Akapitzlist"/>
        <w:numPr>
          <w:ilvl w:val="0"/>
          <w:numId w:val="93"/>
        </w:numPr>
        <w:spacing w:after="160" w:line="276" w:lineRule="auto"/>
        <w:ind w:left="360"/>
        <w:rPr>
          <w:sz w:val="20"/>
        </w:rPr>
      </w:pPr>
      <w:r w:rsidRPr="006612BD">
        <w:rPr>
          <w:sz w:val="20"/>
        </w:rPr>
        <w:t>uwzględniać raporty dotyczące działań użytkowników systemu:</w:t>
      </w:r>
    </w:p>
    <w:p w14:paraId="437A236F"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Raport umożliwiający monitorowanie postępów prac w procesie przygotowywania i zatwierdzania arkuszy, w tym zawierające listy jednostek i Organów nadzorujących znajdujących się na różnych etapach prac.</w:t>
      </w:r>
    </w:p>
    <w:p w14:paraId="6B5A22F3"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Raporty zawierające listy jednostek, które nie złożyły arkusza obowiązującego na dany dzień.</w:t>
      </w:r>
    </w:p>
    <w:p w14:paraId="67B9D76D" w14:textId="6E4FB65F" w:rsidR="00ED4365" w:rsidRDefault="006612BD" w:rsidP="00ED4365">
      <w:pPr>
        <w:pStyle w:val="Akapitzlist"/>
        <w:numPr>
          <w:ilvl w:val="1"/>
          <w:numId w:val="93"/>
        </w:numPr>
        <w:spacing w:after="160" w:line="276" w:lineRule="auto"/>
        <w:ind w:left="1080"/>
        <w:rPr>
          <w:sz w:val="20"/>
        </w:rPr>
      </w:pPr>
      <w:r w:rsidRPr="006612BD">
        <w:rPr>
          <w:sz w:val="20"/>
        </w:rPr>
        <w:t>Raporty zawierające szczegółowe dane o historii działań użytkowników, w tym o rodzaju wprowadzonych przez nich danych oraz czasie ich wprowadzenia, a także o pełnej historii przygotowania, zatwierdzania i modyfikowania każdego arkusza.</w:t>
      </w:r>
    </w:p>
    <w:p w14:paraId="6F51FD4F" w14:textId="11E15781" w:rsidR="00ED4365" w:rsidRPr="00445C1F" w:rsidRDefault="009C1EDC" w:rsidP="000B7788">
      <w:pPr>
        <w:pStyle w:val="Akapitzlist"/>
        <w:numPr>
          <w:ilvl w:val="0"/>
          <w:numId w:val="93"/>
        </w:numPr>
        <w:spacing w:after="160" w:line="276" w:lineRule="auto"/>
        <w:ind w:left="360"/>
        <w:rPr>
          <w:color w:val="FF0000"/>
        </w:rPr>
      </w:pPr>
      <w:r>
        <w:rPr>
          <w:sz w:val="20"/>
        </w:rPr>
        <w:t>u</w:t>
      </w:r>
      <w:r w:rsidR="00ED4365">
        <w:rPr>
          <w:sz w:val="20"/>
        </w:rPr>
        <w:t>możliwiać generowanie</w:t>
      </w:r>
      <w:r w:rsidR="00ED4365" w:rsidRPr="000B7788">
        <w:rPr>
          <w:sz w:val="20"/>
        </w:rPr>
        <w:t xml:space="preserve"> raport</w:t>
      </w:r>
      <w:r w:rsidR="00ED4365">
        <w:rPr>
          <w:sz w:val="20"/>
        </w:rPr>
        <w:t>u</w:t>
      </w:r>
      <w:r w:rsidR="00ED4365" w:rsidRPr="00ED4365">
        <w:rPr>
          <w:sz w:val="20"/>
        </w:rPr>
        <w:t xml:space="preserve"> zbiorczego</w:t>
      </w:r>
      <w:r w:rsidR="00ED4365" w:rsidRPr="000B7788">
        <w:rPr>
          <w:sz w:val="20"/>
        </w:rPr>
        <w:t xml:space="preserve"> w formie dotychczas stosowanej tzw. „płachty” zawierający:</w:t>
      </w:r>
    </w:p>
    <w:p w14:paraId="376FB3D7" w14:textId="13E54388" w:rsidR="00ED4365" w:rsidRPr="000B7788" w:rsidRDefault="00ED4365" w:rsidP="000B7788">
      <w:pPr>
        <w:pStyle w:val="Akapitzlist"/>
        <w:numPr>
          <w:ilvl w:val="1"/>
          <w:numId w:val="93"/>
        </w:numPr>
        <w:spacing w:after="160" w:line="276" w:lineRule="auto"/>
        <w:ind w:left="1080"/>
        <w:rPr>
          <w:sz w:val="20"/>
        </w:rPr>
      </w:pPr>
      <w:r w:rsidRPr="000B7788">
        <w:rPr>
          <w:sz w:val="20"/>
        </w:rPr>
        <w:t>po lewej stronie informację o poszczególnych oddziałach, ich liczebności, zajęciach wynikających z</w:t>
      </w:r>
      <w:r>
        <w:rPr>
          <w:sz w:val="20"/>
        </w:rPr>
        <w:t> </w:t>
      </w:r>
      <w:r w:rsidRPr="000B7788">
        <w:rPr>
          <w:sz w:val="20"/>
        </w:rPr>
        <w:t>ramowego planu, zajęciach dodatkowych dla poszczególnych oddziałów, podziale na grupy itp.</w:t>
      </w:r>
    </w:p>
    <w:p w14:paraId="2804908F" w14:textId="77777777" w:rsidR="009C1EDC" w:rsidRDefault="00ED4365" w:rsidP="000B7788">
      <w:pPr>
        <w:pStyle w:val="Akapitzlist"/>
        <w:numPr>
          <w:ilvl w:val="1"/>
          <w:numId w:val="93"/>
        </w:numPr>
        <w:spacing w:after="160" w:line="276" w:lineRule="auto"/>
        <w:ind w:left="1080"/>
        <w:rPr>
          <w:sz w:val="20"/>
        </w:rPr>
      </w:pPr>
      <w:r w:rsidRPr="000B7788">
        <w:rPr>
          <w:sz w:val="20"/>
        </w:rPr>
        <w:t>po prawej stronie wykaz nauczycieli, przydział zajęć dla poszczególnych nauczycieli z podziałem na zajęcia wynikające z ramowych planów i pozostałe, godziny nie przypisane poszczególnym oddziałom np. pedagog, biblioteka, stanowiska kierownicze, zajęcia rewalidacyjne, pomoc psychologiczno-pedagogiczna z możliwością definiowania rodzaju zajęć, wymiar pensum nauczyciela z możliwością definiowania zgodnie z prawem lokalnym, liczba godzin ponadwymiarowych, informacja o uzupełnianiu etatu w innej szkole lub dopełnianiu etatu z innej szkoły.</w:t>
      </w:r>
    </w:p>
    <w:p w14:paraId="5BFF6118" w14:textId="77777777" w:rsidR="009C1EDC" w:rsidRDefault="00ED4365" w:rsidP="000B7788">
      <w:pPr>
        <w:pStyle w:val="Akapitzlist"/>
        <w:numPr>
          <w:ilvl w:val="1"/>
          <w:numId w:val="93"/>
        </w:numPr>
        <w:spacing w:after="160" w:line="276" w:lineRule="auto"/>
        <w:ind w:left="1080"/>
        <w:rPr>
          <w:sz w:val="20"/>
        </w:rPr>
      </w:pPr>
      <w:r w:rsidRPr="000B7788">
        <w:rPr>
          <w:sz w:val="20"/>
        </w:rPr>
        <w:t xml:space="preserve">informację o zgodności kwalifikacji nauczycieli do przypisanych zajęć. </w:t>
      </w:r>
    </w:p>
    <w:p w14:paraId="302DB65D" w14:textId="39ACCF50" w:rsidR="009C1EDC" w:rsidRPr="009C1EDC" w:rsidRDefault="00ED4365" w:rsidP="000B7788">
      <w:pPr>
        <w:pStyle w:val="Akapitzlist"/>
        <w:numPr>
          <w:ilvl w:val="1"/>
          <w:numId w:val="93"/>
        </w:numPr>
        <w:spacing w:after="160" w:line="276" w:lineRule="auto"/>
        <w:ind w:left="1080"/>
        <w:rPr>
          <w:sz w:val="20"/>
        </w:rPr>
      </w:pPr>
      <w:r w:rsidRPr="000B7788">
        <w:rPr>
          <w:sz w:val="20"/>
        </w:rPr>
        <w:t>informacje podsumowujące zgodne z aktualnie obowiązującymi przepisami prawa oświatowego (informację podsumowującą o ogólnej liczbie zatwierdzanych etatów pedagogicznych i</w:t>
      </w:r>
      <w:r w:rsidR="009C1EDC">
        <w:rPr>
          <w:sz w:val="20"/>
        </w:rPr>
        <w:t> </w:t>
      </w:r>
      <w:r w:rsidRPr="000B7788">
        <w:rPr>
          <w:sz w:val="20"/>
        </w:rPr>
        <w:t>niepedagogicznych, w tym stanowisk kierowniczych oraz ogólnej liczbie godzin zajęć finansowanych przez organ prowadzący).</w:t>
      </w:r>
    </w:p>
    <w:p w14:paraId="199E7743" w14:textId="64B9E91F" w:rsidR="00ED4365" w:rsidRPr="000B7788" w:rsidRDefault="00ED4365" w:rsidP="000B7788">
      <w:pPr>
        <w:pStyle w:val="Akapitzlist"/>
        <w:spacing w:after="160" w:line="276" w:lineRule="auto"/>
        <w:ind w:left="1080"/>
        <w:rPr>
          <w:sz w:val="20"/>
        </w:rPr>
      </w:pPr>
      <w:r w:rsidRPr="000B7788">
        <w:rPr>
          <w:sz w:val="20"/>
        </w:rPr>
        <w:t>W przypadku przekazania przez szkołę/przedszkole aneksu powinien on być generowany w postaci wyżej opisanej „płachty” z zaznaczeniem i porównaniem z wersją dotychczasową wprowadzonych zmian oraz możliwością umieszczenia komentarza opisującego proponowane zmiany.</w:t>
      </w:r>
    </w:p>
    <w:p w14:paraId="21C220AB" w14:textId="33BC8629" w:rsidR="001219D3" w:rsidRDefault="001219D3" w:rsidP="001219D3">
      <w:pPr>
        <w:spacing w:line="276" w:lineRule="auto"/>
        <w:rPr>
          <w:sz w:val="20"/>
        </w:rPr>
      </w:pPr>
      <w:r>
        <w:rPr>
          <w:sz w:val="20"/>
        </w:rPr>
        <w:t>W zakresie tworzenia planów lekcji system powinien:</w:t>
      </w:r>
    </w:p>
    <w:p w14:paraId="3405AF37" w14:textId="3FA4E568" w:rsidR="001219D3" w:rsidRPr="001219D3" w:rsidRDefault="001219D3" w:rsidP="00865A53">
      <w:pPr>
        <w:pStyle w:val="Akapitzlist"/>
        <w:numPr>
          <w:ilvl w:val="0"/>
          <w:numId w:val="94"/>
        </w:numPr>
        <w:spacing w:after="160" w:line="276" w:lineRule="auto"/>
        <w:rPr>
          <w:sz w:val="20"/>
        </w:rPr>
      </w:pPr>
      <w:r w:rsidRPr="001219D3">
        <w:rPr>
          <w:sz w:val="20"/>
        </w:rPr>
        <w:lastRenderedPageBreak/>
        <w:t>umożliwiać tworzenie planów lekcji uwzględniając wymogi prawa oświatowego.</w:t>
      </w:r>
    </w:p>
    <w:p w14:paraId="591FA4F9" w14:textId="3401A5CB" w:rsidR="001219D3" w:rsidRPr="001219D3" w:rsidRDefault="001219D3" w:rsidP="00865A53">
      <w:pPr>
        <w:pStyle w:val="Akapitzlist"/>
        <w:numPr>
          <w:ilvl w:val="0"/>
          <w:numId w:val="94"/>
        </w:numPr>
        <w:spacing w:after="160" w:line="276" w:lineRule="auto"/>
        <w:rPr>
          <w:sz w:val="20"/>
        </w:rPr>
      </w:pPr>
      <w:r w:rsidRPr="001219D3">
        <w:rPr>
          <w:sz w:val="20"/>
        </w:rPr>
        <w:t>umożliwiać tworzenie planów lekcji dla oddziałów danej placówki lub zespołu szkół.</w:t>
      </w:r>
    </w:p>
    <w:p w14:paraId="2E08D60D" w14:textId="3E421C83" w:rsidR="001219D3" w:rsidRPr="001219D3" w:rsidRDefault="001219D3" w:rsidP="00865A53">
      <w:pPr>
        <w:pStyle w:val="Akapitzlist"/>
        <w:numPr>
          <w:ilvl w:val="0"/>
          <w:numId w:val="94"/>
        </w:numPr>
        <w:spacing w:after="160" w:line="276" w:lineRule="auto"/>
        <w:rPr>
          <w:sz w:val="20"/>
        </w:rPr>
      </w:pPr>
      <w:r w:rsidRPr="001219D3">
        <w:rPr>
          <w:sz w:val="20"/>
        </w:rPr>
        <w:t xml:space="preserve">umożliwiać tworzenie planów lekcji na wybrany semestr roku szkolnego. </w:t>
      </w:r>
    </w:p>
    <w:p w14:paraId="24087249" w14:textId="094C972C" w:rsidR="001219D3" w:rsidRPr="001219D3" w:rsidRDefault="001219D3" w:rsidP="00865A53">
      <w:pPr>
        <w:pStyle w:val="Akapitzlist"/>
        <w:numPr>
          <w:ilvl w:val="0"/>
          <w:numId w:val="94"/>
        </w:numPr>
        <w:spacing w:after="160" w:line="276" w:lineRule="auto"/>
        <w:rPr>
          <w:sz w:val="20"/>
        </w:rPr>
      </w:pPr>
      <w:r w:rsidRPr="001219D3">
        <w:rPr>
          <w:sz w:val="20"/>
        </w:rPr>
        <w:t>umożliwiać tworzenie osobnego planu lekcji dla jednostki w zespole szkół lub wspólnego dla wszystkich jednostek istniejących w zespole szkół.</w:t>
      </w:r>
    </w:p>
    <w:p w14:paraId="731531E2" w14:textId="437474C0" w:rsidR="001219D3" w:rsidRPr="001219D3" w:rsidRDefault="001219D3" w:rsidP="00865A53">
      <w:pPr>
        <w:pStyle w:val="Akapitzlist"/>
        <w:numPr>
          <w:ilvl w:val="0"/>
          <w:numId w:val="94"/>
        </w:numPr>
        <w:spacing w:after="160" w:line="276" w:lineRule="auto"/>
        <w:rPr>
          <w:sz w:val="20"/>
        </w:rPr>
      </w:pPr>
      <w:r w:rsidRPr="001219D3">
        <w:rPr>
          <w:sz w:val="20"/>
        </w:rPr>
        <w:t xml:space="preserve">umożliwiać budowanie planów lekcji w oparciu o dane z: </w:t>
      </w:r>
    </w:p>
    <w:p w14:paraId="0F27A35D" w14:textId="77777777" w:rsidR="001219D3" w:rsidRPr="001219D3" w:rsidRDefault="001219D3" w:rsidP="00865A53">
      <w:pPr>
        <w:pStyle w:val="Akapitzlist"/>
        <w:numPr>
          <w:ilvl w:val="1"/>
          <w:numId w:val="94"/>
        </w:numPr>
        <w:spacing w:after="160" w:line="276" w:lineRule="auto"/>
        <w:rPr>
          <w:sz w:val="20"/>
        </w:rPr>
      </w:pPr>
      <w:r w:rsidRPr="001219D3">
        <w:rPr>
          <w:sz w:val="20"/>
        </w:rPr>
        <w:t>arkusz organizacyjny</w:t>
      </w:r>
    </w:p>
    <w:p w14:paraId="7EB2EECA" w14:textId="77777777" w:rsidR="001219D3" w:rsidRPr="001219D3" w:rsidRDefault="001219D3" w:rsidP="00865A53">
      <w:pPr>
        <w:pStyle w:val="Akapitzlist"/>
        <w:numPr>
          <w:ilvl w:val="1"/>
          <w:numId w:val="94"/>
        </w:numPr>
        <w:spacing w:after="160" w:line="276" w:lineRule="auto"/>
        <w:rPr>
          <w:sz w:val="20"/>
        </w:rPr>
      </w:pPr>
      <w:r w:rsidRPr="001219D3">
        <w:rPr>
          <w:sz w:val="20"/>
        </w:rPr>
        <w:t>globalny rejestr jednostek</w:t>
      </w:r>
    </w:p>
    <w:p w14:paraId="317FAA94" w14:textId="65AFB26E" w:rsidR="001219D3" w:rsidRPr="001219D3" w:rsidRDefault="001219D3" w:rsidP="00865A53">
      <w:pPr>
        <w:pStyle w:val="Akapitzlist"/>
        <w:numPr>
          <w:ilvl w:val="0"/>
          <w:numId w:val="94"/>
        </w:numPr>
        <w:spacing w:after="160" w:line="276" w:lineRule="auto"/>
        <w:rPr>
          <w:sz w:val="20"/>
        </w:rPr>
      </w:pPr>
      <w:r w:rsidRPr="001219D3">
        <w:rPr>
          <w:sz w:val="20"/>
        </w:rPr>
        <w:t>umożliwiać integracje:</w:t>
      </w:r>
    </w:p>
    <w:p w14:paraId="09BFB886" w14:textId="77777777" w:rsidR="001219D3" w:rsidRPr="001219D3" w:rsidRDefault="001219D3" w:rsidP="00865A53">
      <w:pPr>
        <w:pStyle w:val="Akapitzlist"/>
        <w:numPr>
          <w:ilvl w:val="1"/>
          <w:numId w:val="94"/>
        </w:numPr>
        <w:spacing w:after="160" w:line="276" w:lineRule="auto"/>
        <w:rPr>
          <w:sz w:val="20"/>
        </w:rPr>
      </w:pPr>
      <w:r w:rsidRPr="001219D3">
        <w:rPr>
          <w:sz w:val="20"/>
        </w:rPr>
        <w:t xml:space="preserve">system zarządzania Uczniem </w:t>
      </w:r>
    </w:p>
    <w:p w14:paraId="1B16AE78" w14:textId="77777777" w:rsidR="001219D3" w:rsidRPr="001219D3" w:rsidRDefault="001219D3" w:rsidP="00865A53">
      <w:pPr>
        <w:pStyle w:val="Akapitzlist"/>
        <w:numPr>
          <w:ilvl w:val="1"/>
          <w:numId w:val="94"/>
        </w:numPr>
        <w:spacing w:after="160" w:line="276" w:lineRule="auto"/>
        <w:rPr>
          <w:sz w:val="20"/>
        </w:rPr>
      </w:pPr>
      <w:r w:rsidRPr="001219D3">
        <w:rPr>
          <w:sz w:val="20"/>
        </w:rPr>
        <w:t xml:space="preserve">dziennik Elektroniczny </w:t>
      </w:r>
    </w:p>
    <w:p w14:paraId="502FF780" w14:textId="3267A143" w:rsidR="001219D3" w:rsidRPr="001219D3" w:rsidRDefault="001219D3" w:rsidP="00865A53">
      <w:pPr>
        <w:pStyle w:val="Akapitzlist"/>
        <w:numPr>
          <w:ilvl w:val="0"/>
          <w:numId w:val="94"/>
        </w:numPr>
        <w:spacing w:after="160" w:line="276" w:lineRule="auto"/>
        <w:rPr>
          <w:sz w:val="20"/>
        </w:rPr>
      </w:pPr>
      <w:r w:rsidRPr="001219D3">
        <w:rPr>
          <w:sz w:val="20"/>
        </w:rPr>
        <w:t>umożliwiać wprowadzanie wielu parametrów określających cechy przygotowywanego planu lekcji, w</w:t>
      </w:r>
      <w:r w:rsidR="00FC751B">
        <w:rPr>
          <w:sz w:val="20"/>
        </w:rPr>
        <w:t> </w:t>
      </w:r>
      <w:r w:rsidRPr="001219D3">
        <w:rPr>
          <w:sz w:val="20"/>
        </w:rPr>
        <w:t xml:space="preserve">szczególności definiowania odrębnych preferencji oraz warunków dla każdego planu takich jak: </w:t>
      </w:r>
    </w:p>
    <w:p w14:paraId="5B36D565" w14:textId="77777777" w:rsidR="001219D3" w:rsidRPr="001219D3" w:rsidRDefault="001219D3" w:rsidP="00865A53">
      <w:pPr>
        <w:pStyle w:val="Akapitzlist"/>
        <w:numPr>
          <w:ilvl w:val="1"/>
          <w:numId w:val="94"/>
        </w:numPr>
        <w:spacing w:after="160" w:line="276" w:lineRule="auto"/>
        <w:rPr>
          <w:sz w:val="20"/>
        </w:rPr>
      </w:pPr>
      <w:r w:rsidRPr="001219D3">
        <w:rPr>
          <w:sz w:val="20"/>
        </w:rPr>
        <w:t>preferowane terminy (klasy, nauczyciele, sale),</w:t>
      </w:r>
    </w:p>
    <w:p w14:paraId="61A5731C" w14:textId="77777777" w:rsidR="001219D3" w:rsidRPr="001219D3" w:rsidRDefault="001219D3" w:rsidP="00865A53">
      <w:pPr>
        <w:pStyle w:val="Akapitzlist"/>
        <w:numPr>
          <w:ilvl w:val="1"/>
          <w:numId w:val="94"/>
        </w:numPr>
        <w:spacing w:after="160" w:line="276" w:lineRule="auto"/>
        <w:rPr>
          <w:sz w:val="20"/>
        </w:rPr>
      </w:pPr>
      <w:r w:rsidRPr="001219D3">
        <w:rPr>
          <w:sz w:val="20"/>
        </w:rPr>
        <w:t>przedmioty, preferowane terminy,</w:t>
      </w:r>
    </w:p>
    <w:p w14:paraId="233DD6D6" w14:textId="77777777" w:rsidR="001219D3" w:rsidRPr="001219D3" w:rsidRDefault="001219D3" w:rsidP="00865A53">
      <w:pPr>
        <w:pStyle w:val="Akapitzlist"/>
        <w:numPr>
          <w:ilvl w:val="1"/>
          <w:numId w:val="94"/>
        </w:numPr>
        <w:spacing w:after="160" w:line="276" w:lineRule="auto"/>
        <w:rPr>
          <w:sz w:val="20"/>
        </w:rPr>
      </w:pPr>
      <w:r w:rsidRPr="001219D3">
        <w:rPr>
          <w:sz w:val="20"/>
        </w:rPr>
        <w:t>preferowane sale,</w:t>
      </w:r>
    </w:p>
    <w:p w14:paraId="1667852B" w14:textId="77777777" w:rsidR="001219D3" w:rsidRPr="001219D3" w:rsidRDefault="001219D3" w:rsidP="00865A53">
      <w:pPr>
        <w:pStyle w:val="Akapitzlist"/>
        <w:numPr>
          <w:ilvl w:val="1"/>
          <w:numId w:val="94"/>
        </w:numPr>
        <w:spacing w:after="160" w:line="276" w:lineRule="auto"/>
        <w:rPr>
          <w:sz w:val="20"/>
        </w:rPr>
      </w:pPr>
      <w:r w:rsidRPr="001219D3">
        <w:rPr>
          <w:sz w:val="20"/>
        </w:rPr>
        <w:t xml:space="preserve">zajęcia w blokach, </w:t>
      </w:r>
    </w:p>
    <w:p w14:paraId="1C6C89A8" w14:textId="77777777" w:rsidR="001219D3" w:rsidRPr="001219D3" w:rsidRDefault="001219D3" w:rsidP="00865A53">
      <w:pPr>
        <w:pStyle w:val="Akapitzlist"/>
        <w:numPr>
          <w:ilvl w:val="1"/>
          <w:numId w:val="94"/>
        </w:numPr>
        <w:spacing w:after="160" w:line="276" w:lineRule="auto"/>
        <w:rPr>
          <w:sz w:val="20"/>
        </w:rPr>
      </w:pPr>
      <w:r w:rsidRPr="001219D3">
        <w:rPr>
          <w:sz w:val="20"/>
        </w:rPr>
        <w:t xml:space="preserve">rozdzielanie zajęć w grupach, </w:t>
      </w:r>
    </w:p>
    <w:p w14:paraId="0AE9AD01" w14:textId="77777777" w:rsidR="001219D3" w:rsidRPr="001219D3" w:rsidRDefault="001219D3" w:rsidP="00865A53">
      <w:pPr>
        <w:pStyle w:val="Akapitzlist"/>
        <w:numPr>
          <w:ilvl w:val="1"/>
          <w:numId w:val="94"/>
        </w:numPr>
        <w:spacing w:after="160" w:line="276" w:lineRule="auto"/>
        <w:rPr>
          <w:sz w:val="20"/>
        </w:rPr>
      </w:pPr>
      <w:r w:rsidRPr="001219D3">
        <w:rPr>
          <w:sz w:val="20"/>
        </w:rPr>
        <w:t xml:space="preserve">dodawanie komentarzy, </w:t>
      </w:r>
    </w:p>
    <w:p w14:paraId="419EB0F7" w14:textId="77777777" w:rsidR="001219D3" w:rsidRPr="001219D3" w:rsidRDefault="001219D3" w:rsidP="00865A53">
      <w:pPr>
        <w:pStyle w:val="Akapitzlist"/>
        <w:numPr>
          <w:ilvl w:val="1"/>
          <w:numId w:val="94"/>
        </w:numPr>
        <w:spacing w:after="160" w:line="276" w:lineRule="auto"/>
        <w:rPr>
          <w:sz w:val="20"/>
        </w:rPr>
      </w:pPr>
      <w:r w:rsidRPr="001219D3">
        <w:rPr>
          <w:sz w:val="20"/>
        </w:rPr>
        <w:t xml:space="preserve">zajęcia nieobowiązkowe i z osobami zwolnionymi, </w:t>
      </w:r>
    </w:p>
    <w:p w14:paraId="7FF7D702" w14:textId="77777777" w:rsidR="001219D3" w:rsidRPr="001219D3" w:rsidRDefault="001219D3" w:rsidP="00865A53">
      <w:pPr>
        <w:pStyle w:val="Akapitzlist"/>
        <w:numPr>
          <w:ilvl w:val="1"/>
          <w:numId w:val="94"/>
        </w:numPr>
        <w:spacing w:after="160" w:line="276" w:lineRule="auto"/>
        <w:rPr>
          <w:sz w:val="20"/>
        </w:rPr>
      </w:pPr>
      <w:r w:rsidRPr="001219D3">
        <w:rPr>
          <w:sz w:val="20"/>
        </w:rPr>
        <w:t>preferencje nauczycieli,</w:t>
      </w:r>
    </w:p>
    <w:p w14:paraId="62005B6A" w14:textId="77777777" w:rsidR="001219D3" w:rsidRPr="001219D3" w:rsidRDefault="001219D3" w:rsidP="00865A53">
      <w:pPr>
        <w:pStyle w:val="Akapitzlist"/>
        <w:numPr>
          <w:ilvl w:val="1"/>
          <w:numId w:val="94"/>
        </w:numPr>
        <w:spacing w:after="160" w:line="276" w:lineRule="auto"/>
        <w:rPr>
          <w:sz w:val="20"/>
        </w:rPr>
      </w:pPr>
      <w:r w:rsidRPr="001219D3">
        <w:rPr>
          <w:sz w:val="20"/>
        </w:rPr>
        <w:t>blokowanie terminu.</w:t>
      </w:r>
    </w:p>
    <w:p w14:paraId="42BFDCBB" w14:textId="2BE7E079" w:rsidR="001219D3" w:rsidRPr="001219D3" w:rsidRDefault="001219D3" w:rsidP="00865A53">
      <w:pPr>
        <w:pStyle w:val="Akapitzlist"/>
        <w:numPr>
          <w:ilvl w:val="0"/>
          <w:numId w:val="94"/>
        </w:numPr>
        <w:spacing w:after="160" w:line="276" w:lineRule="auto"/>
        <w:rPr>
          <w:sz w:val="20"/>
        </w:rPr>
      </w:pPr>
      <w:r w:rsidRPr="001219D3">
        <w:rPr>
          <w:sz w:val="20"/>
        </w:rPr>
        <w:t xml:space="preserve">umożliwiać ustalenie wagi kryteriów, system daje możliwość dostosowanie ważności poszczególnych kryteriów branych pod uwagę przez automat. </w:t>
      </w:r>
    </w:p>
    <w:p w14:paraId="5583C900" w14:textId="799B471D" w:rsidR="001219D3" w:rsidRPr="001219D3" w:rsidRDefault="001219D3" w:rsidP="00865A53">
      <w:pPr>
        <w:pStyle w:val="Akapitzlist"/>
        <w:numPr>
          <w:ilvl w:val="0"/>
          <w:numId w:val="94"/>
        </w:numPr>
        <w:spacing w:after="160" w:line="276" w:lineRule="auto"/>
        <w:rPr>
          <w:sz w:val="20"/>
        </w:rPr>
      </w:pPr>
      <w:r w:rsidRPr="001219D3">
        <w:rPr>
          <w:sz w:val="20"/>
        </w:rPr>
        <w:t>umożliwiać wyświetlanie okna oceny planu, które informuje o wszystkich mankamentach planu oraz akceptowalności planu. Na podstawie ich oceny system uznaje czy plan jest akceptowalny, warunkowo akceptowalny czy nieakceptowalny.</w:t>
      </w:r>
    </w:p>
    <w:p w14:paraId="3BC2E163" w14:textId="55041679" w:rsidR="001219D3" w:rsidRPr="001219D3" w:rsidRDefault="001219D3" w:rsidP="00865A53">
      <w:pPr>
        <w:pStyle w:val="Akapitzlist"/>
        <w:numPr>
          <w:ilvl w:val="0"/>
          <w:numId w:val="94"/>
        </w:numPr>
        <w:spacing w:after="160" w:line="276" w:lineRule="auto"/>
        <w:rPr>
          <w:sz w:val="20"/>
        </w:rPr>
      </w:pPr>
      <w:r w:rsidRPr="001219D3">
        <w:rPr>
          <w:sz w:val="20"/>
        </w:rPr>
        <w:t xml:space="preserve">umożliwiać ustawienie planu lekcji jako obowiązującego w placówce. </w:t>
      </w:r>
    </w:p>
    <w:p w14:paraId="3E4D6B61" w14:textId="18DF1260" w:rsidR="001219D3" w:rsidRPr="001219D3" w:rsidRDefault="001219D3" w:rsidP="00865A53">
      <w:pPr>
        <w:pStyle w:val="Akapitzlist"/>
        <w:numPr>
          <w:ilvl w:val="0"/>
          <w:numId w:val="94"/>
        </w:numPr>
        <w:spacing w:after="160" w:line="276" w:lineRule="auto"/>
        <w:rPr>
          <w:sz w:val="20"/>
        </w:rPr>
      </w:pPr>
      <w:r w:rsidRPr="001219D3">
        <w:rPr>
          <w:sz w:val="20"/>
        </w:rPr>
        <w:t xml:space="preserve">umożliwiać automatyczne ułożenie planu lekcji, automat układa plan zajęć według indywidulanych, zdefiniowanych dla danego zespół preferencji oraz warunków </w:t>
      </w:r>
    </w:p>
    <w:p w14:paraId="3B1D4EF7" w14:textId="40D0AE5D" w:rsidR="001219D3" w:rsidRPr="001219D3" w:rsidRDefault="001219D3" w:rsidP="00865A53">
      <w:pPr>
        <w:pStyle w:val="Akapitzlist"/>
        <w:numPr>
          <w:ilvl w:val="0"/>
          <w:numId w:val="94"/>
        </w:numPr>
        <w:spacing w:after="160" w:line="276" w:lineRule="auto"/>
        <w:rPr>
          <w:sz w:val="20"/>
        </w:rPr>
      </w:pPr>
      <w:r w:rsidRPr="001219D3">
        <w:rPr>
          <w:sz w:val="20"/>
        </w:rPr>
        <w:t>umożliwiać ręczne układanie oraz modyfikowanie planów lekcji.</w:t>
      </w:r>
    </w:p>
    <w:p w14:paraId="6E6B34B1" w14:textId="20BDF62F" w:rsidR="001219D3" w:rsidRPr="001219D3" w:rsidRDefault="001219D3" w:rsidP="00865A53">
      <w:pPr>
        <w:pStyle w:val="Akapitzlist"/>
        <w:numPr>
          <w:ilvl w:val="0"/>
          <w:numId w:val="94"/>
        </w:numPr>
        <w:spacing w:after="160" w:line="276" w:lineRule="auto"/>
        <w:rPr>
          <w:sz w:val="20"/>
        </w:rPr>
      </w:pPr>
      <w:r w:rsidRPr="001219D3">
        <w:rPr>
          <w:sz w:val="20"/>
        </w:rPr>
        <w:t xml:space="preserve">umożliwiać wyświetlanie planów lekcji, które maja różne stany: </w:t>
      </w:r>
    </w:p>
    <w:p w14:paraId="21D157C6" w14:textId="77777777" w:rsidR="001219D3" w:rsidRPr="001219D3" w:rsidRDefault="001219D3" w:rsidP="00865A53">
      <w:pPr>
        <w:pStyle w:val="Akapitzlist"/>
        <w:numPr>
          <w:ilvl w:val="1"/>
          <w:numId w:val="94"/>
        </w:numPr>
        <w:spacing w:after="160" w:line="276" w:lineRule="auto"/>
        <w:rPr>
          <w:sz w:val="20"/>
        </w:rPr>
      </w:pPr>
      <w:r w:rsidRPr="001219D3">
        <w:rPr>
          <w:sz w:val="20"/>
        </w:rPr>
        <w:t xml:space="preserve">brak, </w:t>
      </w:r>
    </w:p>
    <w:p w14:paraId="772108F0" w14:textId="77777777" w:rsidR="001219D3" w:rsidRPr="001219D3" w:rsidRDefault="001219D3" w:rsidP="00865A53">
      <w:pPr>
        <w:pStyle w:val="Akapitzlist"/>
        <w:numPr>
          <w:ilvl w:val="1"/>
          <w:numId w:val="94"/>
        </w:numPr>
        <w:spacing w:after="160" w:line="276" w:lineRule="auto"/>
        <w:rPr>
          <w:sz w:val="20"/>
        </w:rPr>
      </w:pPr>
      <w:r w:rsidRPr="001219D3">
        <w:rPr>
          <w:sz w:val="20"/>
        </w:rPr>
        <w:t xml:space="preserve">w przygotowaniu, </w:t>
      </w:r>
    </w:p>
    <w:p w14:paraId="4960E05D" w14:textId="77777777" w:rsidR="001219D3" w:rsidRPr="001219D3" w:rsidRDefault="001219D3" w:rsidP="00865A53">
      <w:pPr>
        <w:pStyle w:val="Akapitzlist"/>
        <w:numPr>
          <w:ilvl w:val="1"/>
          <w:numId w:val="94"/>
        </w:numPr>
        <w:spacing w:after="160" w:line="276" w:lineRule="auto"/>
        <w:rPr>
          <w:sz w:val="20"/>
        </w:rPr>
      </w:pPr>
      <w:r w:rsidRPr="001219D3">
        <w:rPr>
          <w:sz w:val="20"/>
        </w:rPr>
        <w:t>gotowy,</w:t>
      </w:r>
    </w:p>
    <w:p w14:paraId="248C2F52" w14:textId="77777777" w:rsidR="001219D3" w:rsidRPr="001219D3" w:rsidRDefault="001219D3" w:rsidP="00865A53">
      <w:pPr>
        <w:pStyle w:val="Akapitzlist"/>
        <w:numPr>
          <w:ilvl w:val="1"/>
          <w:numId w:val="94"/>
        </w:numPr>
        <w:spacing w:after="160" w:line="276" w:lineRule="auto"/>
        <w:rPr>
          <w:sz w:val="20"/>
        </w:rPr>
      </w:pPr>
      <w:r w:rsidRPr="001219D3">
        <w:rPr>
          <w:sz w:val="20"/>
        </w:rPr>
        <w:t>obowiązujący,</w:t>
      </w:r>
    </w:p>
    <w:p w14:paraId="310026F8" w14:textId="77777777" w:rsidR="001219D3" w:rsidRPr="001219D3" w:rsidRDefault="001219D3" w:rsidP="00865A53">
      <w:pPr>
        <w:pStyle w:val="Akapitzlist"/>
        <w:numPr>
          <w:ilvl w:val="1"/>
          <w:numId w:val="94"/>
        </w:numPr>
        <w:spacing w:after="160" w:line="276" w:lineRule="auto"/>
        <w:rPr>
          <w:sz w:val="20"/>
        </w:rPr>
      </w:pPr>
      <w:r w:rsidRPr="001219D3">
        <w:rPr>
          <w:sz w:val="20"/>
        </w:rPr>
        <w:t>archiwalny,</w:t>
      </w:r>
    </w:p>
    <w:p w14:paraId="6DE3CB30" w14:textId="329A3F18" w:rsidR="001219D3" w:rsidRPr="001219D3" w:rsidRDefault="001219D3" w:rsidP="00865A53">
      <w:pPr>
        <w:pStyle w:val="Akapitzlist"/>
        <w:numPr>
          <w:ilvl w:val="0"/>
          <w:numId w:val="94"/>
        </w:numPr>
        <w:spacing w:after="160" w:line="276" w:lineRule="auto"/>
        <w:rPr>
          <w:sz w:val="20"/>
        </w:rPr>
      </w:pPr>
      <w:r w:rsidRPr="001219D3">
        <w:rPr>
          <w:sz w:val="20"/>
        </w:rPr>
        <w:t xml:space="preserve">umożliwiać w zależności od stanu, kopiowanie, edycję, usuwanie, archiwizowanie planów lekcji </w:t>
      </w:r>
    </w:p>
    <w:p w14:paraId="56F6DB22" w14:textId="62734346" w:rsidR="001219D3" w:rsidRPr="001219D3" w:rsidRDefault="001219D3" w:rsidP="00865A53">
      <w:pPr>
        <w:pStyle w:val="Akapitzlist"/>
        <w:numPr>
          <w:ilvl w:val="0"/>
          <w:numId w:val="94"/>
        </w:numPr>
        <w:spacing w:after="160" w:line="276" w:lineRule="auto"/>
        <w:rPr>
          <w:sz w:val="20"/>
        </w:rPr>
      </w:pPr>
      <w:r w:rsidRPr="001219D3">
        <w:rPr>
          <w:sz w:val="20"/>
        </w:rPr>
        <w:t>umożliwiać drukowanie planów lekcji w jednym z sześciu widoków:</w:t>
      </w:r>
    </w:p>
    <w:p w14:paraId="57419A5E" w14:textId="77777777" w:rsidR="001219D3" w:rsidRPr="001219D3" w:rsidRDefault="001219D3" w:rsidP="00865A53">
      <w:pPr>
        <w:pStyle w:val="Akapitzlist"/>
        <w:numPr>
          <w:ilvl w:val="1"/>
          <w:numId w:val="94"/>
        </w:numPr>
        <w:spacing w:after="160" w:line="276" w:lineRule="auto"/>
        <w:rPr>
          <w:sz w:val="20"/>
        </w:rPr>
      </w:pPr>
      <w:r w:rsidRPr="001219D3">
        <w:rPr>
          <w:sz w:val="20"/>
        </w:rPr>
        <w:t>płachta nauczycieli – prezentacja na jednej płachcie planów wszystkich nauczycieli,</w:t>
      </w:r>
    </w:p>
    <w:p w14:paraId="0ACBDB06" w14:textId="77777777" w:rsidR="001219D3" w:rsidRPr="001219D3" w:rsidRDefault="001219D3" w:rsidP="00865A53">
      <w:pPr>
        <w:pStyle w:val="Akapitzlist"/>
        <w:numPr>
          <w:ilvl w:val="1"/>
          <w:numId w:val="94"/>
        </w:numPr>
        <w:spacing w:after="160" w:line="276" w:lineRule="auto"/>
        <w:rPr>
          <w:sz w:val="20"/>
        </w:rPr>
      </w:pPr>
      <w:r w:rsidRPr="001219D3">
        <w:rPr>
          <w:sz w:val="20"/>
        </w:rPr>
        <w:t xml:space="preserve">płachta oddziałów – prezentacja na jednej płachcie planów wszystkich oddziałów, </w:t>
      </w:r>
    </w:p>
    <w:p w14:paraId="499E249C" w14:textId="77777777" w:rsidR="001219D3" w:rsidRPr="001219D3" w:rsidRDefault="001219D3" w:rsidP="00865A53">
      <w:pPr>
        <w:pStyle w:val="Akapitzlist"/>
        <w:numPr>
          <w:ilvl w:val="1"/>
          <w:numId w:val="94"/>
        </w:numPr>
        <w:spacing w:after="160" w:line="276" w:lineRule="auto"/>
        <w:rPr>
          <w:sz w:val="20"/>
        </w:rPr>
      </w:pPr>
      <w:r w:rsidRPr="001219D3">
        <w:rPr>
          <w:sz w:val="20"/>
        </w:rPr>
        <w:t xml:space="preserve">płachta </w:t>
      </w:r>
      <w:proofErr w:type="spellStart"/>
      <w:r w:rsidRPr="001219D3">
        <w:rPr>
          <w:sz w:val="20"/>
        </w:rPr>
        <w:t>sal</w:t>
      </w:r>
      <w:proofErr w:type="spellEnd"/>
      <w:r w:rsidRPr="001219D3">
        <w:rPr>
          <w:sz w:val="20"/>
        </w:rPr>
        <w:t xml:space="preserve"> – prezentacja na jednej płachcie planów wszystkich </w:t>
      </w:r>
      <w:proofErr w:type="spellStart"/>
      <w:r w:rsidRPr="001219D3">
        <w:rPr>
          <w:sz w:val="20"/>
        </w:rPr>
        <w:t>sal</w:t>
      </w:r>
      <w:proofErr w:type="spellEnd"/>
      <w:r w:rsidRPr="001219D3">
        <w:rPr>
          <w:sz w:val="20"/>
        </w:rPr>
        <w:t>,</w:t>
      </w:r>
    </w:p>
    <w:p w14:paraId="52EF4DB0" w14:textId="77777777" w:rsidR="001219D3" w:rsidRPr="001219D3" w:rsidRDefault="001219D3" w:rsidP="00865A53">
      <w:pPr>
        <w:pStyle w:val="Akapitzlist"/>
        <w:numPr>
          <w:ilvl w:val="1"/>
          <w:numId w:val="94"/>
        </w:numPr>
        <w:spacing w:after="160" w:line="276" w:lineRule="auto"/>
        <w:rPr>
          <w:sz w:val="20"/>
        </w:rPr>
      </w:pPr>
      <w:r w:rsidRPr="001219D3">
        <w:rPr>
          <w:sz w:val="20"/>
        </w:rPr>
        <w:t xml:space="preserve">płachta nauczycieli – prezentacja planu pojedynczego nauczyciela, </w:t>
      </w:r>
    </w:p>
    <w:p w14:paraId="41842AAF" w14:textId="77777777" w:rsidR="001219D3" w:rsidRPr="001219D3" w:rsidRDefault="001219D3" w:rsidP="00865A53">
      <w:pPr>
        <w:pStyle w:val="Akapitzlist"/>
        <w:numPr>
          <w:ilvl w:val="1"/>
          <w:numId w:val="94"/>
        </w:numPr>
        <w:spacing w:after="160" w:line="276" w:lineRule="auto"/>
        <w:rPr>
          <w:sz w:val="20"/>
        </w:rPr>
      </w:pPr>
      <w:r w:rsidRPr="001219D3">
        <w:rPr>
          <w:sz w:val="20"/>
        </w:rPr>
        <w:t>płachta oddziału – prezentacja planu pojedynczego oddziału,</w:t>
      </w:r>
    </w:p>
    <w:p w14:paraId="06665BF0" w14:textId="77777777" w:rsidR="001219D3" w:rsidRPr="001219D3" w:rsidRDefault="001219D3" w:rsidP="00865A53">
      <w:pPr>
        <w:pStyle w:val="Akapitzlist"/>
        <w:numPr>
          <w:ilvl w:val="1"/>
          <w:numId w:val="94"/>
        </w:numPr>
        <w:spacing w:after="160" w:line="276" w:lineRule="auto"/>
        <w:rPr>
          <w:sz w:val="20"/>
        </w:rPr>
      </w:pPr>
      <w:r w:rsidRPr="001219D3">
        <w:rPr>
          <w:sz w:val="20"/>
        </w:rPr>
        <w:t>plan sali – prezentacja planu pojedynczej sali,</w:t>
      </w:r>
    </w:p>
    <w:p w14:paraId="1FE1A9EE" w14:textId="7AE8C02C" w:rsidR="001219D3" w:rsidRPr="001219D3" w:rsidRDefault="001219D3" w:rsidP="00865A53">
      <w:pPr>
        <w:pStyle w:val="Akapitzlist"/>
        <w:numPr>
          <w:ilvl w:val="0"/>
          <w:numId w:val="94"/>
        </w:numPr>
        <w:spacing w:after="160" w:line="276" w:lineRule="auto"/>
        <w:rPr>
          <w:sz w:val="20"/>
        </w:rPr>
      </w:pPr>
      <w:r w:rsidRPr="001219D3">
        <w:rPr>
          <w:sz w:val="20"/>
        </w:rPr>
        <w:t xml:space="preserve">pozwalać na wyświetlanie planów lekcji w różnych widokach: </w:t>
      </w:r>
    </w:p>
    <w:p w14:paraId="2F40DB97" w14:textId="77777777" w:rsidR="001219D3" w:rsidRPr="001219D3" w:rsidRDefault="001219D3" w:rsidP="00865A53">
      <w:pPr>
        <w:pStyle w:val="Akapitzlist"/>
        <w:numPr>
          <w:ilvl w:val="1"/>
          <w:numId w:val="94"/>
        </w:numPr>
        <w:spacing w:after="160" w:line="276" w:lineRule="auto"/>
        <w:rPr>
          <w:sz w:val="20"/>
        </w:rPr>
      </w:pPr>
      <w:r w:rsidRPr="001219D3">
        <w:rPr>
          <w:sz w:val="20"/>
        </w:rPr>
        <w:t>plan wybranego nauczyciela,</w:t>
      </w:r>
    </w:p>
    <w:p w14:paraId="6634F84F" w14:textId="77777777" w:rsidR="001219D3" w:rsidRPr="001219D3" w:rsidRDefault="001219D3" w:rsidP="00865A53">
      <w:pPr>
        <w:pStyle w:val="Akapitzlist"/>
        <w:numPr>
          <w:ilvl w:val="1"/>
          <w:numId w:val="94"/>
        </w:numPr>
        <w:spacing w:after="160" w:line="276" w:lineRule="auto"/>
        <w:rPr>
          <w:sz w:val="20"/>
        </w:rPr>
      </w:pPr>
      <w:r w:rsidRPr="001219D3">
        <w:rPr>
          <w:sz w:val="20"/>
        </w:rPr>
        <w:t>plan wybranego oddziału,</w:t>
      </w:r>
    </w:p>
    <w:p w14:paraId="1926E158" w14:textId="77777777" w:rsidR="001219D3" w:rsidRPr="001219D3" w:rsidRDefault="001219D3" w:rsidP="00865A53">
      <w:pPr>
        <w:pStyle w:val="Akapitzlist"/>
        <w:numPr>
          <w:ilvl w:val="1"/>
          <w:numId w:val="94"/>
        </w:numPr>
        <w:spacing w:after="160" w:line="276" w:lineRule="auto"/>
        <w:rPr>
          <w:sz w:val="20"/>
        </w:rPr>
      </w:pPr>
      <w:r w:rsidRPr="001219D3">
        <w:rPr>
          <w:sz w:val="20"/>
        </w:rPr>
        <w:t>plan wybranej sali,</w:t>
      </w:r>
    </w:p>
    <w:p w14:paraId="19C2714B" w14:textId="77777777" w:rsidR="001219D3" w:rsidRPr="001219D3" w:rsidRDefault="001219D3" w:rsidP="00865A53">
      <w:pPr>
        <w:pStyle w:val="Akapitzlist"/>
        <w:numPr>
          <w:ilvl w:val="1"/>
          <w:numId w:val="94"/>
        </w:numPr>
        <w:spacing w:after="160" w:line="276" w:lineRule="auto"/>
        <w:rPr>
          <w:sz w:val="20"/>
        </w:rPr>
      </w:pPr>
      <w:r w:rsidRPr="001219D3">
        <w:rPr>
          <w:sz w:val="20"/>
        </w:rPr>
        <w:t xml:space="preserve">rozkład </w:t>
      </w:r>
      <w:proofErr w:type="spellStart"/>
      <w:r w:rsidRPr="001219D3">
        <w:rPr>
          <w:sz w:val="20"/>
        </w:rPr>
        <w:t>sal</w:t>
      </w:r>
      <w:proofErr w:type="spellEnd"/>
      <w:r w:rsidRPr="001219D3">
        <w:rPr>
          <w:sz w:val="20"/>
        </w:rPr>
        <w:t xml:space="preserve"> zajętych w danym terminie,</w:t>
      </w:r>
    </w:p>
    <w:p w14:paraId="5BB7C2E4" w14:textId="3683149A" w:rsidR="001219D3" w:rsidRPr="001219D3" w:rsidRDefault="001219D3" w:rsidP="00865A53">
      <w:pPr>
        <w:pStyle w:val="Akapitzlist"/>
        <w:numPr>
          <w:ilvl w:val="1"/>
          <w:numId w:val="94"/>
        </w:numPr>
        <w:spacing w:after="160" w:line="276" w:lineRule="auto"/>
        <w:rPr>
          <w:sz w:val="20"/>
        </w:rPr>
      </w:pPr>
      <w:r w:rsidRPr="001219D3">
        <w:rPr>
          <w:sz w:val="20"/>
        </w:rPr>
        <w:t>rozkład przedmiotów w danym terminie.</w:t>
      </w:r>
    </w:p>
    <w:p w14:paraId="3B85899A" w14:textId="77777777" w:rsidR="001219D3" w:rsidRDefault="001219D3" w:rsidP="001219D3">
      <w:pPr>
        <w:spacing w:line="276" w:lineRule="auto"/>
        <w:rPr>
          <w:sz w:val="20"/>
        </w:rPr>
      </w:pPr>
    </w:p>
    <w:p w14:paraId="77FF4B47" w14:textId="32C41B32" w:rsidR="001219D3" w:rsidRPr="001219D3" w:rsidRDefault="001219D3" w:rsidP="001219D3">
      <w:pPr>
        <w:spacing w:line="276" w:lineRule="auto"/>
        <w:rPr>
          <w:sz w:val="20"/>
        </w:rPr>
      </w:pPr>
      <w:r w:rsidRPr="001219D3">
        <w:rPr>
          <w:sz w:val="20"/>
        </w:rPr>
        <w:t xml:space="preserve">W zakresie </w:t>
      </w:r>
      <w:r>
        <w:rPr>
          <w:sz w:val="20"/>
        </w:rPr>
        <w:t>tworzenia</w:t>
      </w:r>
      <w:r w:rsidRPr="00461B3C">
        <w:rPr>
          <w:sz w:val="20"/>
        </w:rPr>
        <w:t xml:space="preserve"> planów dyżurów, dyżurów wakacyjnych i księgi zastępstw</w:t>
      </w:r>
      <w:r w:rsidRPr="001219D3">
        <w:rPr>
          <w:sz w:val="20"/>
        </w:rPr>
        <w:t xml:space="preserve"> system powinien:</w:t>
      </w:r>
    </w:p>
    <w:p w14:paraId="722E26FA" w14:textId="4FA5E629" w:rsidR="001219D3" w:rsidRPr="001219D3" w:rsidRDefault="001219D3" w:rsidP="00865A53">
      <w:pPr>
        <w:pStyle w:val="Akapitzlist"/>
        <w:numPr>
          <w:ilvl w:val="0"/>
          <w:numId w:val="95"/>
        </w:numPr>
        <w:spacing w:after="160" w:line="276" w:lineRule="auto"/>
        <w:rPr>
          <w:sz w:val="20"/>
        </w:rPr>
      </w:pPr>
      <w:r w:rsidRPr="001219D3">
        <w:rPr>
          <w:sz w:val="20"/>
        </w:rPr>
        <w:t>umożliwiać tworzenie planów dyżurów uwzględniając wymogi prawa oświatowego.</w:t>
      </w:r>
    </w:p>
    <w:p w14:paraId="6F9A46F8" w14:textId="2A7B9341" w:rsidR="001219D3" w:rsidRPr="001219D3" w:rsidRDefault="001219D3" w:rsidP="00865A53">
      <w:pPr>
        <w:pStyle w:val="Akapitzlist"/>
        <w:numPr>
          <w:ilvl w:val="0"/>
          <w:numId w:val="95"/>
        </w:numPr>
        <w:spacing w:after="160" w:line="276" w:lineRule="auto"/>
        <w:rPr>
          <w:sz w:val="20"/>
        </w:rPr>
      </w:pPr>
      <w:r w:rsidRPr="001219D3">
        <w:rPr>
          <w:sz w:val="20"/>
        </w:rPr>
        <w:lastRenderedPageBreak/>
        <w:t>umożliwiać tworzenie planów dyżurów z uwzględnieniem rozkładu zajęć wynikającego z aktualnego planu lekcji z uwzględnieniem zajęć pozalekcyjnych.</w:t>
      </w:r>
    </w:p>
    <w:p w14:paraId="0CA18591" w14:textId="61CCEEB7" w:rsidR="001219D3" w:rsidRPr="001219D3" w:rsidRDefault="001219D3" w:rsidP="00865A53">
      <w:pPr>
        <w:pStyle w:val="Akapitzlist"/>
        <w:numPr>
          <w:ilvl w:val="0"/>
          <w:numId w:val="95"/>
        </w:numPr>
        <w:spacing w:after="160" w:line="276" w:lineRule="auto"/>
        <w:rPr>
          <w:sz w:val="20"/>
        </w:rPr>
      </w:pPr>
      <w:r w:rsidRPr="001219D3">
        <w:rPr>
          <w:sz w:val="20"/>
        </w:rPr>
        <w:t xml:space="preserve">umożliwiać tworzenie planów dyżurów zgodnie z rozmieszczeniem </w:t>
      </w:r>
      <w:proofErr w:type="spellStart"/>
      <w:r w:rsidRPr="001219D3">
        <w:rPr>
          <w:sz w:val="20"/>
        </w:rPr>
        <w:t>sal</w:t>
      </w:r>
      <w:proofErr w:type="spellEnd"/>
      <w:r w:rsidRPr="001219D3">
        <w:rPr>
          <w:sz w:val="20"/>
        </w:rPr>
        <w:t xml:space="preserve"> lekcyjnych.</w:t>
      </w:r>
    </w:p>
    <w:p w14:paraId="2B8DCDB0" w14:textId="0DEED4F9" w:rsidR="001219D3" w:rsidRPr="001219D3" w:rsidRDefault="001219D3" w:rsidP="00865A53">
      <w:pPr>
        <w:pStyle w:val="Akapitzlist"/>
        <w:numPr>
          <w:ilvl w:val="0"/>
          <w:numId w:val="95"/>
        </w:numPr>
        <w:spacing w:after="160" w:line="276" w:lineRule="auto"/>
        <w:rPr>
          <w:sz w:val="20"/>
        </w:rPr>
      </w:pPr>
      <w:r w:rsidRPr="001219D3">
        <w:rPr>
          <w:sz w:val="20"/>
        </w:rPr>
        <w:t xml:space="preserve">umożliwiać tworzenie planów dyżurów z uwzględnieniem obciążeń dyżurami poszczególnych nauczycieli, bieżącej liczby dyżurów każdego nauczyciela, całkowitym czasem ich trwania oraz rozkładem tygodniowym.  </w:t>
      </w:r>
    </w:p>
    <w:p w14:paraId="7A18B3BF" w14:textId="5AFB0949" w:rsidR="001219D3" w:rsidRPr="001219D3" w:rsidRDefault="001219D3" w:rsidP="00865A53">
      <w:pPr>
        <w:pStyle w:val="Akapitzlist"/>
        <w:numPr>
          <w:ilvl w:val="0"/>
          <w:numId w:val="95"/>
        </w:numPr>
        <w:spacing w:after="160" w:line="276" w:lineRule="auto"/>
        <w:rPr>
          <w:sz w:val="20"/>
        </w:rPr>
      </w:pPr>
      <w:r w:rsidRPr="001219D3">
        <w:rPr>
          <w:sz w:val="20"/>
        </w:rPr>
        <w:t xml:space="preserve">umożliwiać budowanie planów dyżurów w oparciu o dane z: </w:t>
      </w:r>
    </w:p>
    <w:p w14:paraId="20B4AC49" w14:textId="77777777" w:rsidR="001219D3" w:rsidRPr="001219D3" w:rsidRDefault="001219D3" w:rsidP="00865A53">
      <w:pPr>
        <w:pStyle w:val="Akapitzlist"/>
        <w:numPr>
          <w:ilvl w:val="1"/>
          <w:numId w:val="95"/>
        </w:numPr>
        <w:spacing w:after="160" w:line="276" w:lineRule="auto"/>
        <w:rPr>
          <w:sz w:val="20"/>
        </w:rPr>
      </w:pPr>
      <w:r w:rsidRPr="001219D3">
        <w:rPr>
          <w:sz w:val="20"/>
        </w:rPr>
        <w:t>Plan lekcji</w:t>
      </w:r>
    </w:p>
    <w:p w14:paraId="4E4236C6" w14:textId="77777777" w:rsidR="001219D3" w:rsidRPr="001219D3" w:rsidRDefault="001219D3" w:rsidP="00865A53">
      <w:pPr>
        <w:pStyle w:val="Akapitzlist"/>
        <w:numPr>
          <w:ilvl w:val="1"/>
          <w:numId w:val="95"/>
        </w:numPr>
        <w:spacing w:after="160" w:line="276" w:lineRule="auto"/>
        <w:rPr>
          <w:sz w:val="20"/>
        </w:rPr>
      </w:pPr>
      <w:r w:rsidRPr="001219D3">
        <w:rPr>
          <w:sz w:val="20"/>
        </w:rPr>
        <w:t xml:space="preserve">Globalny Rejestr Jednostek </w:t>
      </w:r>
    </w:p>
    <w:p w14:paraId="5D3C23FE" w14:textId="22933976" w:rsidR="001219D3" w:rsidRPr="001219D3" w:rsidRDefault="001219D3" w:rsidP="00865A53">
      <w:pPr>
        <w:pStyle w:val="Akapitzlist"/>
        <w:numPr>
          <w:ilvl w:val="0"/>
          <w:numId w:val="95"/>
        </w:numPr>
        <w:spacing w:after="160" w:line="276" w:lineRule="auto"/>
        <w:rPr>
          <w:sz w:val="20"/>
        </w:rPr>
      </w:pPr>
      <w:r w:rsidRPr="001219D3">
        <w:rPr>
          <w:sz w:val="20"/>
        </w:rPr>
        <w:t>umożliwiać integracje z:</w:t>
      </w:r>
    </w:p>
    <w:p w14:paraId="673DADD9" w14:textId="77777777" w:rsidR="001219D3" w:rsidRPr="001219D3" w:rsidRDefault="001219D3" w:rsidP="00865A53">
      <w:pPr>
        <w:pStyle w:val="Akapitzlist"/>
        <w:numPr>
          <w:ilvl w:val="1"/>
          <w:numId w:val="95"/>
        </w:numPr>
        <w:spacing w:after="160" w:line="276" w:lineRule="auto"/>
        <w:rPr>
          <w:sz w:val="20"/>
        </w:rPr>
      </w:pPr>
      <w:r w:rsidRPr="001219D3">
        <w:rPr>
          <w:sz w:val="20"/>
        </w:rPr>
        <w:t xml:space="preserve">Księga zastępstw,  </w:t>
      </w:r>
    </w:p>
    <w:p w14:paraId="44435139" w14:textId="77777777" w:rsidR="001219D3" w:rsidRPr="001219D3" w:rsidRDefault="001219D3" w:rsidP="00865A53">
      <w:pPr>
        <w:pStyle w:val="Akapitzlist"/>
        <w:numPr>
          <w:ilvl w:val="1"/>
          <w:numId w:val="95"/>
        </w:numPr>
        <w:spacing w:after="160" w:line="276" w:lineRule="auto"/>
        <w:rPr>
          <w:sz w:val="20"/>
        </w:rPr>
      </w:pPr>
      <w:r w:rsidRPr="001219D3">
        <w:rPr>
          <w:sz w:val="20"/>
        </w:rPr>
        <w:t xml:space="preserve">Dziennik Elektroniczny. </w:t>
      </w:r>
    </w:p>
    <w:p w14:paraId="658FC70E" w14:textId="6B7A602C" w:rsidR="001219D3" w:rsidRPr="001219D3" w:rsidRDefault="001219D3" w:rsidP="00865A53">
      <w:pPr>
        <w:pStyle w:val="Akapitzlist"/>
        <w:numPr>
          <w:ilvl w:val="0"/>
          <w:numId w:val="95"/>
        </w:numPr>
        <w:spacing w:after="160" w:line="276" w:lineRule="auto"/>
        <w:rPr>
          <w:sz w:val="20"/>
        </w:rPr>
      </w:pPr>
      <w:r w:rsidRPr="001219D3">
        <w:rPr>
          <w:sz w:val="20"/>
        </w:rPr>
        <w:t>umożliwiać wprowadzanie parametrów określających cechy przygotowywanego planu dyżurów, w</w:t>
      </w:r>
      <w:r w:rsidR="00FC751B">
        <w:rPr>
          <w:sz w:val="20"/>
        </w:rPr>
        <w:t> </w:t>
      </w:r>
      <w:r w:rsidRPr="001219D3">
        <w:rPr>
          <w:sz w:val="20"/>
        </w:rPr>
        <w:t xml:space="preserve">szczególności definiowania odrębnych preferencji oraz warunków dla każdego planu takich jak: </w:t>
      </w:r>
    </w:p>
    <w:p w14:paraId="57D44BA3" w14:textId="77777777" w:rsidR="001219D3" w:rsidRPr="001219D3" w:rsidRDefault="001219D3" w:rsidP="00865A53">
      <w:pPr>
        <w:pStyle w:val="Akapitzlist"/>
        <w:numPr>
          <w:ilvl w:val="1"/>
          <w:numId w:val="95"/>
        </w:numPr>
        <w:spacing w:after="160" w:line="276" w:lineRule="auto"/>
        <w:rPr>
          <w:sz w:val="20"/>
        </w:rPr>
      </w:pPr>
      <w:r w:rsidRPr="001219D3">
        <w:rPr>
          <w:sz w:val="20"/>
        </w:rPr>
        <w:t>miejsca dyżurowania,</w:t>
      </w:r>
    </w:p>
    <w:p w14:paraId="0666871B" w14:textId="77777777" w:rsidR="001219D3" w:rsidRPr="001219D3" w:rsidRDefault="001219D3" w:rsidP="00865A53">
      <w:pPr>
        <w:pStyle w:val="Akapitzlist"/>
        <w:numPr>
          <w:ilvl w:val="1"/>
          <w:numId w:val="95"/>
        </w:numPr>
        <w:spacing w:after="160" w:line="276" w:lineRule="auto"/>
        <w:rPr>
          <w:sz w:val="20"/>
        </w:rPr>
      </w:pPr>
      <w:r w:rsidRPr="001219D3">
        <w:rPr>
          <w:sz w:val="20"/>
        </w:rPr>
        <w:t xml:space="preserve">obciążenie nauczycieli. </w:t>
      </w:r>
    </w:p>
    <w:p w14:paraId="2659D6F3" w14:textId="587B78B0" w:rsidR="001219D3" w:rsidRPr="001219D3" w:rsidRDefault="001219D3" w:rsidP="00865A53">
      <w:pPr>
        <w:pStyle w:val="Akapitzlist"/>
        <w:numPr>
          <w:ilvl w:val="0"/>
          <w:numId w:val="95"/>
        </w:numPr>
        <w:spacing w:after="160" w:line="276" w:lineRule="auto"/>
        <w:rPr>
          <w:sz w:val="20"/>
        </w:rPr>
      </w:pPr>
      <w:r w:rsidRPr="001219D3">
        <w:rPr>
          <w:sz w:val="20"/>
        </w:rPr>
        <w:t>umożliwiać wyświetlanie okna oceny planu, które informuje o wszystkich mankamentach planu oraz akceptowalności planu. Na podstawie ich oceny system uznaje czy plan jest akceptowalny, warunkowo akceptowalny czy nieakceptowalny.</w:t>
      </w:r>
    </w:p>
    <w:p w14:paraId="5F97EE55" w14:textId="13D1D693" w:rsidR="001219D3" w:rsidRPr="001219D3" w:rsidRDefault="001219D3" w:rsidP="00865A53">
      <w:pPr>
        <w:pStyle w:val="Akapitzlist"/>
        <w:numPr>
          <w:ilvl w:val="0"/>
          <w:numId w:val="95"/>
        </w:numPr>
        <w:spacing w:after="160" w:line="276" w:lineRule="auto"/>
        <w:rPr>
          <w:sz w:val="20"/>
        </w:rPr>
      </w:pPr>
      <w:r w:rsidRPr="001219D3">
        <w:rPr>
          <w:sz w:val="20"/>
        </w:rPr>
        <w:t>umożliwiać ustawienie planu dyżurów, jako obowiązującego w placówce w danym semestrze roku szkolnego.</w:t>
      </w:r>
    </w:p>
    <w:p w14:paraId="629F2CB6" w14:textId="742188AF" w:rsidR="001219D3" w:rsidRPr="001219D3" w:rsidRDefault="001219D3" w:rsidP="00865A53">
      <w:pPr>
        <w:pStyle w:val="Akapitzlist"/>
        <w:numPr>
          <w:ilvl w:val="0"/>
          <w:numId w:val="95"/>
        </w:numPr>
        <w:spacing w:after="160" w:line="276" w:lineRule="auto"/>
        <w:rPr>
          <w:sz w:val="20"/>
        </w:rPr>
      </w:pPr>
      <w:r w:rsidRPr="001219D3">
        <w:rPr>
          <w:sz w:val="20"/>
        </w:rPr>
        <w:t xml:space="preserve">umożliwiać automatyczne ułożenie planu dyżurów, automat układa plan dyżurów według indywidulanych, zdefiniowanych dla danego zespołu preferencji oraz warunków. </w:t>
      </w:r>
    </w:p>
    <w:p w14:paraId="0F83294C" w14:textId="26A05AA7" w:rsidR="001219D3" w:rsidRPr="001219D3" w:rsidRDefault="001219D3" w:rsidP="00865A53">
      <w:pPr>
        <w:pStyle w:val="Akapitzlist"/>
        <w:numPr>
          <w:ilvl w:val="0"/>
          <w:numId w:val="95"/>
        </w:numPr>
        <w:spacing w:after="160" w:line="276" w:lineRule="auto"/>
        <w:rPr>
          <w:sz w:val="20"/>
        </w:rPr>
      </w:pPr>
      <w:r w:rsidRPr="001219D3">
        <w:rPr>
          <w:sz w:val="20"/>
        </w:rPr>
        <w:t>podczas automatycznego u</w:t>
      </w:r>
      <w:r w:rsidR="00BC2069">
        <w:rPr>
          <w:sz w:val="20"/>
        </w:rPr>
        <w:t>kładania planu dyżurów kierować</w:t>
      </w:r>
      <w:r w:rsidRPr="001219D3">
        <w:rPr>
          <w:sz w:val="20"/>
        </w:rPr>
        <w:t xml:space="preserve"> się kryteriami: </w:t>
      </w:r>
    </w:p>
    <w:p w14:paraId="35D400A8" w14:textId="77777777" w:rsidR="001219D3" w:rsidRPr="001219D3" w:rsidRDefault="001219D3" w:rsidP="00865A53">
      <w:pPr>
        <w:pStyle w:val="Akapitzlist"/>
        <w:numPr>
          <w:ilvl w:val="1"/>
          <w:numId w:val="95"/>
        </w:numPr>
        <w:spacing w:after="160" w:line="276" w:lineRule="auto"/>
        <w:rPr>
          <w:sz w:val="20"/>
        </w:rPr>
      </w:pPr>
      <w:r w:rsidRPr="001219D3">
        <w:rPr>
          <w:sz w:val="20"/>
        </w:rPr>
        <w:t>proporcjonalnego obciążenia nauczycieli,</w:t>
      </w:r>
    </w:p>
    <w:p w14:paraId="212A01C7" w14:textId="77777777" w:rsidR="001219D3" w:rsidRPr="001219D3" w:rsidRDefault="001219D3" w:rsidP="00865A53">
      <w:pPr>
        <w:pStyle w:val="Akapitzlist"/>
        <w:numPr>
          <w:ilvl w:val="1"/>
          <w:numId w:val="95"/>
        </w:numPr>
        <w:spacing w:after="160" w:line="276" w:lineRule="auto"/>
        <w:rPr>
          <w:sz w:val="20"/>
        </w:rPr>
      </w:pPr>
      <w:r w:rsidRPr="001219D3">
        <w:rPr>
          <w:sz w:val="20"/>
        </w:rPr>
        <w:t>rozkładu dyżurów w tygodniu,</w:t>
      </w:r>
    </w:p>
    <w:p w14:paraId="6392F37A" w14:textId="77777777" w:rsidR="001219D3" w:rsidRPr="001219D3" w:rsidRDefault="001219D3" w:rsidP="00865A53">
      <w:pPr>
        <w:pStyle w:val="Akapitzlist"/>
        <w:numPr>
          <w:ilvl w:val="1"/>
          <w:numId w:val="95"/>
        </w:numPr>
        <w:spacing w:after="160" w:line="276" w:lineRule="auto"/>
        <w:rPr>
          <w:sz w:val="20"/>
        </w:rPr>
      </w:pPr>
      <w:r w:rsidRPr="001219D3">
        <w:rPr>
          <w:sz w:val="20"/>
        </w:rPr>
        <w:t>prostoty planu dyżurów (np. dyżur przez kilka przerw pod rząd w tym samym miejscu).</w:t>
      </w:r>
    </w:p>
    <w:p w14:paraId="17937467" w14:textId="46EEDE54" w:rsidR="001219D3" w:rsidRPr="001219D3" w:rsidRDefault="001219D3" w:rsidP="00865A53">
      <w:pPr>
        <w:pStyle w:val="Akapitzlist"/>
        <w:numPr>
          <w:ilvl w:val="0"/>
          <w:numId w:val="95"/>
        </w:numPr>
        <w:spacing w:after="160" w:line="276" w:lineRule="auto"/>
        <w:rPr>
          <w:sz w:val="20"/>
        </w:rPr>
      </w:pPr>
      <w:r w:rsidRPr="001219D3">
        <w:rPr>
          <w:sz w:val="20"/>
        </w:rPr>
        <w:t>umożliwiać ręczne układanie oraz modyfikowanie planów dyżurów.</w:t>
      </w:r>
    </w:p>
    <w:p w14:paraId="0EE5482C" w14:textId="54D4105C" w:rsidR="001219D3" w:rsidRPr="001219D3" w:rsidRDefault="001219D3" w:rsidP="00865A53">
      <w:pPr>
        <w:pStyle w:val="Akapitzlist"/>
        <w:numPr>
          <w:ilvl w:val="0"/>
          <w:numId w:val="95"/>
        </w:numPr>
        <w:spacing w:after="160" w:line="276" w:lineRule="auto"/>
        <w:rPr>
          <w:sz w:val="20"/>
        </w:rPr>
      </w:pPr>
      <w:r w:rsidRPr="001219D3">
        <w:rPr>
          <w:sz w:val="20"/>
        </w:rPr>
        <w:t xml:space="preserve">umożliwiać wyświetlanie planów dyżurów, które maja różne stany: </w:t>
      </w:r>
    </w:p>
    <w:p w14:paraId="0D0E6EAB" w14:textId="77777777" w:rsidR="001219D3" w:rsidRPr="001219D3" w:rsidRDefault="001219D3" w:rsidP="00865A53">
      <w:pPr>
        <w:pStyle w:val="Akapitzlist"/>
        <w:numPr>
          <w:ilvl w:val="1"/>
          <w:numId w:val="95"/>
        </w:numPr>
        <w:spacing w:after="160" w:line="276" w:lineRule="auto"/>
        <w:rPr>
          <w:sz w:val="20"/>
        </w:rPr>
      </w:pPr>
      <w:r w:rsidRPr="001219D3">
        <w:rPr>
          <w:sz w:val="20"/>
        </w:rPr>
        <w:t xml:space="preserve">brak, </w:t>
      </w:r>
    </w:p>
    <w:p w14:paraId="7DB84FD0" w14:textId="77777777" w:rsidR="001219D3" w:rsidRPr="001219D3" w:rsidRDefault="001219D3" w:rsidP="00865A53">
      <w:pPr>
        <w:pStyle w:val="Akapitzlist"/>
        <w:numPr>
          <w:ilvl w:val="1"/>
          <w:numId w:val="95"/>
        </w:numPr>
        <w:spacing w:after="160" w:line="276" w:lineRule="auto"/>
        <w:rPr>
          <w:sz w:val="20"/>
        </w:rPr>
      </w:pPr>
      <w:r w:rsidRPr="001219D3">
        <w:rPr>
          <w:sz w:val="20"/>
        </w:rPr>
        <w:t xml:space="preserve">w przygotowaniu, </w:t>
      </w:r>
    </w:p>
    <w:p w14:paraId="22DAD986" w14:textId="77777777" w:rsidR="001219D3" w:rsidRPr="001219D3" w:rsidRDefault="001219D3" w:rsidP="00865A53">
      <w:pPr>
        <w:pStyle w:val="Akapitzlist"/>
        <w:numPr>
          <w:ilvl w:val="1"/>
          <w:numId w:val="95"/>
        </w:numPr>
        <w:spacing w:after="160" w:line="276" w:lineRule="auto"/>
        <w:rPr>
          <w:sz w:val="20"/>
        </w:rPr>
      </w:pPr>
      <w:r w:rsidRPr="001219D3">
        <w:rPr>
          <w:sz w:val="20"/>
        </w:rPr>
        <w:t>gotowy,</w:t>
      </w:r>
    </w:p>
    <w:p w14:paraId="40D7A001" w14:textId="77777777" w:rsidR="001219D3" w:rsidRPr="001219D3" w:rsidRDefault="001219D3" w:rsidP="00865A53">
      <w:pPr>
        <w:pStyle w:val="Akapitzlist"/>
        <w:numPr>
          <w:ilvl w:val="1"/>
          <w:numId w:val="95"/>
        </w:numPr>
        <w:spacing w:after="160" w:line="276" w:lineRule="auto"/>
        <w:rPr>
          <w:sz w:val="20"/>
        </w:rPr>
      </w:pPr>
      <w:r w:rsidRPr="001219D3">
        <w:rPr>
          <w:sz w:val="20"/>
        </w:rPr>
        <w:t>obowiązujący,</w:t>
      </w:r>
    </w:p>
    <w:p w14:paraId="2B22144A" w14:textId="77777777" w:rsidR="001219D3" w:rsidRPr="001219D3" w:rsidRDefault="001219D3" w:rsidP="00865A53">
      <w:pPr>
        <w:pStyle w:val="Akapitzlist"/>
        <w:numPr>
          <w:ilvl w:val="1"/>
          <w:numId w:val="95"/>
        </w:numPr>
        <w:spacing w:after="160" w:line="276" w:lineRule="auto"/>
        <w:rPr>
          <w:sz w:val="20"/>
        </w:rPr>
      </w:pPr>
      <w:r w:rsidRPr="001219D3">
        <w:rPr>
          <w:sz w:val="20"/>
        </w:rPr>
        <w:t>archiwalny.</w:t>
      </w:r>
    </w:p>
    <w:p w14:paraId="55713120" w14:textId="66847D13" w:rsidR="001219D3" w:rsidRPr="001219D3" w:rsidRDefault="001219D3" w:rsidP="00865A53">
      <w:pPr>
        <w:pStyle w:val="Akapitzlist"/>
        <w:numPr>
          <w:ilvl w:val="0"/>
          <w:numId w:val="95"/>
        </w:numPr>
        <w:spacing w:after="160" w:line="276" w:lineRule="auto"/>
        <w:rPr>
          <w:sz w:val="20"/>
        </w:rPr>
      </w:pPr>
      <w:r w:rsidRPr="001219D3">
        <w:rPr>
          <w:sz w:val="20"/>
        </w:rPr>
        <w:t>umożliwiać w zależności od stanu planu dyżurów jego edycję, podgląd, usuwanie.</w:t>
      </w:r>
    </w:p>
    <w:p w14:paraId="72767515" w14:textId="03BF3213" w:rsidR="001219D3" w:rsidRPr="001219D3" w:rsidRDefault="001219D3" w:rsidP="00865A53">
      <w:pPr>
        <w:pStyle w:val="Akapitzlist"/>
        <w:numPr>
          <w:ilvl w:val="0"/>
          <w:numId w:val="95"/>
        </w:numPr>
        <w:spacing w:after="160" w:line="276" w:lineRule="auto"/>
        <w:rPr>
          <w:sz w:val="20"/>
        </w:rPr>
      </w:pPr>
      <w:r w:rsidRPr="001219D3">
        <w:rPr>
          <w:sz w:val="20"/>
        </w:rPr>
        <w:t>umożliwiać drukowanie planów dyżurów w jednym z dwóch widoków:</w:t>
      </w:r>
    </w:p>
    <w:p w14:paraId="4576AC60" w14:textId="77777777" w:rsidR="001219D3" w:rsidRPr="001219D3" w:rsidRDefault="001219D3" w:rsidP="00865A53">
      <w:pPr>
        <w:pStyle w:val="Akapitzlist"/>
        <w:numPr>
          <w:ilvl w:val="1"/>
          <w:numId w:val="95"/>
        </w:numPr>
        <w:spacing w:after="160" w:line="276" w:lineRule="auto"/>
        <w:rPr>
          <w:sz w:val="20"/>
        </w:rPr>
      </w:pPr>
      <w:r w:rsidRPr="001219D3">
        <w:rPr>
          <w:sz w:val="20"/>
        </w:rPr>
        <w:t xml:space="preserve">płachta nauczycieli – prezentacja na jednej płachcie planów dyżurów wszystkich nauczycieli, </w:t>
      </w:r>
    </w:p>
    <w:p w14:paraId="74BFC18D" w14:textId="77777777" w:rsidR="001219D3" w:rsidRPr="001219D3" w:rsidRDefault="001219D3" w:rsidP="00865A53">
      <w:pPr>
        <w:pStyle w:val="Akapitzlist"/>
        <w:numPr>
          <w:ilvl w:val="1"/>
          <w:numId w:val="95"/>
        </w:numPr>
        <w:spacing w:after="160" w:line="276" w:lineRule="auto"/>
        <w:rPr>
          <w:sz w:val="20"/>
        </w:rPr>
      </w:pPr>
      <w:r w:rsidRPr="001219D3">
        <w:rPr>
          <w:sz w:val="20"/>
        </w:rPr>
        <w:t>płachta miejsc – prezentacja na jednej płachcie wszystkich miejsc dyżurowania.</w:t>
      </w:r>
    </w:p>
    <w:p w14:paraId="7B7146E3" w14:textId="58F0B328" w:rsidR="001219D3" w:rsidRPr="001219D3" w:rsidRDefault="001219D3" w:rsidP="00865A53">
      <w:pPr>
        <w:pStyle w:val="Akapitzlist"/>
        <w:numPr>
          <w:ilvl w:val="0"/>
          <w:numId w:val="95"/>
        </w:numPr>
        <w:spacing w:after="160" w:line="276" w:lineRule="auto"/>
        <w:rPr>
          <w:sz w:val="20"/>
        </w:rPr>
      </w:pPr>
      <w:r w:rsidRPr="001219D3">
        <w:rPr>
          <w:sz w:val="20"/>
        </w:rPr>
        <w:t xml:space="preserve">pozwalać na wyświetlanie planów dyżurów w różnych widokach: </w:t>
      </w:r>
    </w:p>
    <w:p w14:paraId="15FE768C" w14:textId="77777777" w:rsidR="001219D3" w:rsidRPr="001219D3" w:rsidRDefault="001219D3" w:rsidP="00865A53">
      <w:pPr>
        <w:pStyle w:val="Akapitzlist"/>
        <w:numPr>
          <w:ilvl w:val="1"/>
          <w:numId w:val="95"/>
        </w:numPr>
        <w:spacing w:after="160" w:line="276" w:lineRule="auto"/>
        <w:rPr>
          <w:sz w:val="20"/>
        </w:rPr>
      </w:pPr>
      <w:r w:rsidRPr="001219D3">
        <w:rPr>
          <w:sz w:val="20"/>
        </w:rPr>
        <w:t>plan wybranego nauczyciela,</w:t>
      </w:r>
    </w:p>
    <w:p w14:paraId="6273AADC" w14:textId="5E16A309" w:rsidR="001219D3" w:rsidRDefault="001219D3" w:rsidP="00865A53">
      <w:pPr>
        <w:pStyle w:val="Akapitzlist"/>
        <w:numPr>
          <w:ilvl w:val="1"/>
          <w:numId w:val="95"/>
        </w:numPr>
        <w:spacing w:after="160" w:line="276" w:lineRule="auto"/>
        <w:rPr>
          <w:sz w:val="20"/>
        </w:rPr>
      </w:pPr>
      <w:r w:rsidRPr="001219D3">
        <w:rPr>
          <w:sz w:val="20"/>
        </w:rPr>
        <w:t>plan wybranego miejsca dyżurowania.</w:t>
      </w:r>
    </w:p>
    <w:p w14:paraId="4B1B96F4" w14:textId="010CF313" w:rsidR="00BC2069" w:rsidRPr="00BC2069" w:rsidRDefault="00BC2069" w:rsidP="00865A53">
      <w:pPr>
        <w:pStyle w:val="Akapitzlist"/>
        <w:numPr>
          <w:ilvl w:val="0"/>
          <w:numId w:val="95"/>
        </w:numPr>
        <w:spacing w:after="160" w:line="276" w:lineRule="auto"/>
        <w:rPr>
          <w:sz w:val="20"/>
        </w:rPr>
      </w:pPr>
      <w:r w:rsidRPr="00BC2069">
        <w:rPr>
          <w:sz w:val="20"/>
        </w:rPr>
        <w:t>umożliwiać wprowadzenie nieobecności nauczyciela w danym wybranym terminie lub okresie czasowym, z</w:t>
      </w:r>
      <w:r w:rsidR="00FC751B">
        <w:rPr>
          <w:sz w:val="20"/>
        </w:rPr>
        <w:t> </w:t>
      </w:r>
      <w:r w:rsidRPr="00BC2069">
        <w:rPr>
          <w:sz w:val="20"/>
        </w:rPr>
        <w:t>określeniem powodu nieobecności.</w:t>
      </w:r>
    </w:p>
    <w:p w14:paraId="7C7AFB35" w14:textId="35421F82" w:rsidR="00BC2069" w:rsidRPr="00BC2069" w:rsidRDefault="00BC2069" w:rsidP="00865A53">
      <w:pPr>
        <w:pStyle w:val="Akapitzlist"/>
        <w:numPr>
          <w:ilvl w:val="0"/>
          <w:numId w:val="95"/>
        </w:numPr>
        <w:spacing w:after="160" w:line="276" w:lineRule="auto"/>
        <w:rPr>
          <w:sz w:val="20"/>
        </w:rPr>
      </w:pPr>
      <w:r w:rsidRPr="00BC2069">
        <w:rPr>
          <w:sz w:val="20"/>
        </w:rPr>
        <w:t xml:space="preserve">umożliwiać wyszukiwanie zarejestrowanych nieobecności w danym okresie czasowym. </w:t>
      </w:r>
    </w:p>
    <w:p w14:paraId="15042807" w14:textId="44BF94D8" w:rsidR="00BC2069" w:rsidRPr="00BC2069" w:rsidRDefault="00BC2069" w:rsidP="00865A53">
      <w:pPr>
        <w:pStyle w:val="Akapitzlist"/>
        <w:numPr>
          <w:ilvl w:val="0"/>
          <w:numId w:val="95"/>
        </w:numPr>
        <w:spacing w:after="160" w:line="276" w:lineRule="auto"/>
        <w:rPr>
          <w:sz w:val="20"/>
        </w:rPr>
      </w:pPr>
      <w:r w:rsidRPr="00BC2069">
        <w:rPr>
          <w:sz w:val="20"/>
        </w:rPr>
        <w:t>umożliwiać wprowadzanie informacji o różnych formach realizacji zajęć nieobecnego nauczyciela.</w:t>
      </w:r>
    </w:p>
    <w:p w14:paraId="5B804D1D" w14:textId="04BDFB6A" w:rsidR="00BC2069" w:rsidRPr="00BC2069" w:rsidRDefault="00BC2069" w:rsidP="00865A53">
      <w:pPr>
        <w:pStyle w:val="Akapitzlist"/>
        <w:numPr>
          <w:ilvl w:val="0"/>
          <w:numId w:val="95"/>
        </w:numPr>
        <w:spacing w:after="160" w:line="276" w:lineRule="auto"/>
        <w:rPr>
          <w:sz w:val="20"/>
        </w:rPr>
      </w:pPr>
      <w:r w:rsidRPr="00BC2069">
        <w:rPr>
          <w:sz w:val="20"/>
        </w:rPr>
        <w:t>umożliwiać przydzielenie zastępstwa za nieobecnego nauczyciela.</w:t>
      </w:r>
    </w:p>
    <w:p w14:paraId="641B30B1" w14:textId="0762B5ED" w:rsidR="00BC2069" w:rsidRPr="00BC2069" w:rsidRDefault="00BC2069" w:rsidP="00865A53">
      <w:pPr>
        <w:pStyle w:val="Akapitzlist"/>
        <w:numPr>
          <w:ilvl w:val="0"/>
          <w:numId w:val="95"/>
        </w:numPr>
        <w:spacing w:after="160" w:line="276" w:lineRule="auto"/>
        <w:rPr>
          <w:sz w:val="20"/>
        </w:rPr>
      </w:pPr>
      <w:r w:rsidRPr="00BC2069">
        <w:rPr>
          <w:sz w:val="20"/>
        </w:rPr>
        <w:t>umożliwiać zwolnienie uczniów z pierwszej bądź ostatniej godziny lekcyjnej w przypadku braku zastępcy na pierwszej lub ostatniej lekcji.</w:t>
      </w:r>
    </w:p>
    <w:p w14:paraId="0227EA5E" w14:textId="70EA0336" w:rsidR="00BC2069" w:rsidRPr="00BC2069" w:rsidRDefault="00BC2069" w:rsidP="00865A53">
      <w:pPr>
        <w:pStyle w:val="Akapitzlist"/>
        <w:numPr>
          <w:ilvl w:val="0"/>
          <w:numId w:val="95"/>
        </w:numPr>
        <w:spacing w:after="160" w:line="276" w:lineRule="auto"/>
        <w:rPr>
          <w:sz w:val="20"/>
        </w:rPr>
      </w:pPr>
      <w:r w:rsidRPr="00BC2069">
        <w:rPr>
          <w:sz w:val="20"/>
        </w:rPr>
        <w:t>umożliwiać przeniesienie lekcji innego nauczyciela na lekcję, która wymaga zastępstwa.</w:t>
      </w:r>
    </w:p>
    <w:p w14:paraId="5056D97C" w14:textId="5C8A1EB5" w:rsidR="00BC2069" w:rsidRPr="00BC2069" w:rsidRDefault="00BC2069" w:rsidP="00865A53">
      <w:pPr>
        <w:pStyle w:val="Akapitzlist"/>
        <w:numPr>
          <w:ilvl w:val="0"/>
          <w:numId w:val="95"/>
        </w:numPr>
        <w:spacing w:after="160" w:line="276" w:lineRule="auto"/>
        <w:rPr>
          <w:sz w:val="20"/>
        </w:rPr>
      </w:pPr>
      <w:r w:rsidRPr="00BC2069">
        <w:rPr>
          <w:sz w:val="20"/>
        </w:rPr>
        <w:t xml:space="preserve">umożliwiać przeniesienie lekcji nieobecnego nauczyciela na inny termin, z możliwością określenia sali. </w:t>
      </w:r>
    </w:p>
    <w:p w14:paraId="2EE252E0" w14:textId="39C8FBC4" w:rsidR="00BC2069" w:rsidRPr="00BC2069" w:rsidRDefault="00BC2069" w:rsidP="00865A53">
      <w:pPr>
        <w:pStyle w:val="Akapitzlist"/>
        <w:numPr>
          <w:ilvl w:val="0"/>
          <w:numId w:val="95"/>
        </w:numPr>
        <w:spacing w:after="160" w:line="276" w:lineRule="auto"/>
        <w:rPr>
          <w:sz w:val="20"/>
        </w:rPr>
      </w:pPr>
      <w:r w:rsidRPr="00BC2069">
        <w:rPr>
          <w:sz w:val="20"/>
        </w:rPr>
        <w:t>pozwalać na łączenie oddziałów w przypadku braku zastępcy na środkowej godzinie lekcyjnej.</w:t>
      </w:r>
    </w:p>
    <w:p w14:paraId="3B922A46" w14:textId="6E6F6B43" w:rsidR="00BC2069" w:rsidRPr="00BC2069" w:rsidRDefault="00BC2069" w:rsidP="00865A53">
      <w:pPr>
        <w:pStyle w:val="Akapitzlist"/>
        <w:numPr>
          <w:ilvl w:val="0"/>
          <w:numId w:val="95"/>
        </w:numPr>
        <w:spacing w:after="160" w:line="276" w:lineRule="auto"/>
        <w:rPr>
          <w:sz w:val="20"/>
        </w:rPr>
      </w:pPr>
      <w:r w:rsidRPr="00BC2069">
        <w:rPr>
          <w:sz w:val="20"/>
        </w:rPr>
        <w:t>umożliwiać przydzielenie zastępstwa zewnętrznego.</w:t>
      </w:r>
    </w:p>
    <w:p w14:paraId="716CA388" w14:textId="7E113F54" w:rsidR="00BC2069" w:rsidRPr="00BC2069" w:rsidRDefault="00BC2069" w:rsidP="00865A53">
      <w:pPr>
        <w:pStyle w:val="Akapitzlist"/>
        <w:numPr>
          <w:ilvl w:val="0"/>
          <w:numId w:val="95"/>
        </w:numPr>
        <w:spacing w:after="160" w:line="276" w:lineRule="auto"/>
        <w:rPr>
          <w:sz w:val="20"/>
        </w:rPr>
      </w:pPr>
      <w:r w:rsidRPr="00BC2069">
        <w:rPr>
          <w:sz w:val="20"/>
        </w:rPr>
        <w:t>umożliwiać kontrolę nad powstałymi przerwami między zajęciami, utworzonymi poprzez realizację wprowadzonych form zastępstw.</w:t>
      </w:r>
    </w:p>
    <w:p w14:paraId="6FCA8C05" w14:textId="76B769E8" w:rsidR="00BC2069" w:rsidRPr="00BC2069" w:rsidRDefault="00BC2069" w:rsidP="00865A53">
      <w:pPr>
        <w:pStyle w:val="Akapitzlist"/>
        <w:numPr>
          <w:ilvl w:val="0"/>
          <w:numId w:val="95"/>
        </w:numPr>
        <w:spacing w:after="160" w:line="276" w:lineRule="auto"/>
        <w:rPr>
          <w:sz w:val="20"/>
        </w:rPr>
      </w:pPr>
      <w:r w:rsidRPr="00BC2069">
        <w:rPr>
          <w:sz w:val="20"/>
        </w:rPr>
        <w:t>pozwalać na bieżącą synchronizację wprowadzonych form realizacji zastępstwa z planem lekcji.</w:t>
      </w:r>
    </w:p>
    <w:p w14:paraId="486A8025" w14:textId="7566D4CD" w:rsidR="00BC2069" w:rsidRPr="00BC2069" w:rsidRDefault="00BC2069" w:rsidP="00865A53">
      <w:pPr>
        <w:pStyle w:val="Akapitzlist"/>
        <w:numPr>
          <w:ilvl w:val="0"/>
          <w:numId w:val="95"/>
        </w:numPr>
        <w:spacing w:after="160" w:line="276" w:lineRule="auto"/>
        <w:rPr>
          <w:sz w:val="20"/>
        </w:rPr>
      </w:pPr>
      <w:r w:rsidRPr="00BC2069">
        <w:rPr>
          <w:sz w:val="20"/>
        </w:rPr>
        <w:t>pozwalać na kierowanie wiadomości do użytkowników, których zastępstwo dotyczy za pomocą poczty wewnętrznej.</w:t>
      </w:r>
    </w:p>
    <w:p w14:paraId="38C2EDAC" w14:textId="04FEAF7E" w:rsidR="00BC2069" w:rsidRPr="00BC2069" w:rsidRDefault="00BC2069" w:rsidP="00865A53">
      <w:pPr>
        <w:pStyle w:val="Akapitzlist"/>
        <w:numPr>
          <w:ilvl w:val="0"/>
          <w:numId w:val="95"/>
        </w:numPr>
        <w:spacing w:after="160" w:line="276" w:lineRule="auto"/>
        <w:rPr>
          <w:sz w:val="20"/>
        </w:rPr>
      </w:pPr>
      <w:r w:rsidRPr="00BC2069">
        <w:rPr>
          <w:sz w:val="20"/>
        </w:rPr>
        <w:lastRenderedPageBreak/>
        <w:t>umożliwiać określanie wprowadzonej nieobecności za pomocą dodatkowych informacji (m. in. przedmiot prowadzony zgodnie ze stałym planem zajęć, nauczyciel i przedmiot na zastępstwie, sala, w której ma się odbyć zastępstwo).</w:t>
      </w:r>
    </w:p>
    <w:p w14:paraId="2924BE58" w14:textId="399F215B" w:rsidR="00BC2069" w:rsidRPr="00BC2069" w:rsidRDefault="00BC2069" w:rsidP="00865A53">
      <w:pPr>
        <w:pStyle w:val="Akapitzlist"/>
        <w:numPr>
          <w:ilvl w:val="0"/>
          <w:numId w:val="95"/>
        </w:numPr>
        <w:spacing w:after="160" w:line="276" w:lineRule="auto"/>
        <w:rPr>
          <w:sz w:val="20"/>
        </w:rPr>
      </w:pPr>
      <w:r w:rsidRPr="00BC2069">
        <w:rPr>
          <w:sz w:val="20"/>
        </w:rPr>
        <w:t>umożliwiać rejestrację nieobecności oddziału w wybranym terminie lub okresie czasowym, z określeniem powodu nieobecności.</w:t>
      </w:r>
    </w:p>
    <w:p w14:paraId="01A70E2A" w14:textId="28CF7CD2" w:rsidR="00BC2069" w:rsidRPr="00BC2069" w:rsidRDefault="00BC2069" w:rsidP="00865A53">
      <w:pPr>
        <w:pStyle w:val="Akapitzlist"/>
        <w:numPr>
          <w:ilvl w:val="0"/>
          <w:numId w:val="95"/>
        </w:numPr>
        <w:spacing w:after="160" w:line="276" w:lineRule="auto"/>
        <w:rPr>
          <w:sz w:val="20"/>
        </w:rPr>
      </w:pPr>
      <w:r w:rsidRPr="00BC2069">
        <w:rPr>
          <w:sz w:val="20"/>
        </w:rPr>
        <w:t>umożliwiać wyszukiwanie zarejestrowanych nieobecności oddziału w danym okresie czasowym.</w:t>
      </w:r>
    </w:p>
    <w:p w14:paraId="00D70CB8" w14:textId="3AF4592F" w:rsidR="00BC2069" w:rsidRPr="00BC2069" w:rsidRDefault="00BC2069" w:rsidP="00865A53">
      <w:pPr>
        <w:pStyle w:val="Akapitzlist"/>
        <w:numPr>
          <w:ilvl w:val="0"/>
          <w:numId w:val="95"/>
        </w:numPr>
        <w:spacing w:after="160" w:line="276" w:lineRule="auto"/>
        <w:rPr>
          <w:sz w:val="20"/>
        </w:rPr>
      </w:pPr>
      <w:r w:rsidRPr="00BC2069">
        <w:rPr>
          <w:sz w:val="20"/>
        </w:rPr>
        <w:t>umożliwiać wprowadzanie godzin dodatkowych dla nauczyciela.</w:t>
      </w:r>
    </w:p>
    <w:p w14:paraId="550FAFCF" w14:textId="4B0E3232" w:rsidR="00BC2069" w:rsidRPr="00BC2069" w:rsidRDefault="00BC2069" w:rsidP="00865A53">
      <w:pPr>
        <w:pStyle w:val="Akapitzlist"/>
        <w:numPr>
          <w:ilvl w:val="0"/>
          <w:numId w:val="95"/>
        </w:numPr>
        <w:spacing w:after="160" w:line="276" w:lineRule="auto"/>
        <w:rPr>
          <w:sz w:val="20"/>
        </w:rPr>
      </w:pPr>
      <w:r w:rsidRPr="00BC2069">
        <w:rPr>
          <w:sz w:val="20"/>
        </w:rPr>
        <w:t>generować wydruk okresów rozliczeniowych wraz z danymi o realizacji godzin wynikających z planu lekcji, obowiązkowym wymiarze godzin z arkusza organizacyjnego, godzinach zastępstw i nieobecności oraz godzinach dodatkowych.</w:t>
      </w:r>
    </w:p>
    <w:p w14:paraId="55D869AE" w14:textId="577F4416" w:rsidR="00BC2069" w:rsidRPr="00BC2069" w:rsidRDefault="00BC2069" w:rsidP="00865A53">
      <w:pPr>
        <w:pStyle w:val="Akapitzlist"/>
        <w:numPr>
          <w:ilvl w:val="0"/>
          <w:numId w:val="95"/>
        </w:numPr>
        <w:spacing w:after="160" w:line="276" w:lineRule="auto"/>
        <w:rPr>
          <w:sz w:val="20"/>
        </w:rPr>
      </w:pPr>
      <w:r w:rsidRPr="00BC2069">
        <w:rPr>
          <w:sz w:val="20"/>
        </w:rPr>
        <w:t>zapewniać obliczanie liczby godzin ponadwymiarowych oraz liczby godzin do wypłaty dla nauczyciela.</w:t>
      </w:r>
    </w:p>
    <w:p w14:paraId="6A5B22C2" w14:textId="4863EE23" w:rsidR="00BC2069" w:rsidRPr="00BC2069" w:rsidRDefault="00BC2069" w:rsidP="00865A53">
      <w:pPr>
        <w:pStyle w:val="Akapitzlist"/>
        <w:numPr>
          <w:ilvl w:val="0"/>
          <w:numId w:val="95"/>
        </w:numPr>
        <w:spacing w:after="160" w:line="276" w:lineRule="auto"/>
        <w:rPr>
          <w:sz w:val="20"/>
        </w:rPr>
      </w:pPr>
      <w:r w:rsidRPr="00BC2069">
        <w:rPr>
          <w:sz w:val="20"/>
        </w:rPr>
        <w:t>umożliwiać modyfikację tygodniowych norm godzin dla nauczyciela, w przypadku wystąpienia odstępstwa od stałego pensum bazowego w danym tygodniu.</w:t>
      </w:r>
    </w:p>
    <w:p w14:paraId="4551518E" w14:textId="3CB38F01" w:rsidR="00BC2069" w:rsidRPr="00BC2069" w:rsidRDefault="00BC2069" w:rsidP="00865A53">
      <w:pPr>
        <w:pStyle w:val="Akapitzlist"/>
        <w:numPr>
          <w:ilvl w:val="0"/>
          <w:numId w:val="95"/>
        </w:numPr>
        <w:spacing w:after="160" w:line="276" w:lineRule="auto"/>
        <w:rPr>
          <w:sz w:val="20"/>
        </w:rPr>
      </w:pPr>
      <w:r w:rsidRPr="00BC2069">
        <w:rPr>
          <w:sz w:val="20"/>
        </w:rPr>
        <w:t>pozwalać na podgląd na zmiany ilości godzin uśrednionych do wypracowania w tygodniu oraz łącznej ilości godzin, podczas modyfikacji tygodniowych norm godzin dla nauczyciela.</w:t>
      </w:r>
    </w:p>
    <w:p w14:paraId="5BB28FB3" w14:textId="40077FDA" w:rsidR="00BC2069" w:rsidRPr="00BC2069" w:rsidRDefault="00BC2069" w:rsidP="00865A53">
      <w:pPr>
        <w:pStyle w:val="Akapitzlist"/>
        <w:numPr>
          <w:ilvl w:val="0"/>
          <w:numId w:val="95"/>
        </w:numPr>
        <w:spacing w:after="160" w:line="276" w:lineRule="auto"/>
        <w:rPr>
          <w:sz w:val="20"/>
        </w:rPr>
      </w:pPr>
      <w:r w:rsidRPr="00BC2069">
        <w:rPr>
          <w:sz w:val="20"/>
        </w:rPr>
        <w:t>zawierać zestawienia statystyczne w tym w szczególności:</w:t>
      </w:r>
    </w:p>
    <w:p w14:paraId="6C3F9B12" w14:textId="77777777" w:rsidR="00BC2069" w:rsidRPr="00BC2069" w:rsidRDefault="00BC2069" w:rsidP="00865A53">
      <w:pPr>
        <w:pStyle w:val="Akapitzlist"/>
        <w:numPr>
          <w:ilvl w:val="1"/>
          <w:numId w:val="95"/>
        </w:numPr>
        <w:spacing w:after="160" w:line="276" w:lineRule="auto"/>
        <w:rPr>
          <w:sz w:val="20"/>
        </w:rPr>
      </w:pPr>
      <w:r w:rsidRPr="00BC2069">
        <w:rPr>
          <w:sz w:val="20"/>
        </w:rPr>
        <w:t>Raport zastępstw,</w:t>
      </w:r>
    </w:p>
    <w:p w14:paraId="5F2CE198" w14:textId="77777777" w:rsidR="00BC2069" w:rsidRPr="00BC2069" w:rsidRDefault="00BC2069" w:rsidP="00865A53">
      <w:pPr>
        <w:pStyle w:val="Akapitzlist"/>
        <w:numPr>
          <w:ilvl w:val="1"/>
          <w:numId w:val="95"/>
        </w:numPr>
        <w:spacing w:after="160" w:line="276" w:lineRule="auto"/>
        <w:rPr>
          <w:sz w:val="20"/>
        </w:rPr>
      </w:pPr>
      <w:r w:rsidRPr="00BC2069">
        <w:rPr>
          <w:sz w:val="20"/>
        </w:rPr>
        <w:t>Raport nieobecności oddziałów,</w:t>
      </w:r>
    </w:p>
    <w:p w14:paraId="57D77F53" w14:textId="77777777" w:rsidR="00BC2069" w:rsidRPr="00BC2069" w:rsidRDefault="00BC2069" w:rsidP="00865A53">
      <w:pPr>
        <w:pStyle w:val="Akapitzlist"/>
        <w:numPr>
          <w:ilvl w:val="1"/>
          <w:numId w:val="95"/>
        </w:numPr>
        <w:spacing w:after="160" w:line="276" w:lineRule="auto"/>
        <w:rPr>
          <w:sz w:val="20"/>
        </w:rPr>
      </w:pPr>
      <w:r w:rsidRPr="00BC2069">
        <w:rPr>
          <w:sz w:val="20"/>
        </w:rPr>
        <w:t>Raport zastępstw w oddziale (z uwzględnieniem grup wewnątrzoddziałowych),</w:t>
      </w:r>
    </w:p>
    <w:p w14:paraId="013C7DB4" w14:textId="77777777" w:rsidR="00BC2069" w:rsidRPr="00BC2069" w:rsidRDefault="00BC2069" w:rsidP="00865A53">
      <w:pPr>
        <w:pStyle w:val="Akapitzlist"/>
        <w:numPr>
          <w:ilvl w:val="1"/>
          <w:numId w:val="95"/>
        </w:numPr>
        <w:spacing w:after="160" w:line="276" w:lineRule="auto"/>
        <w:rPr>
          <w:sz w:val="20"/>
        </w:rPr>
      </w:pPr>
      <w:r w:rsidRPr="00BC2069">
        <w:rPr>
          <w:sz w:val="20"/>
        </w:rPr>
        <w:t>Nauczyciele nieobecni z podziałem na przyczyny nieobecności,</w:t>
      </w:r>
    </w:p>
    <w:p w14:paraId="08AF211C" w14:textId="77777777" w:rsidR="00BC2069" w:rsidRPr="00BC2069" w:rsidRDefault="00BC2069" w:rsidP="00865A53">
      <w:pPr>
        <w:pStyle w:val="Akapitzlist"/>
        <w:numPr>
          <w:ilvl w:val="1"/>
          <w:numId w:val="95"/>
        </w:numPr>
        <w:spacing w:after="160" w:line="276" w:lineRule="auto"/>
        <w:rPr>
          <w:sz w:val="20"/>
        </w:rPr>
      </w:pPr>
      <w:r w:rsidRPr="00BC2069">
        <w:rPr>
          <w:sz w:val="20"/>
        </w:rPr>
        <w:t>Wykaz zastępstw dla nauczyciela zastępującego,</w:t>
      </w:r>
    </w:p>
    <w:p w14:paraId="4195E3EC" w14:textId="77777777" w:rsidR="00BC2069" w:rsidRPr="00BC2069" w:rsidRDefault="00BC2069" w:rsidP="00865A53">
      <w:pPr>
        <w:pStyle w:val="Akapitzlist"/>
        <w:numPr>
          <w:ilvl w:val="1"/>
          <w:numId w:val="95"/>
        </w:numPr>
        <w:spacing w:after="160" w:line="276" w:lineRule="auto"/>
        <w:rPr>
          <w:sz w:val="20"/>
        </w:rPr>
      </w:pPr>
      <w:r w:rsidRPr="00BC2069">
        <w:rPr>
          <w:sz w:val="20"/>
        </w:rPr>
        <w:t>Zestawienie zbiorcze nieobecności i zastępstw, z podziałem na oddziały, rodzaje zastępstw,</w:t>
      </w:r>
    </w:p>
    <w:p w14:paraId="2E55B548" w14:textId="77777777" w:rsidR="00BC2069" w:rsidRPr="00BC2069" w:rsidRDefault="00BC2069" w:rsidP="00865A53">
      <w:pPr>
        <w:pStyle w:val="Akapitzlist"/>
        <w:numPr>
          <w:ilvl w:val="1"/>
          <w:numId w:val="95"/>
        </w:numPr>
        <w:spacing w:after="160" w:line="276" w:lineRule="auto"/>
        <w:rPr>
          <w:sz w:val="20"/>
        </w:rPr>
      </w:pPr>
      <w:r w:rsidRPr="00BC2069">
        <w:rPr>
          <w:sz w:val="20"/>
        </w:rPr>
        <w:t>Zestawienie zbiorcze nieobecności i zastępstw, z podziałem na nauczycieli, rodzaje zastępstw, formy płatności,</w:t>
      </w:r>
    </w:p>
    <w:p w14:paraId="2918538A" w14:textId="77777777" w:rsidR="00BC2069" w:rsidRPr="00BC2069" w:rsidDel="00241CD2" w:rsidRDefault="00BC2069" w:rsidP="00865A53">
      <w:pPr>
        <w:pStyle w:val="Akapitzlist"/>
        <w:numPr>
          <w:ilvl w:val="1"/>
          <w:numId w:val="95"/>
        </w:numPr>
        <w:spacing w:after="160" w:line="276" w:lineRule="auto"/>
        <w:rPr>
          <w:del w:id="101" w:author="Autor"/>
          <w:sz w:val="20"/>
        </w:rPr>
      </w:pPr>
      <w:r w:rsidRPr="00BC2069">
        <w:rPr>
          <w:sz w:val="20"/>
        </w:rPr>
        <w:t>Liczba godzin ponadwymiarowych nauczycieli tygodniowo,</w:t>
      </w:r>
    </w:p>
    <w:p w14:paraId="25499A72" w14:textId="4E78D9D1" w:rsidR="00BC2069" w:rsidRPr="00241CD2" w:rsidRDefault="00BC2069" w:rsidP="00241CD2">
      <w:pPr>
        <w:pStyle w:val="Akapitzlist"/>
        <w:numPr>
          <w:ilvl w:val="1"/>
          <w:numId w:val="95"/>
        </w:numPr>
        <w:spacing w:after="160" w:line="276" w:lineRule="auto"/>
        <w:rPr>
          <w:sz w:val="20"/>
          <w:rPrChange w:id="102" w:author="Autor">
            <w:rPr/>
          </w:rPrChange>
        </w:rPr>
      </w:pPr>
      <w:del w:id="103" w:author="Autor">
        <w:r w:rsidRPr="00241CD2" w:rsidDel="00241CD2">
          <w:rPr>
            <w:sz w:val="20"/>
            <w:rPrChange w:id="104" w:author="Autor">
              <w:rPr/>
            </w:rPrChange>
          </w:rPr>
          <w:delText>Lista dzieci, które w ciągu danego miesiąca uczęszczały do żłobka z podziałem na płeć.</w:delText>
        </w:r>
      </w:del>
    </w:p>
    <w:p w14:paraId="2D7DBE52" w14:textId="7AC0B2BF" w:rsidR="00BC2069" w:rsidRPr="00BC2069" w:rsidRDefault="00BC2069" w:rsidP="00865A53">
      <w:pPr>
        <w:pStyle w:val="Akapitzlist"/>
        <w:numPr>
          <w:ilvl w:val="0"/>
          <w:numId w:val="95"/>
        </w:numPr>
        <w:spacing w:after="160" w:line="276" w:lineRule="auto"/>
        <w:rPr>
          <w:sz w:val="20"/>
        </w:rPr>
      </w:pPr>
      <w:r w:rsidRPr="00BC2069">
        <w:rPr>
          <w:sz w:val="20"/>
        </w:rPr>
        <w:t>umożliwiać definiowanie słowników powodów nieobecności oddziałów, zajęć dodatkowych oraz zastępstw zewnętrznych.</w:t>
      </w:r>
    </w:p>
    <w:p w14:paraId="61BDA70E" w14:textId="5D0C73E5" w:rsidR="00BC2069" w:rsidRPr="00BC2069" w:rsidRDefault="00BC2069" w:rsidP="00865A53">
      <w:pPr>
        <w:pStyle w:val="Akapitzlist"/>
        <w:numPr>
          <w:ilvl w:val="0"/>
          <w:numId w:val="95"/>
        </w:numPr>
        <w:spacing w:after="160" w:line="276" w:lineRule="auto"/>
        <w:rPr>
          <w:sz w:val="20"/>
        </w:rPr>
      </w:pPr>
      <w:r w:rsidRPr="00BC2069">
        <w:rPr>
          <w:sz w:val="20"/>
        </w:rPr>
        <w:t xml:space="preserve">zapewniać dostęp w części publicznej do prezentacji oferty edukacyjnej placówek objętych elektronicznym systemem rekrutacji, w tym do opisu przedszkola/szkoły, listy dostępnych turnusów wraz z terminami oraz wyszukiwania przedszkoli/szkół z uwzględnieniem dostępnych turnusów.  </w:t>
      </w:r>
    </w:p>
    <w:p w14:paraId="43BEA558" w14:textId="41C7036A" w:rsidR="00BC2069" w:rsidRPr="00BC2069" w:rsidRDefault="00BC2069" w:rsidP="00865A53">
      <w:pPr>
        <w:pStyle w:val="Akapitzlist"/>
        <w:numPr>
          <w:ilvl w:val="0"/>
          <w:numId w:val="95"/>
        </w:numPr>
        <w:spacing w:after="160" w:line="276" w:lineRule="auto"/>
        <w:rPr>
          <w:sz w:val="20"/>
        </w:rPr>
      </w:pPr>
      <w:r w:rsidRPr="00BC2069">
        <w:rPr>
          <w:sz w:val="20"/>
        </w:rPr>
        <w:t xml:space="preserve">zapewniać dostęp w części publicznej do prezentacji zasad oraz terminarza zapisów na dyżur wakacyjny. </w:t>
      </w:r>
    </w:p>
    <w:p w14:paraId="03D9F1F8" w14:textId="0ADAD094" w:rsidR="00BC2069" w:rsidRPr="00BC2069" w:rsidRDefault="00BC2069" w:rsidP="00865A53">
      <w:pPr>
        <w:pStyle w:val="Akapitzlist"/>
        <w:numPr>
          <w:ilvl w:val="0"/>
          <w:numId w:val="95"/>
        </w:numPr>
        <w:spacing w:after="160" w:line="276" w:lineRule="auto"/>
        <w:rPr>
          <w:sz w:val="20"/>
        </w:rPr>
      </w:pPr>
      <w:r w:rsidRPr="00BC2069">
        <w:rPr>
          <w:sz w:val="20"/>
        </w:rPr>
        <w:t xml:space="preserve">zapewniać w części publicznej dostęp do plików i instrukcji obsługi systemu dla rodziców. </w:t>
      </w:r>
    </w:p>
    <w:p w14:paraId="5B247821" w14:textId="078073CB" w:rsidR="00BC2069" w:rsidRPr="00BC2069" w:rsidRDefault="00BC2069" w:rsidP="00865A53">
      <w:pPr>
        <w:pStyle w:val="Akapitzlist"/>
        <w:numPr>
          <w:ilvl w:val="0"/>
          <w:numId w:val="95"/>
        </w:numPr>
        <w:spacing w:after="160" w:line="276" w:lineRule="auto"/>
        <w:rPr>
          <w:sz w:val="20"/>
        </w:rPr>
      </w:pPr>
      <w:r w:rsidRPr="00BC2069">
        <w:rPr>
          <w:sz w:val="20"/>
        </w:rPr>
        <w:t xml:space="preserve">zapewniać dostęp w części publicznej do komunikatów i aktualności zamieszczanych dla rodziców przez pracowników Organu Prowadzącego. </w:t>
      </w:r>
    </w:p>
    <w:p w14:paraId="21217D4E" w14:textId="65E6E4CC" w:rsidR="00BC2069" w:rsidRPr="00BC2069" w:rsidRDefault="00BC2069" w:rsidP="00865A53">
      <w:pPr>
        <w:pStyle w:val="Akapitzlist"/>
        <w:numPr>
          <w:ilvl w:val="0"/>
          <w:numId w:val="95"/>
        </w:numPr>
        <w:spacing w:after="160" w:line="276" w:lineRule="auto"/>
        <w:rPr>
          <w:sz w:val="20"/>
        </w:rPr>
      </w:pPr>
      <w:r w:rsidRPr="00BC2069">
        <w:rPr>
          <w:sz w:val="20"/>
        </w:rPr>
        <w:t>umożliwiać w części publicznej systemu logowanie lub rejestrację kandydata ubiegającego się o przyjęcia na dyżur wakacyjny oraz wydruk uzupełnionego formularza, zgodnie z zasadami oraz w terminach określonych w procesie zapisów na dyżury wakacyjne, w tym także innych wymaganych dokumentów.</w:t>
      </w:r>
    </w:p>
    <w:p w14:paraId="1CD0E1B8" w14:textId="65E44CD6" w:rsidR="00BC2069" w:rsidRPr="00BC2069" w:rsidRDefault="00BC2069" w:rsidP="00865A53">
      <w:pPr>
        <w:pStyle w:val="Akapitzlist"/>
        <w:numPr>
          <w:ilvl w:val="0"/>
          <w:numId w:val="95"/>
        </w:numPr>
        <w:spacing w:after="160" w:line="276" w:lineRule="auto"/>
        <w:rPr>
          <w:sz w:val="20"/>
        </w:rPr>
      </w:pPr>
      <w:r w:rsidRPr="00BC2069">
        <w:rPr>
          <w:sz w:val="20"/>
        </w:rPr>
        <w:t xml:space="preserve">uwzględniać w części publicznej systemu kryteria, zgodne z przyjętymi zasadami zapisów na dyżury wakacyjne. </w:t>
      </w:r>
    </w:p>
    <w:p w14:paraId="14701528" w14:textId="026488B6" w:rsidR="00BC2069" w:rsidRPr="00BC2069" w:rsidRDefault="00BC2069" w:rsidP="00865A53">
      <w:pPr>
        <w:pStyle w:val="Akapitzlist"/>
        <w:numPr>
          <w:ilvl w:val="0"/>
          <w:numId w:val="95"/>
        </w:numPr>
        <w:spacing w:after="160" w:line="276" w:lineRule="auto"/>
        <w:rPr>
          <w:sz w:val="20"/>
        </w:rPr>
      </w:pPr>
      <w:r w:rsidRPr="00BC2069">
        <w:rPr>
          <w:sz w:val="20"/>
        </w:rPr>
        <w:t xml:space="preserve">umożliwiać edycję formularza w części publicznej systemu przez rodziców kandydata do czasu zatwierdzenia formularza w placówce. </w:t>
      </w:r>
    </w:p>
    <w:p w14:paraId="2AE853AF" w14:textId="65DD4EDC" w:rsidR="00BC2069" w:rsidRPr="00BC2069" w:rsidRDefault="00BC2069" w:rsidP="00865A53">
      <w:pPr>
        <w:pStyle w:val="Akapitzlist"/>
        <w:numPr>
          <w:ilvl w:val="0"/>
          <w:numId w:val="95"/>
        </w:numPr>
        <w:spacing w:after="160" w:line="276" w:lineRule="auto"/>
        <w:rPr>
          <w:sz w:val="20"/>
        </w:rPr>
      </w:pPr>
      <w:r w:rsidRPr="00BC2069">
        <w:rPr>
          <w:sz w:val="20"/>
        </w:rPr>
        <w:t xml:space="preserve">zapewniać w części publicznej systemu funkcjonalność umożliwiającą przesłanie nowego hasła do konta na wskazany we w adres poczty elektronicznej.  </w:t>
      </w:r>
    </w:p>
    <w:p w14:paraId="2DDF243C" w14:textId="76273639" w:rsidR="00BC2069" w:rsidRPr="00BC2069" w:rsidRDefault="00BC2069" w:rsidP="00865A53">
      <w:pPr>
        <w:pStyle w:val="Akapitzlist"/>
        <w:numPr>
          <w:ilvl w:val="0"/>
          <w:numId w:val="95"/>
        </w:numPr>
        <w:spacing w:after="160" w:line="276" w:lineRule="auto"/>
        <w:rPr>
          <w:sz w:val="20"/>
        </w:rPr>
      </w:pPr>
      <w:r w:rsidRPr="00BC2069">
        <w:rPr>
          <w:sz w:val="20"/>
        </w:rPr>
        <w:t>umożliwiać dostęp w części publicznej do monitorowania statusu formularza w systemie na każdym etapie zapisów na dyżur wakacyjny</w:t>
      </w:r>
    </w:p>
    <w:p w14:paraId="647DEC75" w14:textId="2439BE26" w:rsidR="00BC2069" w:rsidRPr="00BC2069" w:rsidRDefault="00BC2069" w:rsidP="00865A53">
      <w:pPr>
        <w:pStyle w:val="Akapitzlist"/>
        <w:numPr>
          <w:ilvl w:val="0"/>
          <w:numId w:val="95"/>
        </w:numPr>
        <w:spacing w:after="160" w:line="276" w:lineRule="auto"/>
        <w:rPr>
          <w:sz w:val="20"/>
        </w:rPr>
      </w:pPr>
      <w:r w:rsidRPr="00BC2069">
        <w:rPr>
          <w:sz w:val="20"/>
        </w:rPr>
        <w:t>zapewniać w części publicznej dostęp do informacji o kwalifikacji kandydata na dyżur wakacyjny zgodnie z</w:t>
      </w:r>
      <w:r w:rsidR="00FC751B">
        <w:rPr>
          <w:sz w:val="20"/>
        </w:rPr>
        <w:t> </w:t>
      </w:r>
      <w:r w:rsidRPr="00BC2069">
        <w:rPr>
          <w:sz w:val="20"/>
        </w:rPr>
        <w:t xml:space="preserve">harmonogramem, w tym otrzymanie informacji o kwalifikacji na wskazany w formularzu adres poczty elektronicznej. </w:t>
      </w:r>
    </w:p>
    <w:p w14:paraId="4DE53C77" w14:textId="22F30954" w:rsidR="00BC2069" w:rsidRPr="00BC2069" w:rsidRDefault="00BC2069" w:rsidP="00865A53">
      <w:pPr>
        <w:pStyle w:val="Akapitzlist"/>
        <w:numPr>
          <w:ilvl w:val="0"/>
          <w:numId w:val="95"/>
        </w:numPr>
        <w:spacing w:after="160" w:line="276" w:lineRule="auto"/>
        <w:rPr>
          <w:sz w:val="20"/>
        </w:rPr>
      </w:pPr>
      <w:r w:rsidRPr="00BC2069">
        <w:rPr>
          <w:sz w:val="20"/>
        </w:rPr>
        <w:t>posiadać mechanizm pozwalający na wprowadzanie informacji o uiszczeniu opłaty za wyżywanie na dyżurze wakacyjnym, w placówkach kwalifikacji na poszczególnych turnusach.</w:t>
      </w:r>
    </w:p>
    <w:p w14:paraId="6E4D73A6" w14:textId="60B98DB7" w:rsidR="00BC2069" w:rsidRPr="00BC2069" w:rsidRDefault="00BC2069" w:rsidP="00865A53">
      <w:pPr>
        <w:pStyle w:val="Akapitzlist"/>
        <w:numPr>
          <w:ilvl w:val="0"/>
          <w:numId w:val="95"/>
        </w:numPr>
        <w:spacing w:after="160" w:line="276" w:lineRule="auto"/>
        <w:rPr>
          <w:sz w:val="20"/>
        </w:rPr>
      </w:pPr>
      <w:r w:rsidRPr="00BC2069">
        <w:rPr>
          <w:sz w:val="20"/>
        </w:rPr>
        <w:t xml:space="preserve">umożliwiać tworzenie przez placówki objęte systemem elektronicznego zapisu na dyżury wakacyjne opisu przedszkola/szkoły oraz utworzenia turnusów. </w:t>
      </w:r>
    </w:p>
    <w:p w14:paraId="2C5AA004" w14:textId="497E9A25" w:rsidR="00BC2069" w:rsidRPr="00BC2069" w:rsidRDefault="00BC2069" w:rsidP="00865A53">
      <w:pPr>
        <w:pStyle w:val="Akapitzlist"/>
        <w:numPr>
          <w:ilvl w:val="0"/>
          <w:numId w:val="95"/>
        </w:numPr>
        <w:spacing w:after="160" w:line="276" w:lineRule="auto"/>
        <w:rPr>
          <w:sz w:val="20"/>
        </w:rPr>
      </w:pPr>
      <w:r w:rsidRPr="00BC2069">
        <w:rPr>
          <w:sz w:val="20"/>
        </w:rPr>
        <w:t xml:space="preserve">zapewniać kontrolę utworzonych turnusów przez Organ Prowadzący z możliwością podglądu i edycji wprowadzonych przez placówkę informacji. </w:t>
      </w:r>
    </w:p>
    <w:p w14:paraId="2BB984E8" w14:textId="18EC502A" w:rsidR="00BC2069" w:rsidRPr="00BC2069" w:rsidRDefault="00BC2069" w:rsidP="00865A53">
      <w:pPr>
        <w:pStyle w:val="Akapitzlist"/>
        <w:numPr>
          <w:ilvl w:val="0"/>
          <w:numId w:val="95"/>
        </w:numPr>
        <w:spacing w:after="160" w:line="276" w:lineRule="auto"/>
        <w:rPr>
          <w:sz w:val="20"/>
        </w:rPr>
      </w:pPr>
      <w:r w:rsidRPr="00BC2069">
        <w:rPr>
          <w:sz w:val="20"/>
        </w:rPr>
        <w:lastRenderedPageBreak/>
        <w:t xml:space="preserve">umożliwiać wprowadzanie i potwierdzenie formularzy przez przedszkole/szkołę wskazaną na pierwszej pozycji w pierwszym z wybranych turnusów tzw. dyżurujące przedszkole/szkoła pierwszego wyboru lub przez przedszkole/szkołę do której kandydat aktualnie uczęszcza. </w:t>
      </w:r>
    </w:p>
    <w:p w14:paraId="072C8EC1" w14:textId="461698FD" w:rsidR="00BC2069" w:rsidRPr="00BC2069" w:rsidRDefault="00BC2069" w:rsidP="00865A53">
      <w:pPr>
        <w:pStyle w:val="Akapitzlist"/>
        <w:numPr>
          <w:ilvl w:val="0"/>
          <w:numId w:val="95"/>
        </w:numPr>
        <w:spacing w:after="160" w:line="276" w:lineRule="auto"/>
        <w:rPr>
          <w:sz w:val="20"/>
        </w:rPr>
      </w:pPr>
      <w:r w:rsidRPr="00BC2069">
        <w:rPr>
          <w:sz w:val="20"/>
        </w:rPr>
        <w:t>zapewniać dostęp do listy dzieci, aktualnie uczęszczających do przedszkola/oddziału przedszkolnego wraz z</w:t>
      </w:r>
      <w:r w:rsidR="00FC751B">
        <w:rPr>
          <w:sz w:val="20"/>
        </w:rPr>
        <w:t> </w:t>
      </w:r>
      <w:r w:rsidRPr="00BC2069">
        <w:rPr>
          <w:sz w:val="20"/>
        </w:rPr>
        <w:t xml:space="preserve">możliwość edycji listy. </w:t>
      </w:r>
    </w:p>
    <w:p w14:paraId="536D26C1" w14:textId="7E6BF0CA" w:rsidR="00BC2069" w:rsidRPr="00BC2069" w:rsidRDefault="00BC2069" w:rsidP="00865A53">
      <w:pPr>
        <w:pStyle w:val="Akapitzlist"/>
        <w:numPr>
          <w:ilvl w:val="0"/>
          <w:numId w:val="95"/>
        </w:numPr>
        <w:spacing w:after="160" w:line="276" w:lineRule="auto"/>
        <w:rPr>
          <w:sz w:val="20"/>
        </w:rPr>
      </w:pPr>
      <w:r w:rsidRPr="00BC2069">
        <w:rPr>
          <w:sz w:val="20"/>
        </w:rPr>
        <w:t xml:space="preserve">posiadać mechanizmy umożliwiające wydawanie haseł do systemu kandydatom aktualnie uczęszczającym do przedszkola/oddziału przedszkolnego. </w:t>
      </w:r>
    </w:p>
    <w:p w14:paraId="1D748D23" w14:textId="0E016CBF" w:rsidR="00BC2069" w:rsidRPr="00BC2069" w:rsidRDefault="00BC2069" w:rsidP="00865A53">
      <w:pPr>
        <w:pStyle w:val="Akapitzlist"/>
        <w:numPr>
          <w:ilvl w:val="0"/>
          <w:numId w:val="95"/>
        </w:numPr>
        <w:spacing w:after="160" w:line="276" w:lineRule="auto"/>
        <w:rPr>
          <w:sz w:val="20"/>
        </w:rPr>
      </w:pPr>
      <w:r w:rsidRPr="00BC2069">
        <w:rPr>
          <w:sz w:val="20"/>
        </w:rPr>
        <w:t>posiadać mechanizmy pozwalające na ustalenie kolejności przyjęć kandydatów z takimi samymi kryteriami.</w:t>
      </w:r>
    </w:p>
    <w:p w14:paraId="1B573515" w14:textId="67B59C7F" w:rsidR="00BC2069" w:rsidRPr="00BC2069" w:rsidRDefault="00BC2069" w:rsidP="00865A53">
      <w:pPr>
        <w:pStyle w:val="Akapitzlist"/>
        <w:numPr>
          <w:ilvl w:val="0"/>
          <w:numId w:val="95"/>
        </w:numPr>
        <w:spacing w:after="160" w:line="276" w:lineRule="auto"/>
        <w:rPr>
          <w:sz w:val="20"/>
        </w:rPr>
      </w:pPr>
      <w:r w:rsidRPr="00BC2069">
        <w:rPr>
          <w:sz w:val="20"/>
        </w:rPr>
        <w:t xml:space="preserve">zapewniać utworzenie i przygotowanie do publikacji list kandydatów zakwalifikowanych i list kandydatów niezakwalifikowanych. </w:t>
      </w:r>
    </w:p>
    <w:p w14:paraId="7B9C3766" w14:textId="3D41AE6C" w:rsidR="00BC2069" w:rsidRPr="00BC2069" w:rsidRDefault="00BC2069" w:rsidP="00865A53">
      <w:pPr>
        <w:pStyle w:val="Akapitzlist"/>
        <w:numPr>
          <w:ilvl w:val="0"/>
          <w:numId w:val="95"/>
        </w:numPr>
        <w:spacing w:after="160" w:line="276" w:lineRule="auto"/>
        <w:rPr>
          <w:sz w:val="20"/>
        </w:rPr>
      </w:pPr>
      <w:r w:rsidRPr="00BC2069">
        <w:rPr>
          <w:sz w:val="20"/>
        </w:rPr>
        <w:t xml:space="preserve">zapewniać obsługę procesu potwierdzania informacji o uiszczeniu opłaty za wyżywienie w okresie dyżuru wakacyjnego w przedszkolu/szkole do której kandydat został zakwalifikowany. </w:t>
      </w:r>
    </w:p>
    <w:p w14:paraId="33063CEA" w14:textId="1BCD297F" w:rsidR="00BC2069" w:rsidRPr="00BC2069" w:rsidRDefault="00BC2069" w:rsidP="00865A53">
      <w:pPr>
        <w:pStyle w:val="Akapitzlist"/>
        <w:numPr>
          <w:ilvl w:val="0"/>
          <w:numId w:val="95"/>
        </w:numPr>
        <w:spacing w:after="160" w:line="276" w:lineRule="auto"/>
        <w:rPr>
          <w:sz w:val="20"/>
        </w:rPr>
      </w:pPr>
      <w:r w:rsidRPr="00BC2069">
        <w:rPr>
          <w:sz w:val="20"/>
        </w:rPr>
        <w:t>zapewniać utworzenie i przygotowanie do publikacji list kandydatów przyjętych i list kandydatów nieprzyjętych.</w:t>
      </w:r>
    </w:p>
    <w:p w14:paraId="115BB667" w14:textId="157E79DB" w:rsidR="00BC2069" w:rsidRPr="00BC2069" w:rsidRDefault="00BC2069" w:rsidP="00865A53">
      <w:pPr>
        <w:pStyle w:val="Akapitzlist"/>
        <w:numPr>
          <w:ilvl w:val="0"/>
          <w:numId w:val="95"/>
        </w:numPr>
        <w:spacing w:after="160" w:line="276" w:lineRule="auto"/>
        <w:rPr>
          <w:sz w:val="20"/>
        </w:rPr>
      </w:pPr>
      <w:r w:rsidRPr="00BC2069">
        <w:rPr>
          <w:sz w:val="20"/>
        </w:rPr>
        <w:t>zapewniać zamknięcie etapu pracy indywidualnie przez każdą placówkę biorącą udział w elektronicznym zapisie na dyżur wakacyjny. System musi posiadać mechanizmy pozwalające na kontrolę zamykanych etapów przez pracownika Organu Prowadzącego z możliwością otwarcia lub zamknięcia aktualnego etapu pracy w</w:t>
      </w:r>
      <w:r w:rsidR="00FC751B">
        <w:rPr>
          <w:sz w:val="20"/>
        </w:rPr>
        <w:t> </w:t>
      </w:r>
      <w:r w:rsidRPr="00BC2069">
        <w:rPr>
          <w:sz w:val="20"/>
        </w:rPr>
        <w:t>systemie przez pracownika Organu Prowadzącego, jeśli zgodnie z harmonogramem jest to możliwe.</w:t>
      </w:r>
    </w:p>
    <w:p w14:paraId="06713549" w14:textId="1081F949" w:rsidR="00BC2069" w:rsidRPr="00BC2069" w:rsidRDefault="00BC2069" w:rsidP="00865A53">
      <w:pPr>
        <w:pStyle w:val="Akapitzlist"/>
        <w:numPr>
          <w:ilvl w:val="0"/>
          <w:numId w:val="95"/>
        </w:numPr>
        <w:spacing w:after="160" w:line="276" w:lineRule="auto"/>
        <w:rPr>
          <w:sz w:val="20"/>
        </w:rPr>
      </w:pPr>
      <w:r w:rsidRPr="00BC2069">
        <w:rPr>
          <w:sz w:val="20"/>
        </w:rPr>
        <w:t>zapewniać obsługę procesu elektronicznego zapisu uzupełniającego na dyżur wakacyjny, prowadzonego według zasad naboru, przy czym w zależności od decyzji Zamawiającego:</w:t>
      </w:r>
    </w:p>
    <w:p w14:paraId="4015D6E9" w14:textId="77777777" w:rsidR="00BC2069" w:rsidRPr="00BC2069" w:rsidRDefault="00BC2069" w:rsidP="00865A53">
      <w:pPr>
        <w:pStyle w:val="Akapitzlist"/>
        <w:numPr>
          <w:ilvl w:val="1"/>
          <w:numId w:val="95"/>
        </w:numPr>
        <w:spacing w:after="160" w:line="276" w:lineRule="auto"/>
        <w:rPr>
          <w:sz w:val="20"/>
        </w:rPr>
      </w:pPr>
      <w:r w:rsidRPr="00BC2069">
        <w:rPr>
          <w:sz w:val="20"/>
        </w:rPr>
        <w:t xml:space="preserve">zapisy mogą być prowadzona z wykorzystaniem wszystkich mechanizmów wykorzystanych na pierwszym etapie </w:t>
      </w:r>
    </w:p>
    <w:p w14:paraId="20E274A0" w14:textId="77777777" w:rsidR="00BC2069" w:rsidRPr="00BC2069" w:rsidRDefault="00BC2069" w:rsidP="00865A53">
      <w:pPr>
        <w:pStyle w:val="Akapitzlist"/>
        <w:numPr>
          <w:ilvl w:val="1"/>
          <w:numId w:val="95"/>
        </w:numPr>
        <w:spacing w:after="160" w:line="276" w:lineRule="auto"/>
        <w:rPr>
          <w:sz w:val="20"/>
        </w:rPr>
      </w:pPr>
      <w:r w:rsidRPr="00BC2069">
        <w:rPr>
          <w:sz w:val="20"/>
        </w:rPr>
        <w:t xml:space="preserve">zapisy mogą być wprowadzona przy wsparciu elektronicznego systemu tj. internetowa publikacja listy wolnych miejsc, aktualizowanych na bieżąco. Możliwie jest wprowadzenie przez placówki kandydatów przyjętych.  </w:t>
      </w:r>
    </w:p>
    <w:p w14:paraId="2AA0D8A5" w14:textId="65451493" w:rsidR="00BC2069" w:rsidRPr="00BC2069" w:rsidRDefault="00BC2069" w:rsidP="00865A53">
      <w:pPr>
        <w:pStyle w:val="Akapitzlist"/>
        <w:numPr>
          <w:ilvl w:val="0"/>
          <w:numId w:val="95"/>
        </w:numPr>
        <w:spacing w:after="160" w:line="276" w:lineRule="auto"/>
        <w:rPr>
          <w:sz w:val="20"/>
        </w:rPr>
      </w:pPr>
      <w:r w:rsidRPr="00BC2069">
        <w:rPr>
          <w:sz w:val="20"/>
        </w:rPr>
        <w:t>zapewniać pracownikom Organu Prowadzącego wysyłanie komunikatów do wszystkich użytkowników placówek, którzy mają założone konta w systemie elektronicznego zapisu na dyżury wakacyjne</w:t>
      </w:r>
    </w:p>
    <w:p w14:paraId="77A40675" w14:textId="263327F1" w:rsidR="00BC2069" w:rsidRPr="00BC2069" w:rsidRDefault="00BC2069" w:rsidP="00865A53">
      <w:pPr>
        <w:pStyle w:val="Akapitzlist"/>
        <w:numPr>
          <w:ilvl w:val="0"/>
          <w:numId w:val="95"/>
        </w:numPr>
        <w:spacing w:after="160" w:line="276" w:lineRule="auto"/>
        <w:rPr>
          <w:sz w:val="20"/>
        </w:rPr>
      </w:pPr>
      <w:r w:rsidRPr="00BC2069">
        <w:rPr>
          <w:sz w:val="20"/>
        </w:rPr>
        <w:t>zapewniać pracownikom Organu Prowadzącego pobieranie z systemu raportów na każdym etapie procesu zapisów na dyżury wakacyjne, dotyczących:</w:t>
      </w:r>
    </w:p>
    <w:p w14:paraId="6A98B282" w14:textId="77777777" w:rsidR="00BC2069" w:rsidRPr="00BC2069" w:rsidRDefault="00BC2069" w:rsidP="00865A53">
      <w:pPr>
        <w:pStyle w:val="Akapitzlist"/>
        <w:numPr>
          <w:ilvl w:val="1"/>
          <w:numId w:val="95"/>
        </w:numPr>
        <w:spacing w:after="160" w:line="276" w:lineRule="auto"/>
        <w:rPr>
          <w:sz w:val="20"/>
        </w:rPr>
      </w:pPr>
      <w:r w:rsidRPr="00BC2069">
        <w:rPr>
          <w:sz w:val="20"/>
        </w:rPr>
        <w:t xml:space="preserve">Oferowanej liczby miejsc na poszczególnych turnusach </w:t>
      </w:r>
    </w:p>
    <w:p w14:paraId="7F0516BD" w14:textId="77777777" w:rsidR="00BC2069" w:rsidRPr="00BC2069" w:rsidRDefault="00BC2069" w:rsidP="00865A53">
      <w:pPr>
        <w:pStyle w:val="Akapitzlist"/>
        <w:numPr>
          <w:ilvl w:val="1"/>
          <w:numId w:val="95"/>
        </w:numPr>
        <w:spacing w:after="160" w:line="276" w:lineRule="auto"/>
        <w:rPr>
          <w:sz w:val="20"/>
        </w:rPr>
      </w:pPr>
      <w:r w:rsidRPr="00BC2069">
        <w:rPr>
          <w:sz w:val="20"/>
        </w:rPr>
        <w:t>Liczby kandydatów uczestniczących w procesie zapisów z uwzględnieniem numeru preferencji, turnusu, statusu wniosku.</w:t>
      </w:r>
    </w:p>
    <w:p w14:paraId="014657FC" w14:textId="77777777" w:rsidR="00BC2069" w:rsidRPr="00BC2069" w:rsidRDefault="00BC2069" w:rsidP="00865A53">
      <w:pPr>
        <w:pStyle w:val="Akapitzlist"/>
        <w:numPr>
          <w:ilvl w:val="1"/>
          <w:numId w:val="95"/>
        </w:numPr>
        <w:spacing w:after="160" w:line="276" w:lineRule="auto"/>
        <w:rPr>
          <w:sz w:val="20"/>
        </w:rPr>
      </w:pPr>
      <w:r w:rsidRPr="00BC2069">
        <w:rPr>
          <w:sz w:val="20"/>
        </w:rPr>
        <w:t xml:space="preserve">Liczbie kandydatów zakwalifikowanych i niezakwalifikowanych </w:t>
      </w:r>
    </w:p>
    <w:p w14:paraId="02AA13D3" w14:textId="77777777" w:rsidR="00BC2069" w:rsidRPr="00BC2069" w:rsidRDefault="00BC2069" w:rsidP="00865A53">
      <w:pPr>
        <w:pStyle w:val="Akapitzlist"/>
        <w:numPr>
          <w:ilvl w:val="1"/>
          <w:numId w:val="95"/>
        </w:numPr>
        <w:spacing w:after="160" w:line="276" w:lineRule="auto"/>
        <w:rPr>
          <w:sz w:val="20"/>
        </w:rPr>
      </w:pPr>
      <w:r w:rsidRPr="00BC2069">
        <w:rPr>
          <w:sz w:val="20"/>
        </w:rPr>
        <w:t>Liczbie kandydatów przyjętych i nieprzyjętych</w:t>
      </w:r>
    </w:p>
    <w:p w14:paraId="51C73EC0" w14:textId="1390088B" w:rsidR="00BC2069" w:rsidRPr="00BC2069" w:rsidRDefault="00BC2069" w:rsidP="00865A53">
      <w:pPr>
        <w:pStyle w:val="Akapitzlist"/>
        <w:numPr>
          <w:ilvl w:val="0"/>
          <w:numId w:val="95"/>
        </w:numPr>
        <w:spacing w:after="160" w:line="276" w:lineRule="auto"/>
        <w:rPr>
          <w:sz w:val="20"/>
        </w:rPr>
      </w:pPr>
      <w:r w:rsidRPr="00BC2069">
        <w:rPr>
          <w:sz w:val="20"/>
        </w:rPr>
        <w:t>zapewniać pracownikowi Organu Prowadzącego obsługę procesu symulacji przydziału, w szczególności:</w:t>
      </w:r>
    </w:p>
    <w:p w14:paraId="63BF1A75" w14:textId="77777777" w:rsidR="00BC2069" w:rsidRPr="00BC2069" w:rsidRDefault="00BC2069" w:rsidP="00865A53">
      <w:pPr>
        <w:pStyle w:val="Akapitzlist"/>
        <w:numPr>
          <w:ilvl w:val="1"/>
          <w:numId w:val="95"/>
        </w:numPr>
        <w:spacing w:after="160" w:line="276" w:lineRule="auto"/>
        <w:rPr>
          <w:sz w:val="20"/>
        </w:rPr>
      </w:pPr>
      <w:r w:rsidRPr="00BC2069">
        <w:rPr>
          <w:sz w:val="20"/>
        </w:rPr>
        <w:t xml:space="preserve">Wyświetlane w czasie przydziału raporty powinny pozwalać na zmianę limitów miejsc na poszczególnych turnusach </w:t>
      </w:r>
    </w:p>
    <w:p w14:paraId="3566EFC5" w14:textId="77777777" w:rsidR="00BC2069" w:rsidRPr="00BC2069" w:rsidRDefault="00BC2069" w:rsidP="00865A53">
      <w:pPr>
        <w:pStyle w:val="Akapitzlist"/>
        <w:numPr>
          <w:ilvl w:val="1"/>
          <w:numId w:val="95"/>
        </w:numPr>
        <w:spacing w:after="160" w:line="276" w:lineRule="auto"/>
        <w:rPr>
          <w:sz w:val="20"/>
        </w:rPr>
      </w:pPr>
      <w:r w:rsidRPr="00BC2069">
        <w:rPr>
          <w:sz w:val="20"/>
        </w:rPr>
        <w:t xml:space="preserve">Dostęp do informacji o liczbie kandydatów biorących udział w kwalifikacji </w:t>
      </w:r>
    </w:p>
    <w:p w14:paraId="4909164F" w14:textId="77777777" w:rsidR="00BC2069" w:rsidRPr="00BC2069" w:rsidRDefault="00BC2069" w:rsidP="00865A53">
      <w:pPr>
        <w:pStyle w:val="Akapitzlist"/>
        <w:numPr>
          <w:ilvl w:val="1"/>
          <w:numId w:val="95"/>
        </w:numPr>
        <w:spacing w:after="160" w:line="276" w:lineRule="auto"/>
        <w:rPr>
          <w:sz w:val="20"/>
        </w:rPr>
      </w:pPr>
      <w:r w:rsidRPr="00BC2069">
        <w:rPr>
          <w:sz w:val="20"/>
        </w:rPr>
        <w:t>Dostęp do informacji o liczbie kandydatów zakwalifikowanych i niezakwalifikowanych</w:t>
      </w:r>
    </w:p>
    <w:p w14:paraId="7CA9A1F2" w14:textId="77777777" w:rsidR="00BC2069" w:rsidRPr="00BC2069" w:rsidRDefault="00BC2069" w:rsidP="00865A53">
      <w:pPr>
        <w:pStyle w:val="Akapitzlist"/>
        <w:numPr>
          <w:ilvl w:val="1"/>
          <w:numId w:val="95"/>
        </w:numPr>
        <w:spacing w:after="160" w:line="276" w:lineRule="auto"/>
        <w:rPr>
          <w:sz w:val="20"/>
        </w:rPr>
      </w:pPr>
      <w:r w:rsidRPr="00BC2069">
        <w:rPr>
          <w:sz w:val="20"/>
        </w:rPr>
        <w:t xml:space="preserve">Dostępu do informacji o liczbie wolnych miejsc, </w:t>
      </w:r>
    </w:p>
    <w:p w14:paraId="12B6CB89" w14:textId="77777777" w:rsidR="00BC2069" w:rsidRPr="00BC2069" w:rsidRDefault="00BC2069" w:rsidP="00865A53">
      <w:pPr>
        <w:pStyle w:val="Akapitzlist"/>
        <w:numPr>
          <w:ilvl w:val="1"/>
          <w:numId w:val="95"/>
        </w:numPr>
        <w:spacing w:after="160" w:line="276" w:lineRule="auto"/>
        <w:rPr>
          <w:sz w:val="20"/>
        </w:rPr>
      </w:pPr>
      <w:r w:rsidRPr="00BC2069">
        <w:rPr>
          <w:sz w:val="20"/>
        </w:rPr>
        <w:t xml:space="preserve">Pobranie z widoku symulacji arkusza kalkulacyjnego lub tekstowego z danymi zawartymi w raporcie, z możliwością ograniczenia liczby wyświetlanych danych. </w:t>
      </w:r>
    </w:p>
    <w:p w14:paraId="1BEADB31" w14:textId="658DBF26" w:rsidR="00BC2069" w:rsidRPr="00BC2069" w:rsidRDefault="00BC2069" w:rsidP="00865A53">
      <w:pPr>
        <w:pStyle w:val="Akapitzlist"/>
        <w:numPr>
          <w:ilvl w:val="0"/>
          <w:numId w:val="95"/>
        </w:numPr>
        <w:spacing w:after="160" w:line="276" w:lineRule="auto"/>
        <w:rPr>
          <w:sz w:val="20"/>
        </w:rPr>
      </w:pPr>
      <w:r w:rsidRPr="00BC2069">
        <w:rPr>
          <w:sz w:val="20"/>
        </w:rPr>
        <w:t>umożliwiać pracownikowi Organu Prowadzącego w czasie trwania zapisów wprowadzanie korekt w ofertach przedszkoli/szkół objętych elektronicznym systemem zapisów na dyżur wakacyjny, w tym dodawanie i</w:t>
      </w:r>
      <w:r w:rsidR="00FC751B">
        <w:rPr>
          <w:sz w:val="20"/>
        </w:rPr>
        <w:t> </w:t>
      </w:r>
      <w:r w:rsidRPr="00BC2069">
        <w:rPr>
          <w:sz w:val="20"/>
        </w:rPr>
        <w:t>usuwanie turnusów oraz zmiany liczby miejsc na poszczególnych turnusach.</w:t>
      </w:r>
    </w:p>
    <w:p w14:paraId="0A6E9D35" w14:textId="45DBF2C0" w:rsidR="001219D3" w:rsidRDefault="00537345" w:rsidP="001219D3">
      <w:pPr>
        <w:spacing w:line="276" w:lineRule="auto"/>
        <w:rPr>
          <w:sz w:val="20"/>
        </w:rPr>
      </w:pPr>
      <w:r w:rsidRPr="001219D3">
        <w:rPr>
          <w:sz w:val="20"/>
        </w:rPr>
        <w:t xml:space="preserve">W zakresie </w:t>
      </w:r>
      <w:r>
        <w:rPr>
          <w:sz w:val="20"/>
        </w:rPr>
        <w:t>p</w:t>
      </w:r>
      <w:r w:rsidRPr="00461B3C">
        <w:rPr>
          <w:sz w:val="20"/>
        </w:rPr>
        <w:t>rowadzen</w:t>
      </w:r>
      <w:r>
        <w:rPr>
          <w:sz w:val="20"/>
        </w:rPr>
        <w:t>ia</w:t>
      </w:r>
      <w:r w:rsidRPr="00461B3C">
        <w:rPr>
          <w:sz w:val="20"/>
        </w:rPr>
        <w:t xml:space="preserve"> i </w:t>
      </w:r>
      <w:r>
        <w:rPr>
          <w:sz w:val="20"/>
        </w:rPr>
        <w:t>organizacji</w:t>
      </w:r>
      <w:r w:rsidRPr="00461B3C">
        <w:rPr>
          <w:sz w:val="20"/>
        </w:rPr>
        <w:t xml:space="preserve"> egzaminów zewnętrznych</w:t>
      </w:r>
      <w:r w:rsidRPr="001219D3">
        <w:rPr>
          <w:sz w:val="20"/>
        </w:rPr>
        <w:t xml:space="preserve"> system powinien:</w:t>
      </w:r>
    </w:p>
    <w:p w14:paraId="019683F1" w14:textId="5A88E95B" w:rsidR="00FC751B" w:rsidRDefault="008A4214" w:rsidP="00865A53">
      <w:pPr>
        <w:pStyle w:val="Akapitzlist"/>
        <w:numPr>
          <w:ilvl w:val="0"/>
          <w:numId w:val="96"/>
        </w:numPr>
        <w:spacing w:after="160" w:line="276" w:lineRule="auto"/>
        <w:rPr>
          <w:sz w:val="20"/>
        </w:rPr>
      </w:pPr>
      <w:r w:rsidRPr="00FC751B">
        <w:rPr>
          <w:sz w:val="20"/>
        </w:rPr>
        <w:t>umożliwiać obsługę przeprowadzenia i organizacji sprawdzianu po klasie VI</w:t>
      </w:r>
      <w:ins w:id="105" w:author="Autor">
        <w:r w:rsidR="00241CD2">
          <w:rPr>
            <w:sz w:val="20"/>
          </w:rPr>
          <w:t>II</w:t>
        </w:r>
      </w:ins>
      <w:r w:rsidRPr="00FC751B">
        <w:rPr>
          <w:sz w:val="20"/>
        </w:rPr>
        <w:t xml:space="preserve"> szkoły podstawowej, egzaminu </w:t>
      </w:r>
      <w:del w:id="106" w:author="Autor">
        <w:r w:rsidRPr="00FC751B" w:rsidDel="007E2CC4">
          <w:rPr>
            <w:sz w:val="20"/>
          </w:rPr>
          <w:delText>gimnazjalnego</w:delText>
        </w:r>
      </w:del>
      <w:ins w:id="107" w:author="Autor">
        <w:r w:rsidR="007E2CC4">
          <w:rPr>
            <w:sz w:val="20"/>
          </w:rPr>
          <w:t>ósmoklasisty.</w:t>
        </w:r>
      </w:ins>
    </w:p>
    <w:p w14:paraId="6B54BC3A" w14:textId="52CE0795" w:rsidR="008A4214" w:rsidRPr="00FC751B" w:rsidRDefault="008A4214" w:rsidP="00865A53">
      <w:pPr>
        <w:pStyle w:val="Akapitzlist"/>
        <w:numPr>
          <w:ilvl w:val="0"/>
          <w:numId w:val="96"/>
        </w:numPr>
        <w:spacing w:after="160" w:line="276" w:lineRule="auto"/>
        <w:rPr>
          <w:sz w:val="20"/>
        </w:rPr>
      </w:pPr>
      <w:r w:rsidRPr="00FC751B">
        <w:rPr>
          <w:sz w:val="20"/>
        </w:rPr>
        <w:t xml:space="preserve">umożliwiać dostęp do listy uczniów uprawnionych do przystąpienia do egzaminu zewnętrznego, w tym także umożliwiać rozszerzenie listy o listę osób zdających przekazanych dyrektorowi szkoły przez Okręgową Komisję Egzaminacyjną. </w:t>
      </w:r>
    </w:p>
    <w:p w14:paraId="2CC5FBA0" w14:textId="29991963" w:rsidR="008A4214" w:rsidRPr="008A4214" w:rsidRDefault="008A4214" w:rsidP="00865A53">
      <w:pPr>
        <w:pStyle w:val="Akapitzlist"/>
        <w:numPr>
          <w:ilvl w:val="0"/>
          <w:numId w:val="96"/>
        </w:numPr>
        <w:spacing w:after="160" w:line="276" w:lineRule="auto"/>
        <w:rPr>
          <w:sz w:val="20"/>
        </w:rPr>
      </w:pPr>
      <w:r w:rsidRPr="008A4214">
        <w:rPr>
          <w:sz w:val="20"/>
        </w:rPr>
        <w:t>umożliwiać rejestrację deklaracji wyboru egzaminów zewnętrznych przez uczniów uprawnionych do egzaminu zewnętrznego w części publicznej systemu. Moduł musi umożliwiać również możliwość wprowadzenia deklaracji przez uprawionego użytkownika placówki posiadającego uprawnienia do zatwierdzania deklaracji w</w:t>
      </w:r>
      <w:r w:rsidR="00FC751B">
        <w:rPr>
          <w:sz w:val="20"/>
        </w:rPr>
        <w:t> </w:t>
      </w:r>
      <w:r w:rsidRPr="008A4214">
        <w:rPr>
          <w:sz w:val="20"/>
        </w:rPr>
        <w:t xml:space="preserve">systemie. </w:t>
      </w:r>
    </w:p>
    <w:p w14:paraId="4252FB06" w14:textId="0799F59B" w:rsidR="008A4214" w:rsidRPr="008A4214" w:rsidRDefault="008A4214" w:rsidP="00865A53">
      <w:pPr>
        <w:pStyle w:val="Akapitzlist"/>
        <w:numPr>
          <w:ilvl w:val="0"/>
          <w:numId w:val="96"/>
        </w:numPr>
        <w:spacing w:after="160" w:line="276" w:lineRule="auto"/>
        <w:rPr>
          <w:sz w:val="20"/>
        </w:rPr>
      </w:pPr>
      <w:r w:rsidRPr="008A4214">
        <w:rPr>
          <w:sz w:val="20"/>
        </w:rPr>
        <w:lastRenderedPageBreak/>
        <w:t>zapewniać dostęp do informacji o statusie deklaracji ucznia w systemie.</w:t>
      </w:r>
    </w:p>
    <w:p w14:paraId="0474DD1D" w14:textId="386FFDC5" w:rsidR="008A4214" w:rsidRPr="008A4214" w:rsidRDefault="008A4214" w:rsidP="00865A53">
      <w:pPr>
        <w:pStyle w:val="Akapitzlist"/>
        <w:numPr>
          <w:ilvl w:val="0"/>
          <w:numId w:val="96"/>
        </w:numPr>
        <w:spacing w:after="160" w:line="276" w:lineRule="auto"/>
        <w:rPr>
          <w:sz w:val="20"/>
        </w:rPr>
      </w:pPr>
      <w:r w:rsidRPr="008A4214">
        <w:rPr>
          <w:sz w:val="20"/>
        </w:rPr>
        <w:t xml:space="preserve">umożliwiać wprowadzenie informacji o dysleksji lub wydłużonym czasie egzaminu zewnętrznego przez uprawnionego użytkownika placówki. </w:t>
      </w:r>
    </w:p>
    <w:p w14:paraId="12536366" w14:textId="35D9E660" w:rsidR="008A4214" w:rsidRPr="008A4214" w:rsidRDefault="008A4214" w:rsidP="00865A53">
      <w:pPr>
        <w:pStyle w:val="Akapitzlist"/>
        <w:numPr>
          <w:ilvl w:val="0"/>
          <w:numId w:val="96"/>
        </w:numPr>
        <w:spacing w:after="160" w:line="276" w:lineRule="auto"/>
        <w:rPr>
          <w:sz w:val="20"/>
        </w:rPr>
      </w:pPr>
      <w:r w:rsidRPr="008A4214">
        <w:rPr>
          <w:sz w:val="20"/>
        </w:rPr>
        <w:t>umożliwiać wprowadzenie informacji o zwolnionych i nieprzystępujących do egzaminu zewnętrznego.</w:t>
      </w:r>
    </w:p>
    <w:p w14:paraId="24190CEF" w14:textId="0367C8C5" w:rsidR="008A4214" w:rsidRPr="008A4214" w:rsidRDefault="008A4214" w:rsidP="00865A53">
      <w:pPr>
        <w:pStyle w:val="Akapitzlist"/>
        <w:numPr>
          <w:ilvl w:val="0"/>
          <w:numId w:val="96"/>
        </w:numPr>
        <w:spacing w:after="160" w:line="276" w:lineRule="auto"/>
        <w:rPr>
          <w:sz w:val="20"/>
        </w:rPr>
      </w:pPr>
      <w:r w:rsidRPr="008A4214">
        <w:rPr>
          <w:sz w:val="20"/>
        </w:rPr>
        <w:t xml:space="preserve">umożliwiać utworzenie listy dostępnych tematów prezentacji, w tym także możliwość importu tematów prezentacji z określonego pliku. </w:t>
      </w:r>
    </w:p>
    <w:p w14:paraId="7011EE3C" w14:textId="3F8DF127" w:rsidR="008A4214" w:rsidRPr="008A4214" w:rsidRDefault="008A4214" w:rsidP="00865A53">
      <w:pPr>
        <w:pStyle w:val="Akapitzlist"/>
        <w:numPr>
          <w:ilvl w:val="0"/>
          <w:numId w:val="96"/>
        </w:numPr>
        <w:spacing w:after="160" w:line="276" w:lineRule="auto"/>
        <w:rPr>
          <w:sz w:val="20"/>
        </w:rPr>
      </w:pPr>
      <w:r w:rsidRPr="008A4214">
        <w:rPr>
          <w:sz w:val="20"/>
        </w:rPr>
        <w:t xml:space="preserve">zapewniać dostęp do wyszukiwania oraz przeglądania wprowadzonych deklaracji. </w:t>
      </w:r>
    </w:p>
    <w:p w14:paraId="7AED6396" w14:textId="436938DD" w:rsidR="008A4214" w:rsidRPr="008A4214" w:rsidRDefault="008A4214" w:rsidP="00865A53">
      <w:pPr>
        <w:pStyle w:val="Akapitzlist"/>
        <w:numPr>
          <w:ilvl w:val="0"/>
          <w:numId w:val="96"/>
        </w:numPr>
        <w:spacing w:after="160" w:line="276" w:lineRule="auto"/>
        <w:rPr>
          <w:sz w:val="20"/>
        </w:rPr>
      </w:pPr>
      <w:r w:rsidRPr="008A4214">
        <w:rPr>
          <w:sz w:val="20"/>
        </w:rPr>
        <w:t xml:space="preserve">zapewniać możliwość zatwierdzania wprowadzonych do systemu deklaracji przez uprawnionego użytkownika posiadającego dostęp do modułu. </w:t>
      </w:r>
    </w:p>
    <w:p w14:paraId="00127200" w14:textId="36B74C01" w:rsidR="008A4214" w:rsidRPr="008A4214" w:rsidRDefault="008A4214" w:rsidP="00865A53">
      <w:pPr>
        <w:pStyle w:val="Akapitzlist"/>
        <w:numPr>
          <w:ilvl w:val="0"/>
          <w:numId w:val="96"/>
        </w:numPr>
        <w:spacing w:after="160" w:line="276" w:lineRule="auto"/>
        <w:rPr>
          <w:sz w:val="20"/>
        </w:rPr>
      </w:pPr>
      <w:r w:rsidRPr="008A4214">
        <w:rPr>
          <w:sz w:val="20"/>
        </w:rPr>
        <w:t xml:space="preserve">umożliwiać przydział arkuszy egzaminacyjnych do odpowiednich egzaminów. </w:t>
      </w:r>
    </w:p>
    <w:p w14:paraId="5EAC0AE4" w14:textId="30EB9469" w:rsidR="008A4214" w:rsidRPr="008A4214" w:rsidRDefault="008A4214" w:rsidP="00865A53">
      <w:pPr>
        <w:pStyle w:val="Akapitzlist"/>
        <w:numPr>
          <w:ilvl w:val="0"/>
          <w:numId w:val="96"/>
        </w:numPr>
        <w:spacing w:after="160" w:line="276" w:lineRule="auto"/>
        <w:rPr>
          <w:sz w:val="20"/>
        </w:rPr>
      </w:pPr>
      <w:r w:rsidRPr="008A4214">
        <w:rPr>
          <w:sz w:val="20"/>
        </w:rPr>
        <w:t xml:space="preserve">posiadać mechanizmy, umożliwiające tworzenie Szkolnego Zespołu Egzaminacyjnego z możliwością przypisania odpowiednich ról do członków Szkolnego Zespołu Egzaminacyjnego. </w:t>
      </w:r>
    </w:p>
    <w:p w14:paraId="092AC312" w14:textId="58A95603" w:rsidR="008A4214" w:rsidRPr="008A4214" w:rsidRDefault="008A4214" w:rsidP="00865A53">
      <w:pPr>
        <w:pStyle w:val="Akapitzlist"/>
        <w:numPr>
          <w:ilvl w:val="0"/>
          <w:numId w:val="96"/>
        </w:numPr>
        <w:spacing w:after="160" w:line="276" w:lineRule="auto"/>
        <w:rPr>
          <w:sz w:val="20"/>
        </w:rPr>
      </w:pPr>
      <w:r w:rsidRPr="008A4214">
        <w:rPr>
          <w:sz w:val="20"/>
        </w:rPr>
        <w:t xml:space="preserve">umożliwiać tworzenie przedmiotowego zespołu egzaminacyjnego oraz zespołu nadzorującego. </w:t>
      </w:r>
    </w:p>
    <w:p w14:paraId="488A3C6A" w14:textId="73559112" w:rsidR="008A4214" w:rsidRPr="008A4214" w:rsidRDefault="008A4214" w:rsidP="00865A53">
      <w:pPr>
        <w:pStyle w:val="Akapitzlist"/>
        <w:numPr>
          <w:ilvl w:val="0"/>
          <w:numId w:val="96"/>
        </w:numPr>
        <w:spacing w:after="160" w:line="276" w:lineRule="auto"/>
        <w:rPr>
          <w:sz w:val="20"/>
        </w:rPr>
      </w:pPr>
      <w:r w:rsidRPr="008A4214">
        <w:rPr>
          <w:sz w:val="20"/>
        </w:rPr>
        <w:t xml:space="preserve">zawierać walidację grup egzaminacyjnych pod kątem zgodności uprawnień nauczycieli, zajętości ssał, dostępności egzaminatorów. </w:t>
      </w:r>
    </w:p>
    <w:p w14:paraId="7A3C9528" w14:textId="34AB5387" w:rsidR="008A4214" w:rsidRPr="008A4214" w:rsidRDefault="008A4214" w:rsidP="00865A53">
      <w:pPr>
        <w:pStyle w:val="Akapitzlist"/>
        <w:numPr>
          <w:ilvl w:val="0"/>
          <w:numId w:val="96"/>
        </w:numPr>
        <w:spacing w:after="160" w:line="276" w:lineRule="auto"/>
        <w:rPr>
          <w:sz w:val="20"/>
        </w:rPr>
      </w:pPr>
      <w:r w:rsidRPr="008A4214">
        <w:rPr>
          <w:sz w:val="20"/>
        </w:rPr>
        <w:t xml:space="preserve">zapewniać przydział zdających do odpowiednich egzaminów i ssał egzaminacyjnych. </w:t>
      </w:r>
    </w:p>
    <w:p w14:paraId="013319E5" w14:textId="2BB042C7" w:rsidR="008A4214" w:rsidRPr="008A4214" w:rsidRDefault="008A4214" w:rsidP="00865A53">
      <w:pPr>
        <w:pStyle w:val="Akapitzlist"/>
        <w:numPr>
          <w:ilvl w:val="0"/>
          <w:numId w:val="96"/>
        </w:numPr>
        <w:spacing w:after="160" w:line="276" w:lineRule="auto"/>
        <w:rPr>
          <w:sz w:val="20"/>
        </w:rPr>
      </w:pPr>
      <w:r w:rsidRPr="008A4214">
        <w:rPr>
          <w:sz w:val="20"/>
        </w:rPr>
        <w:t xml:space="preserve">zapewniać przyporządkowanie uczniom terminów egzaminów ustnych. </w:t>
      </w:r>
    </w:p>
    <w:p w14:paraId="20750B22" w14:textId="23FE92E1" w:rsidR="008A4214" w:rsidRPr="008A4214" w:rsidRDefault="008A4214" w:rsidP="00865A53">
      <w:pPr>
        <w:pStyle w:val="Akapitzlist"/>
        <w:numPr>
          <w:ilvl w:val="0"/>
          <w:numId w:val="96"/>
        </w:numPr>
        <w:spacing w:after="160" w:line="276" w:lineRule="auto"/>
        <w:rPr>
          <w:sz w:val="20"/>
        </w:rPr>
      </w:pPr>
      <w:r w:rsidRPr="008A4214">
        <w:rPr>
          <w:sz w:val="20"/>
        </w:rPr>
        <w:t xml:space="preserve">umożliwiać eksport danych dla wybranego typu egzaminu do pliku w formacie obsługiwanym przez aplikację Okręgowej Komisji Egzaminacyjnej HERMES. </w:t>
      </w:r>
    </w:p>
    <w:p w14:paraId="4538DFE2" w14:textId="78557942" w:rsidR="008A4214" w:rsidRPr="008A4214" w:rsidRDefault="008A4214" w:rsidP="00865A53">
      <w:pPr>
        <w:pStyle w:val="Akapitzlist"/>
        <w:numPr>
          <w:ilvl w:val="0"/>
          <w:numId w:val="96"/>
        </w:numPr>
        <w:spacing w:after="160" w:line="276" w:lineRule="auto"/>
        <w:rPr>
          <w:sz w:val="20"/>
        </w:rPr>
      </w:pPr>
      <w:r w:rsidRPr="008A4214">
        <w:rPr>
          <w:sz w:val="20"/>
        </w:rPr>
        <w:t>umożliwiać automatyczne generowanie protokołów i dokumentacji wymaganej w procesie przeprowadzenia egzaminów zewnętrznych:</w:t>
      </w:r>
    </w:p>
    <w:p w14:paraId="31F1BFD9" w14:textId="77777777" w:rsidR="008A4214" w:rsidRPr="008A4214" w:rsidRDefault="008A4214" w:rsidP="00865A53">
      <w:pPr>
        <w:pStyle w:val="Akapitzlist"/>
        <w:numPr>
          <w:ilvl w:val="1"/>
          <w:numId w:val="96"/>
        </w:numPr>
        <w:spacing w:after="160" w:line="276" w:lineRule="auto"/>
        <w:rPr>
          <w:sz w:val="20"/>
        </w:rPr>
      </w:pPr>
      <w:r w:rsidRPr="008A4214">
        <w:rPr>
          <w:sz w:val="20"/>
        </w:rPr>
        <w:t xml:space="preserve">Powołanie Przedmiotowych Zespołów Egzaminacyjnych i Zespołów Nadzorujących </w:t>
      </w:r>
    </w:p>
    <w:p w14:paraId="2259C8CB" w14:textId="77777777" w:rsidR="008A4214" w:rsidRPr="008A4214" w:rsidRDefault="008A4214" w:rsidP="00865A53">
      <w:pPr>
        <w:pStyle w:val="Akapitzlist"/>
        <w:numPr>
          <w:ilvl w:val="1"/>
          <w:numId w:val="96"/>
        </w:numPr>
        <w:spacing w:after="160" w:line="276" w:lineRule="auto"/>
        <w:rPr>
          <w:sz w:val="20"/>
        </w:rPr>
      </w:pPr>
      <w:r w:rsidRPr="008A4214">
        <w:rPr>
          <w:sz w:val="20"/>
        </w:rPr>
        <w:t xml:space="preserve">Listy osób zdających poszczególne egzaminy </w:t>
      </w:r>
    </w:p>
    <w:p w14:paraId="6978C8DE" w14:textId="77777777" w:rsidR="008A4214" w:rsidRPr="008A4214" w:rsidRDefault="008A4214" w:rsidP="00865A53">
      <w:pPr>
        <w:pStyle w:val="Akapitzlist"/>
        <w:numPr>
          <w:ilvl w:val="1"/>
          <w:numId w:val="96"/>
        </w:numPr>
        <w:spacing w:after="160" w:line="276" w:lineRule="auto"/>
        <w:rPr>
          <w:sz w:val="20"/>
        </w:rPr>
      </w:pPr>
      <w:r w:rsidRPr="008A4214">
        <w:rPr>
          <w:sz w:val="20"/>
        </w:rPr>
        <w:t xml:space="preserve">Harmonogramy egzaminów pisemnych i ustnych </w:t>
      </w:r>
    </w:p>
    <w:p w14:paraId="59BEE488" w14:textId="77777777" w:rsidR="008A4214" w:rsidRPr="008A4214" w:rsidRDefault="008A4214" w:rsidP="00865A53">
      <w:pPr>
        <w:pStyle w:val="Akapitzlist"/>
        <w:numPr>
          <w:ilvl w:val="1"/>
          <w:numId w:val="96"/>
        </w:numPr>
        <w:spacing w:after="160" w:line="276" w:lineRule="auto"/>
        <w:rPr>
          <w:sz w:val="20"/>
        </w:rPr>
      </w:pPr>
      <w:r w:rsidRPr="008A4214">
        <w:rPr>
          <w:sz w:val="20"/>
        </w:rPr>
        <w:t xml:space="preserve">Indywidualne harmonogramy egzaminów uczniów </w:t>
      </w:r>
    </w:p>
    <w:p w14:paraId="0B52273A" w14:textId="77777777" w:rsidR="008A4214" w:rsidRPr="008A4214" w:rsidRDefault="008A4214" w:rsidP="00865A53">
      <w:pPr>
        <w:pStyle w:val="Akapitzlist"/>
        <w:numPr>
          <w:ilvl w:val="1"/>
          <w:numId w:val="96"/>
        </w:numPr>
        <w:spacing w:after="160" w:line="276" w:lineRule="auto"/>
        <w:rPr>
          <w:sz w:val="20"/>
        </w:rPr>
      </w:pPr>
      <w:r w:rsidRPr="008A4214">
        <w:rPr>
          <w:sz w:val="20"/>
        </w:rPr>
        <w:t xml:space="preserve">Indywidualny rozkład egzaminów nauczycieli (PZE i ZN) </w:t>
      </w:r>
    </w:p>
    <w:p w14:paraId="69B78C2C" w14:textId="77777777" w:rsidR="008A4214" w:rsidRPr="008A4214" w:rsidRDefault="008A4214" w:rsidP="00865A53">
      <w:pPr>
        <w:pStyle w:val="Akapitzlist"/>
        <w:numPr>
          <w:ilvl w:val="1"/>
          <w:numId w:val="96"/>
        </w:numPr>
        <w:spacing w:after="160" w:line="276" w:lineRule="auto"/>
        <w:rPr>
          <w:sz w:val="20"/>
        </w:rPr>
      </w:pPr>
      <w:r w:rsidRPr="008A4214">
        <w:rPr>
          <w:sz w:val="20"/>
        </w:rPr>
        <w:t xml:space="preserve">Rozkład egzaminów nauczycieli (tygodniowy, zbiorczy) </w:t>
      </w:r>
    </w:p>
    <w:p w14:paraId="4189655A" w14:textId="77777777" w:rsidR="008A4214" w:rsidRPr="008A4214" w:rsidRDefault="008A4214" w:rsidP="00865A53">
      <w:pPr>
        <w:pStyle w:val="Akapitzlist"/>
        <w:numPr>
          <w:ilvl w:val="1"/>
          <w:numId w:val="96"/>
        </w:numPr>
        <w:spacing w:after="160" w:line="276" w:lineRule="auto"/>
        <w:rPr>
          <w:sz w:val="20"/>
        </w:rPr>
      </w:pPr>
      <w:r w:rsidRPr="008A4214">
        <w:rPr>
          <w:sz w:val="20"/>
        </w:rPr>
        <w:t xml:space="preserve">Obciążenie </w:t>
      </w:r>
      <w:proofErr w:type="spellStart"/>
      <w:r w:rsidRPr="008A4214">
        <w:rPr>
          <w:sz w:val="20"/>
        </w:rPr>
        <w:t>sal</w:t>
      </w:r>
      <w:proofErr w:type="spellEnd"/>
      <w:r w:rsidRPr="008A4214">
        <w:rPr>
          <w:sz w:val="20"/>
        </w:rPr>
        <w:t xml:space="preserve"> egzaminacyjnych</w:t>
      </w:r>
    </w:p>
    <w:p w14:paraId="4F0200B7" w14:textId="77777777" w:rsidR="008A4214" w:rsidRPr="008A4214" w:rsidRDefault="008A4214" w:rsidP="00865A53">
      <w:pPr>
        <w:pStyle w:val="Akapitzlist"/>
        <w:numPr>
          <w:ilvl w:val="1"/>
          <w:numId w:val="96"/>
        </w:numPr>
        <w:spacing w:after="160" w:line="276" w:lineRule="auto"/>
        <w:rPr>
          <w:sz w:val="20"/>
        </w:rPr>
      </w:pPr>
      <w:r w:rsidRPr="008A4214">
        <w:rPr>
          <w:sz w:val="20"/>
        </w:rPr>
        <w:t xml:space="preserve">Zapotrzebowanie na arkusze egzaminacyjne </w:t>
      </w:r>
    </w:p>
    <w:p w14:paraId="1AE25036" w14:textId="77777777" w:rsidR="008A4214" w:rsidRPr="008A4214" w:rsidRDefault="008A4214" w:rsidP="00865A53">
      <w:pPr>
        <w:pStyle w:val="Akapitzlist"/>
        <w:numPr>
          <w:ilvl w:val="1"/>
          <w:numId w:val="96"/>
        </w:numPr>
        <w:spacing w:after="160" w:line="276" w:lineRule="auto"/>
        <w:rPr>
          <w:sz w:val="20"/>
        </w:rPr>
      </w:pPr>
      <w:r w:rsidRPr="008A4214">
        <w:rPr>
          <w:sz w:val="20"/>
        </w:rPr>
        <w:t xml:space="preserve">Protokoły przebiegu egzaminów zewnętrznych np. części pisemnej lub ustnej egzaminu maturalnego (z danymi uczniów) </w:t>
      </w:r>
    </w:p>
    <w:p w14:paraId="772BF863" w14:textId="77777777" w:rsidR="008A4214" w:rsidRPr="008A4214" w:rsidRDefault="008A4214" w:rsidP="00865A53">
      <w:pPr>
        <w:pStyle w:val="Akapitzlist"/>
        <w:numPr>
          <w:ilvl w:val="1"/>
          <w:numId w:val="96"/>
        </w:numPr>
        <w:spacing w:after="160" w:line="276" w:lineRule="auto"/>
        <w:rPr>
          <w:sz w:val="20"/>
        </w:rPr>
      </w:pPr>
      <w:r w:rsidRPr="008A4214">
        <w:rPr>
          <w:sz w:val="20"/>
        </w:rPr>
        <w:t xml:space="preserve">Potwierdzenie delegowania nauczycieli do innej szkoły </w:t>
      </w:r>
    </w:p>
    <w:p w14:paraId="6CE4E6D2" w14:textId="77777777" w:rsidR="008A4214" w:rsidRPr="008A4214" w:rsidRDefault="008A4214" w:rsidP="00865A53">
      <w:pPr>
        <w:pStyle w:val="Akapitzlist"/>
        <w:numPr>
          <w:ilvl w:val="1"/>
          <w:numId w:val="96"/>
        </w:numPr>
        <w:spacing w:after="160" w:line="276" w:lineRule="auto"/>
        <w:rPr>
          <w:sz w:val="20"/>
        </w:rPr>
      </w:pPr>
      <w:r w:rsidRPr="008A4214">
        <w:rPr>
          <w:sz w:val="20"/>
        </w:rPr>
        <w:t xml:space="preserve">Potwierdzenie przyjęcia nauczycieli z innej szkoły </w:t>
      </w:r>
    </w:p>
    <w:p w14:paraId="2478060B" w14:textId="07E7FF5E" w:rsidR="008A4214" w:rsidRPr="008A4214" w:rsidRDefault="008A4214" w:rsidP="00865A53">
      <w:pPr>
        <w:pStyle w:val="Akapitzlist"/>
        <w:numPr>
          <w:ilvl w:val="0"/>
          <w:numId w:val="96"/>
        </w:numPr>
        <w:spacing w:after="160" w:line="276" w:lineRule="auto"/>
        <w:rPr>
          <w:sz w:val="20"/>
        </w:rPr>
      </w:pPr>
      <w:r w:rsidRPr="008A4214">
        <w:rPr>
          <w:sz w:val="20"/>
        </w:rPr>
        <w:t>umożliwiać generowanie raportów dotyczących złożonych deklaracji oraz druku harmonogramów zgodnie z</w:t>
      </w:r>
      <w:r w:rsidR="00FC751B">
        <w:rPr>
          <w:sz w:val="20"/>
        </w:rPr>
        <w:t> </w:t>
      </w:r>
      <w:r w:rsidRPr="008A4214">
        <w:rPr>
          <w:sz w:val="20"/>
        </w:rPr>
        <w:t>przyporządkowaniem ssał, uczniów i członków zespołów egzaminacyjnych.</w:t>
      </w:r>
    </w:p>
    <w:p w14:paraId="2B8CA24C" w14:textId="325A8628" w:rsidR="008A4214" w:rsidRPr="008A4214" w:rsidRDefault="008A4214" w:rsidP="00865A53">
      <w:pPr>
        <w:pStyle w:val="Akapitzlist"/>
        <w:numPr>
          <w:ilvl w:val="0"/>
          <w:numId w:val="96"/>
        </w:numPr>
        <w:spacing w:after="160" w:line="276" w:lineRule="auto"/>
        <w:rPr>
          <w:sz w:val="20"/>
        </w:rPr>
      </w:pPr>
      <w:r w:rsidRPr="008A4214">
        <w:rPr>
          <w:sz w:val="20"/>
        </w:rPr>
        <w:t xml:space="preserve">umożliwiać eksport danych zawartych w raportach i harmonogramach do formatów XLS, RTF oraz PDF. </w:t>
      </w:r>
    </w:p>
    <w:p w14:paraId="4D3B1054" w14:textId="55D968A0" w:rsidR="008A4214" w:rsidRPr="008A4214" w:rsidRDefault="008A4214" w:rsidP="00865A53">
      <w:pPr>
        <w:pStyle w:val="Akapitzlist"/>
        <w:numPr>
          <w:ilvl w:val="0"/>
          <w:numId w:val="96"/>
        </w:numPr>
        <w:spacing w:after="160" w:line="276" w:lineRule="auto"/>
        <w:rPr>
          <w:sz w:val="20"/>
        </w:rPr>
      </w:pPr>
      <w:r w:rsidRPr="008A4214">
        <w:rPr>
          <w:sz w:val="20"/>
        </w:rPr>
        <w:t>umożliwiać uczniom dostęp w części publicznej do informacji na temat terminu egzaminu, sali egzaminacyjnej oraz składu zespołu nadzorującego egzamin.</w:t>
      </w:r>
    </w:p>
    <w:p w14:paraId="5091A137" w14:textId="364F631F" w:rsidR="001219D3" w:rsidRDefault="00FC751B" w:rsidP="00FC751B">
      <w:pPr>
        <w:spacing w:line="276" w:lineRule="auto"/>
        <w:rPr>
          <w:sz w:val="20"/>
        </w:rPr>
      </w:pPr>
      <w:r w:rsidRPr="001219D3">
        <w:rPr>
          <w:sz w:val="20"/>
        </w:rPr>
        <w:t xml:space="preserve">W zakresie </w:t>
      </w:r>
      <w:r>
        <w:rPr>
          <w:sz w:val="20"/>
        </w:rPr>
        <w:t>zarządzania stypendiami</w:t>
      </w:r>
      <w:r w:rsidRPr="001219D3">
        <w:rPr>
          <w:sz w:val="20"/>
        </w:rPr>
        <w:t xml:space="preserve"> system powinien:</w:t>
      </w:r>
    </w:p>
    <w:p w14:paraId="43370B50" w14:textId="343EC6E3" w:rsidR="00FC751B" w:rsidRPr="00FC751B" w:rsidRDefault="00FC751B" w:rsidP="00865A53">
      <w:pPr>
        <w:pStyle w:val="Akapitzlist"/>
        <w:numPr>
          <w:ilvl w:val="0"/>
          <w:numId w:val="97"/>
        </w:numPr>
        <w:spacing w:after="160" w:line="276" w:lineRule="auto"/>
        <w:rPr>
          <w:sz w:val="20"/>
        </w:rPr>
      </w:pPr>
      <w:r w:rsidRPr="00FC751B">
        <w:rPr>
          <w:sz w:val="20"/>
        </w:rPr>
        <w:t xml:space="preserve">umożliwić przeprowadzenie procesu przyznawania stypendiów zgodnie z obowiązującymi prawnymi i </w:t>
      </w:r>
      <w:r>
        <w:rPr>
          <w:sz w:val="20"/>
        </w:rPr>
        <w:t> </w:t>
      </w:r>
      <w:r w:rsidR="00E72462">
        <w:rPr>
          <w:sz w:val="20"/>
        </w:rPr>
        <w:t>l</w:t>
      </w:r>
      <w:r w:rsidRPr="00FC751B">
        <w:rPr>
          <w:sz w:val="20"/>
        </w:rPr>
        <w:t>okalnymi aktami prawnymi.</w:t>
      </w:r>
    </w:p>
    <w:p w14:paraId="31B9D0E2" w14:textId="2FBD819A" w:rsidR="00FC751B" w:rsidRPr="00FC751B" w:rsidRDefault="00FC751B" w:rsidP="00865A53">
      <w:pPr>
        <w:pStyle w:val="Akapitzlist"/>
        <w:numPr>
          <w:ilvl w:val="0"/>
          <w:numId w:val="97"/>
        </w:numPr>
        <w:spacing w:after="160" w:line="276" w:lineRule="auto"/>
        <w:rPr>
          <w:sz w:val="20"/>
        </w:rPr>
      </w:pPr>
      <w:r w:rsidRPr="00FC751B">
        <w:rPr>
          <w:sz w:val="20"/>
        </w:rPr>
        <w:t xml:space="preserve">umożliwiać zarządzanie okresem rozliczeniowym. </w:t>
      </w:r>
    </w:p>
    <w:p w14:paraId="408F3941" w14:textId="1421ABC4" w:rsidR="00FC751B" w:rsidRPr="00FC751B" w:rsidRDefault="00FC751B" w:rsidP="00865A53">
      <w:pPr>
        <w:pStyle w:val="Akapitzlist"/>
        <w:numPr>
          <w:ilvl w:val="0"/>
          <w:numId w:val="97"/>
        </w:numPr>
        <w:spacing w:after="160" w:line="276" w:lineRule="auto"/>
        <w:rPr>
          <w:sz w:val="20"/>
        </w:rPr>
      </w:pPr>
      <w:r w:rsidRPr="00FC751B">
        <w:rPr>
          <w:sz w:val="20"/>
        </w:rPr>
        <w:t>umożliwiać akwizycję wniosków stypendialnych.</w:t>
      </w:r>
    </w:p>
    <w:p w14:paraId="51945392" w14:textId="6AC7483B" w:rsidR="00FC751B" w:rsidRPr="00FC751B" w:rsidRDefault="00FC751B" w:rsidP="00865A53">
      <w:pPr>
        <w:pStyle w:val="Akapitzlist"/>
        <w:numPr>
          <w:ilvl w:val="0"/>
          <w:numId w:val="97"/>
        </w:numPr>
        <w:spacing w:after="160" w:line="276" w:lineRule="auto"/>
        <w:rPr>
          <w:sz w:val="20"/>
        </w:rPr>
      </w:pPr>
      <w:r w:rsidRPr="00FC751B">
        <w:rPr>
          <w:sz w:val="20"/>
        </w:rPr>
        <w:t xml:space="preserve">umożliwiać zarządzanie statusem wniosku stypendialnego. </w:t>
      </w:r>
    </w:p>
    <w:p w14:paraId="4256E387" w14:textId="7A2AEAF4" w:rsidR="00FC751B" w:rsidRPr="00FC751B" w:rsidRDefault="00FC751B" w:rsidP="00865A53">
      <w:pPr>
        <w:pStyle w:val="Akapitzlist"/>
        <w:numPr>
          <w:ilvl w:val="0"/>
          <w:numId w:val="97"/>
        </w:numPr>
        <w:spacing w:after="160" w:line="276" w:lineRule="auto"/>
        <w:rPr>
          <w:sz w:val="20"/>
        </w:rPr>
      </w:pPr>
      <w:r w:rsidRPr="00FC751B">
        <w:rPr>
          <w:sz w:val="20"/>
        </w:rPr>
        <w:t xml:space="preserve">posiadać wyszukiwarkę wniosków stypendialnych. </w:t>
      </w:r>
    </w:p>
    <w:p w14:paraId="1A638391" w14:textId="5B8485A7" w:rsidR="00FC751B" w:rsidRPr="00FC751B" w:rsidRDefault="00FC751B" w:rsidP="00865A53">
      <w:pPr>
        <w:pStyle w:val="Akapitzlist"/>
        <w:numPr>
          <w:ilvl w:val="0"/>
          <w:numId w:val="97"/>
        </w:numPr>
        <w:spacing w:after="160" w:line="276" w:lineRule="auto"/>
        <w:rPr>
          <w:sz w:val="20"/>
        </w:rPr>
      </w:pPr>
      <w:r w:rsidRPr="00FC751B">
        <w:rPr>
          <w:sz w:val="20"/>
        </w:rPr>
        <w:t xml:space="preserve">posiadać możliwość uruchomienia symulatora wypłat. </w:t>
      </w:r>
    </w:p>
    <w:p w14:paraId="76BB1D20" w14:textId="060850FB" w:rsidR="00FC751B" w:rsidRPr="00FC751B" w:rsidRDefault="00FC751B" w:rsidP="00865A53">
      <w:pPr>
        <w:pStyle w:val="Akapitzlist"/>
        <w:numPr>
          <w:ilvl w:val="0"/>
          <w:numId w:val="97"/>
        </w:numPr>
        <w:spacing w:after="160" w:line="276" w:lineRule="auto"/>
        <w:rPr>
          <w:sz w:val="20"/>
        </w:rPr>
      </w:pPr>
      <w:r w:rsidRPr="00FC751B">
        <w:rPr>
          <w:sz w:val="20"/>
        </w:rPr>
        <w:t xml:space="preserve">obsługiwać proces wydawania decyzji. </w:t>
      </w:r>
    </w:p>
    <w:p w14:paraId="03595176" w14:textId="189B0EC7" w:rsidR="00FC751B" w:rsidRPr="00FC751B" w:rsidRDefault="00FC751B" w:rsidP="00865A53">
      <w:pPr>
        <w:pStyle w:val="Akapitzlist"/>
        <w:numPr>
          <w:ilvl w:val="0"/>
          <w:numId w:val="97"/>
        </w:numPr>
        <w:spacing w:after="160" w:line="276" w:lineRule="auto"/>
        <w:rPr>
          <w:sz w:val="20"/>
        </w:rPr>
      </w:pPr>
      <w:r w:rsidRPr="00FC751B">
        <w:rPr>
          <w:sz w:val="20"/>
        </w:rPr>
        <w:t>posiadać funkcjonalność aut</w:t>
      </w:r>
      <w:r>
        <w:rPr>
          <w:sz w:val="20"/>
        </w:rPr>
        <w:t>omatycznego generowania decyzji.</w:t>
      </w:r>
    </w:p>
    <w:p w14:paraId="1496C0A9" w14:textId="063528D4" w:rsidR="00FC751B" w:rsidRPr="00FC751B" w:rsidRDefault="00FC751B" w:rsidP="00865A53">
      <w:pPr>
        <w:pStyle w:val="Akapitzlist"/>
        <w:numPr>
          <w:ilvl w:val="0"/>
          <w:numId w:val="97"/>
        </w:numPr>
        <w:spacing w:after="160" w:line="276" w:lineRule="auto"/>
        <w:rPr>
          <w:sz w:val="20"/>
        </w:rPr>
      </w:pPr>
      <w:r w:rsidRPr="00FC751B">
        <w:rPr>
          <w:sz w:val="20"/>
        </w:rPr>
        <w:t>posiadać funkcjonalno</w:t>
      </w:r>
      <w:r>
        <w:rPr>
          <w:sz w:val="20"/>
        </w:rPr>
        <w:t>ść manualnego wydawania decyzji.</w:t>
      </w:r>
    </w:p>
    <w:p w14:paraId="7669CDFC" w14:textId="0B24EA65" w:rsidR="00FC751B" w:rsidRPr="00FC751B" w:rsidRDefault="00FC751B" w:rsidP="00865A53">
      <w:pPr>
        <w:pStyle w:val="Akapitzlist"/>
        <w:numPr>
          <w:ilvl w:val="0"/>
          <w:numId w:val="97"/>
        </w:numPr>
        <w:spacing w:after="160" w:line="276" w:lineRule="auto"/>
        <w:rPr>
          <w:sz w:val="20"/>
        </w:rPr>
      </w:pPr>
      <w:r w:rsidRPr="00FC751B">
        <w:rPr>
          <w:sz w:val="20"/>
        </w:rPr>
        <w:t>obsłu</w:t>
      </w:r>
      <w:r>
        <w:rPr>
          <w:sz w:val="20"/>
        </w:rPr>
        <w:t>giwać proces anulowania decyzji.</w:t>
      </w:r>
    </w:p>
    <w:p w14:paraId="54103E66" w14:textId="2240EA27" w:rsidR="00FC751B" w:rsidRPr="00FC751B" w:rsidRDefault="00FC751B" w:rsidP="00865A53">
      <w:pPr>
        <w:pStyle w:val="Akapitzlist"/>
        <w:numPr>
          <w:ilvl w:val="0"/>
          <w:numId w:val="97"/>
        </w:numPr>
        <w:spacing w:after="160" w:line="276" w:lineRule="auto"/>
        <w:rPr>
          <w:sz w:val="20"/>
        </w:rPr>
      </w:pPr>
      <w:r w:rsidRPr="00FC751B">
        <w:rPr>
          <w:sz w:val="20"/>
        </w:rPr>
        <w:t>udostępniać wydruk decyzji do plików w formacie PDF</w:t>
      </w:r>
      <w:r>
        <w:rPr>
          <w:sz w:val="20"/>
        </w:rPr>
        <w:t>.</w:t>
      </w:r>
    </w:p>
    <w:p w14:paraId="0E36A0A8" w14:textId="676F070F" w:rsidR="00FC751B" w:rsidRPr="00FC751B" w:rsidRDefault="00FC751B" w:rsidP="00865A53">
      <w:pPr>
        <w:pStyle w:val="Akapitzlist"/>
        <w:numPr>
          <w:ilvl w:val="0"/>
          <w:numId w:val="97"/>
        </w:numPr>
        <w:spacing w:after="160" w:line="276" w:lineRule="auto"/>
        <w:rPr>
          <w:sz w:val="20"/>
        </w:rPr>
      </w:pPr>
      <w:r w:rsidRPr="00FC751B">
        <w:rPr>
          <w:sz w:val="20"/>
        </w:rPr>
        <w:t>umożliwić dostęp do statystyk oraz raportów.</w:t>
      </w:r>
    </w:p>
    <w:p w14:paraId="6512B84A" w14:textId="146FA5E0" w:rsidR="004B3C61" w:rsidRPr="004B3C61" w:rsidRDefault="004B3C61" w:rsidP="004B3C61">
      <w:pPr>
        <w:rPr>
          <w:sz w:val="20"/>
        </w:rPr>
      </w:pPr>
      <w:r w:rsidRPr="004B3C61">
        <w:rPr>
          <w:sz w:val="20"/>
        </w:rPr>
        <w:t>Dostawa i wdrożenie musi zostać przeprowadzone zgodnie z ogólnymi warunkami realizacji zamówienia zawartymi w niniejszym dokumencie w rozdziale III.</w:t>
      </w:r>
    </w:p>
    <w:p w14:paraId="7827E514" w14:textId="77777777" w:rsidR="000A5641" w:rsidRDefault="000A5641" w:rsidP="000A5641"/>
    <w:p w14:paraId="114A28FA" w14:textId="77777777" w:rsidR="004B3C61" w:rsidRPr="000A5641" w:rsidRDefault="004B3C61" w:rsidP="000A5641"/>
    <w:p w14:paraId="1CE43F58" w14:textId="01C91D79" w:rsidR="00571C07" w:rsidRDefault="00571C07" w:rsidP="00865A53">
      <w:pPr>
        <w:pStyle w:val="Nagwek2"/>
        <w:numPr>
          <w:ilvl w:val="0"/>
          <w:numId w:val="33"/>
        </w:numPr>
        <w:spacing w:line="276" w:lineRule="auto"/>
        <w:rPr>
          <w:sz w:val="20"/>
        </w:rPr>
      </w:pPr>
      <w:bookmarkStart w:id="108" w:name="_Toc488182168"/>
      <w:r w:rsidRPr="00571C07">
        <w:rPr>
          <w:sz w:val="20"/>
        </w:rPr>
        <w:t>Zakup usług szkoleniowych w zakresie dostarczanych rozwiązań</w:t>
      </w:r>
      <w:bookmarkEnd w:id="108"/>
    </w:p>
    <w:p w14:paraId="544F52AF" w14:textId="77777777" w:rsidR="00927FBD" w:rsidRDefault="00927FBD" w:rsidP="00927FBD"/>
    <w:p w14:paraId="0A3894A9" w14:textId="77777777" w:rsidR="00DD1C16" w:rsidRPr="00DD1C16" w:rsidRDefault="00DD1C16" w:rsidP="00FE245C">
      <w:pPr>
        <w:spacing w:line="276" w:lineRule="auto"/>
        <w:ind w:firstLine="360"/>
        <w:rPr>
          <w:sz w:val="20"/>
        </w:rPr>
      </w:pPr>
      <w:r w:rsidRPr="00DD1C16">
        <w:rPr>
          <w:sz w:val="20"/>
        </w:rPr>
        <w:t>W związku z wdrożeniem e-usług publicznych wymagających obsługi przez pracowników merytorycznych Urzędu Miasta Bartoszyce i jednostek organizacyjnych oraz modułów pomocniczych (</w:t>
      </w:r>
      <w:proofErr w:type="spellStart"/>
      <w:r w:rsidRPr="00DD1C16">
        <w:rPr>
          <w:sz w:val="20"/>
        </w:rPr>
        <w:t>back-office</w:t>
      </w:r>
      <w:proofErr w:type="spellEnd"/>
      <w:r w:rsidRPr="00DD1C16">
        <w:rPr>
          <w:sz w:val="20"/>
        </w:rPr>
        <w:t>) w toku realizacji projektu przewiduje się szkolenia użytkowników i administratorów z poniższych elementów systemu:</w:t>
      </w:r>
    </w:p>
    <w:p w14:paraId="37ABCC25" w14:textId="77777777" w:rsidR="00DD1C16" w:rsidRPr="00DD1C16" w:rsidRDefault="00DD1C16" w:rsidP="00990E3A">
      <w:pPr>
        <w:pStyle w:val="Akapitzlist"/>
        <w:numPr>
          <w:ilvl w:val="0"/>
          <w:numId w:val="99"/>
        </w:numPr>
        <w:spacing w:after="160" w:line="276" w:lineRule="auto"/>
        <w:rPr>
          <w:sz w:val="20"/>
        </w:rPr>
      </w:pPr>
      <w:r w:rsidRPr="00DD1C16">
        <w:rPr>
          <w:sz w:val="20"/>
        </w:rPr>
        <w:t>Rekrutacja Online,</w:t>
      </w:r>
    </w:p>
    <w:p w14:paraId="54C37C7C" w14:textId="77777777" w:rsidR="00DD1C16" w:rsidRPr="00DD1C16" w:rsidRDefault="00DD1C16" w:rsidP="00990E3A">
      <w:pPr>
        <w:pStyle w:val="Akapitzlist"/>
        <w:numPr>
          <w:ilvl w:val="0"/>
          <w:numId w:val="99"/>
        </w:numPr>
        <w:spacing w:after="160" w:line="276" w:lineRule="auto"/>
        <w:rPr>
          <w:sz w:val="20"/>
        </w:rPr>
      </w:pPr>
      <w:r w:rsidRPr="00DD1C16">
        <w:rPr>
          <w:sz w:val="20"/>
        </w:rPr>
        <w:t>Dziennik Ucznia,</w:t>
      </w:r>
    </w:p>
    <w:p w14:paraId="6A8B811A" w14:textId="77777777" w:rsidR="00DD1C16" w:rsidRPr="00DD1C16" w:rsidRDefault="00DD1C16" w:rsidP="00990E3A">
      <w:pPr>
        <w:pStyle w:val="Akapitzlist"/>
        <w:numPr>
          <w:ilvl w:val="0"/>
          <w:numId w:val="99"/>
        </w:numPr>
        <w:spacing w:after="160" w:line="276" w:lineRule="auto"/>
        <w:rPr>
          <w:sz w:val="20"/>
        </w:rPr>
      </w:pPr>
      <w:r w:rsidRPr="00DD1C16">
        <w:rPr>
          <w:sz w:val="20"/>
        </w:rPr>
        <w:t>Biblioteka Online,</w:t>
      </w:r>
    </w:p>
    <w:p w14:paraId="04E4BD68" w14:textId="77777777" w:rsidR="00DD1C16" w:rsidRPr="00DD1C16" w:rsidRDefault="00DD1C16" w:rsidP="00990E3A">
      <w:pPr>
        <w:pStyle w:val="Akapitzlist"/>
        <w:numPr>
          <w:ilvl w:val="0"/>
          <w:numId w:val="99"/>
        </w:numPr>
        <w:spacing w:after="160" w:line="276" w:lineRule="auto"/>
        <w:rPr>
          <w:sz w:val="20"/>
        </w:rPr>
      </w:pPr>
      <w:r w:rsidRPr="00DD1C16">
        <w:rPr>
          <w:sz w:val="20"/>
        </w:rPr>
        <w:t>Elektroniczny Obieg Dokumentów,</w:t>
      </w:r>
    </w:p>
    <w:p w14:paraId="5642F507" w14:textId="77777777" w:rsidR="00DD1C16" w:rsidRPr="00DD1C16" w:rsidRDefault="00DD1C16" w:rsidP="00990E3A">
      <w:pPr>
        <w:pStyle w:val="Akapitzlist"/>
        <w:numPr>
          <w:ilvl w:val="0"/>
          <w:numId w:val="99"/>
        </w:numPr>
        <w:spacing w:after="160" w:line="276" w:lineRule="auto"/>
        <w:rPr>
          <w:sz w:val="20"/>
        </w:rPr>
      </w:pPr>
      <w:r w:rsidRPr="00DD1C16">
        <w:rPr>
          <w:sz w:val="20"/>
        </w:rPr>
        <w:t>Rozliczenia finansowe na podstawie indywidualnych numerów rachunków bankowych,</w:t>
      </w:r>
    </w:p>
    <w:p w14:paraId="61BEFADD" w14:textId="77777777" w:rsidR="00DD1C16" w:rsidRPr="00DD1C16" w:rsidRDefault="00DD1C16" w:rsidP="00990E3A">
      <w:pPr>
        <w:pStyle w:val="Akapitzlist"/>
        <w:numPr>
          <w:ilvl w:val="0"/>
          <w:numId w:val="99"/>
        </w:numPr>
        <w:spacing w:after="160" w:line="276" w:lineRule="auto"/>
        <w:rPr>
          <w:sz w:val="20"/>
        </w:rPr>
      </w:pPr>
      <w:r w:rsidRPr="00DD1C16">
        <w:rPr>
          <w:sz w:val="20"/>
        </w:rPr>
        <w:t>System do planowania i zatwierdzania organizacji jednostek oświatowych.</w:t>
      </w:r>
    </w:p>
    <w:p w14:paraId="1FA718F9" w14:textId="77777777" w:rsidR="00DD1C16" w:rsidRDefault="00DD1C16" w:rsidP="00927FBD">
      <w:pPr>
        <w:rPr>
          <w:sz w:val="20"/>
        </w:rPr>
      </w:pPr>
    </w:p>
    <w:p w14:paraId="1793E384" w14:textId="5B79CB9B" w:rsidR="00DD1C16" w:rsidRPr="00FE245C" w:rsidRDefault="00FE245C" w:rsidP="00FE245C">
      <w:pPr>
        <w:spacing w:line="276" w:lineRule="auto"/>
        <w:rPr>
          <w:sz w:val="20"/>
        </w:rPr>
      </w:pPr>
      <w:r w:rsidRPr="00FE245C">
        <w:rPr>
          <w:sz w:val="20"/>
        </w:rPr>
        <w:t xml:space="preserve">Szkolenia w zakresie obsługi systemu </w:t>
      </w:r>
      <w:r>
        <w:rPr>
          <w:sz w:val="20"/>
        </w:rPr>
        <w:t>dziennik ucznia</w:t>
      </w:r>
      <w:r w:rsidRPr="00FE245C">
        <w:rPr>
          <w:sz w:val="20"/>
        </w:rPr>
        <w:t>:</w:t>
      </w:r>
    </w:p>
    <w:p w14:paraId="122A451F" w14:textId="6215AA5B" w:rsidR="00DD1C16" w:rsidRDefault="00DD1C16" w:rsidP="00FE245C">
      <w:pPr>
        <w:pStyle w:val="Akapitzlist"/>
        <w:numPr>
          <w:ilvl w:val="0"/>
          <w:numId w:val="98"/>
        </w:numPr>
        <w:spacing w:line="276" w:lineRule="auto"/>
        <w:rPr>
          <w:sz w:val="20"/>
        </w:rPr>
      </w:pPr>
      <w:r>
        <w:rPr>
          <w:sz w:val="20"/>
        </w:rPr>
        <w:t>W ramach us</w:t>
      </w:r>
      <w:r w:rsidR="00FE245C">
        <w:rPr>
          <w:sz w:val="20"/>
        </w:rPr>
        <w:t xml:space="preserve">ługi zostanie przeszkolonych </w:t>
      </w:r>
      <w:r w:rsidR="009C1EDC">
        <w:rPr>
          <w:sz w:val="20"/>
        </w:rPr>
        <w:t xml:space="preserve">160 </w:t>
      </w:r>
      <w:r>
        <w:rPr>
          <w:sz w:val="20"/>
        </w:rPr>
        <w:t>osób -  pracowników jednostek organizacyjnych.</w:t>
      </w:r>
    </w:p>
    <w:p w14:paraId="7AAA731A" w14:textId="7FAEAEE2" w:rsidR="00DD1C16" w:rsidRDefault="00DD1C16" w:rsidP="00FE245C">
      <w:pPr>
        <w:pStyle w:val="Akapitzlist"/>
        <w:numPr>
          <w:ilvl w:val="0"/>
          <w:numId w:val="98"/>
        </w:numPr>
        <w:spacing w:line="276" w:lineRule="auto"/>
        <w:rPr>
          <w:sz w:val="20"/>
        </w:rPr>
      </w:pPr>
      <w:r>
        <w:rPr>
          <w:sz w:val="20"/>
        </w:rPr>
        <w:t>W ramach szkolenia pracownicy zostaną zapoznani z odpowiednimi funkcjami systemu, które będą wykorzystywać.</w:t>
      </w:r>
    </w:p>
    <w:p w14:paraId="780E992A" w14:textId="77777777" w:rsidR="00DD1C16" w:rsidRDefault="00DD1C16" w:rsidP="00FE245C">
      <w:pPr>
        <w:pStyle w:val="Akapitzlist"/>
        <w:numPr>
          <w:ilvl w:val="0"/>
          <w:numId w:val="98"/>
        </w:numPr>
        <w:spacing w:line="276" w:lineRule="auto"/>
        <w:rPr>
          <w:sz w:val="20"/>
        </w:rPr>
      </w:pPr>
      <w:r>
        <w:rPr>
          <w:sz w:val="20"/>
        </w:rPr>
        <w:t>Szkolenia będą się odbywały w grupach 10-osobowych.</w:t>
      </w:r>
    </w:p>
    <w:p w14:paraId="6316CFAD" w14:textId="7435457D" w:rsidR="00DD1C16" w:rsidRDefault="00DD1C16" w:rsidP="00FE245C">
      <w:pPr>
        <w:pStyle w:val="Akapitzlist"/>
        <w:numPr>
          <w:ilvl w:val="0"/>
          <w:numId w:val="98"/>
        </w:numPr>
        <w:spacing w:line="276" w:lineRule="auto"/>
        <w:rPr>
          <w:sz w:val="20"/>
        </w:rPr>
      </w:pPr>
      <w:r>
        <w:rPr>
          <w:sz w:val="20"/>
        </w:rPr>
        <w:t>Szkolenia będą trwały 6 godzin lekcyjnych dla każdej z grup.</w:t>
      </w:r>
    </w:p>
    <w:p w14:paraId="4EF21FE2" w14:textId="77777777" w:rsidR="00DD1C16" w:rsidRDefault="00DD1C16" w:rsidP="00FE245C">
      <w:pPr>
        <w:spacing w:line="276" w:lineRule="auto"/>
        <w:rPr>
          <w:sz w:val="20"/>
        </w:rPr>
      </w:pPr>
    </w:p>
    <w:p w14:paraId="25FB7E34" w14:textId="77777777" w:rsidR="00FE245C" w:rsidRPr="00FE245C" w:rsidRDefault="00FE245C" w:rsidP="00FE245C">
      <w:pPr>
        <w:spacing w:line="276" w:lineRule="auto"/>
        <w:rPr>
          <w:sz w:val="20"/>
        </w:rPr>
      </w:pPr>
      <w:r w:rsidRPr="00FE245C">
        <w:rPr>
          <w:sz w:val="20"/>
        </w:rPr>
        <w:t>Szkolenia w zakresie obsługi systemu rekrutacja online:</w:t>
      </w:r>
    </w:p>
    <w:p w14:paraId="7F829BE0" w14:textId="3AB7C3D9" w:rsidR="00FE245C" w:rsidRDefault="00FE245C" w:rsidP="00990E3A">
      <w:pPr>
        <w:pStyle w:val="Akapitzlist"/>
        <w:numPr>
          <w:ilvl w:val="0"/>
          <w:numId w:val="100"/>
        </w:numPr>
        <w:spacing w:line="276" w:lineRule="auto"/>
        <w:rPr>
          <w:sz w:val="20"/>
        </w:rPr>
      </w:pPr>
      <w:r>
        <w:rPr>
          <w:sz w:val="20"/>
        </w:rPr>
        <w:t xml:space="preserve">W ramach usługi zostanie przeszkolonych </w:t>
      </w:r>
      <w:r w:rsidR="009C1EDC">
        <w:rPr>
          <w:sz w:val="20"/>
        </w:rPr>
        <w:t xml:space="preserve">38 </w:t>
      </w:r>
      <w:r>
        <w:rPr>
          <w:sz w:val="20"/>
        </w:rPr>
        <w:t>osób -  pracowników jednostek organizacyjnych.</w:t>
      </w:r>
    </w:p>
    <w:p w14:paraId="50A2CBAC" w14:textId="77777777" w:rsidR="00FE245C" w:rsidRDefault="00FE245C" w:rsidP="00990E3A">
      <w:pPr>
        <w:pStyle w:val="Akapitzlist"/>
        <w:numPr>
          <w:ilvl w:val="0"/>
          <w:numId w:val="100"/>
        </w:numPr>
        <w:spacing w:line="276" w:lineRule="auto"/>
        <w:rPr>
          <w:sz w:val="20"/>
        </w:rPr>
      </w:pPr>
      <w:r>
        <w:rPr>
          <w:sz w:val="20"/>
        </w:rPr>
        <w:t>W ramach szkolenia pracownicy zostaną zapoznani z odpowiednimi funkcjami systemu, które będą wykorzystywać.</w:t>
      </w:r>
    </w:p>
    <w:p w14:paraId="106C6386" w14:textId="77777777" w:rsidR="00FE245C" w:rsidRDefault="00FE245C" w:rsidP="00990E3A">
      <w:pPr>
        <w:pStyle w:val="Akapitzlist"/>
        <w:numPr>
          <w:ilvl w:val="0"/>
          <w:numId w:val="100"/>
        </w:numPr>
        <w:spacing w:line="276" w:lineRule="auto"/>
        <w:rPr>
          <w:sz w:val="20"/>
        </w:rPr>
      </w:pPr>
      <w:r>
        <w:rPr>
          <w:sz w:val="20"/>
        </w:rPr>
        <w:t>Szkolenia będą się odbywały w grupach 10-osobowych.</w:t>
      </w:r>
    </w:p>
    <w:p w14:paraId="2932BD95" w14:textId="77777777" w:rsidR="00FE245C" w:rsidRDefault="00FE245C" w:rsidP="00990E3A">
      <w:pPr>
        <w:pStyle w:val="Akapitzlist"/>
        <w:numPr>
          <w:ilvl w:val="0"/>
          <w:numId w:val="100"/>
        </w:numPr>
        <w:spacing w:line="276" w:lineRule="auto"/>
        <w:rPr>
          <w:sz w:val="20"/>
        </w:rPr>
      </w:pPr>
      <w:r>
        <w:rPr>
          <w:sz w:val="20"/>
        </w:rPr>
        <w:t>Szkolenia będą trwały 16 godzin lekcyjnych dla każdej z grup.</w:t>
      </w:r>
    </w:p>
    <w:p w14:paraId="6B781B58" w14:textId="77777777" w:rsidR="00FE245C" w:rsidRDefault="00FE245C" w:rsidP="00DD1C16">
      <w:pPr>
        <w:rPr>
          <w:sz w:val="20"/>
        </w:rPr>
      </w:pPr>
    </w:p>
    <w:p w14:paraId="41487905" w14:textId="51FFA68E" w:rsidR="00FE245C" w:rsidRPr="00FE245C" w:rsidRDefault="00FE245C" w:rsidP="00FE245C">
      <w:pPr>
        <w:spacing w:line="276" w:lineRule="auto"/>
        <w:rPr>
          <w:sz w:val="20"/>
        </w:rPr>
      </w:pPr>
      <w:r w:rsidRPr="00FE245C">
        <w:rPr>
          <w:sz w:val="20"/>
        </w:rPr>
        <w:t xml:space="preserve">Szkolenia w zakresie obsługi systemu </w:t>
      </w:r>
      <w:r>
        <w:rPr>
          <w:sz w:val="20"/>
        </w:rPr>
        <w:t>biblioteka</w:t>
      </w:r>
      <w:r w:rsidRPr="00FE245C">
        <w:rPr>
          <w:sz w:val="20"/>
        </w:rPr>
        <w:t xml:space="preserve"> online:</w:t>
      </w:r>
    </w:p>
    <w:p w14:paraId="14578B36" w14:textId="36E123FD" w:rsidR="00FE245C" w:rsidRDefault="00FE245C" w:rsidP="00990E3A">
      <w:pPr>
        <w:pStyle w:val="Akapitzlist"/>
        <w:numPr>
          <w:ilvl w:val="0"/>
          <w:numId w:val="101"/>
        </w:numPr>
        <w:spacing w:line="276" w:lineRule="auto"/>
        <w:rPr>
          <w:sz w:val="20"/>
        </w:rPr>
      </w:pPr>
      <w:r>
        <w:rPr>
          <w:sz w:val="20"/>
        </w:rPr>
        <w:t xml:space="preserve">W ramach usługi zostanie przeszkolonych </w:t>
      </w:r>
      <w:r w:rsidR="009C1EDC">
        <w:rPr>
          <w:sz w:val="20"/>
        </w:rPr>
        <w:t xml:space="preserve">10 </w:t>
      </w:r>
      <w:r>
        <w:rPr>
          <w:sz w:val="20"/>
        </w:rPr>
        <w:t>osób -  pracowników jednostek organizacyjnych.</w:t>
      </w:r>
    </w:p>
    <w:p w14:paraId="7D845AA6" w14:textId="77777777" w:rsidR="00FE245C" w:rsidRDefault="00FE245C" w:rsidP="00990E3A">
      <w:pPr>
        <w:pStyle w:val="Akapitzlist"/>
        <w:numPr>
          <w:ilvl w:val="0"/>
          <w:numId w:val="101"/>
        </w:numPr>
        <w:spacing w:line="276" w:lineRule="auto"/>
        <w:rPr>
          <w:sz w:val="20"/>
        </w:rPr>
      </w:pPr>
      <w:r>
        <w:rPr>
          <w:sz w:val="20"/>
        </w:rPr>
        <w:t>W ramach szkolenia pracownicy zostaną zapoznani z odpowiednimi funkcjami systemu, które będą wykorzystywać.</w:t>
      </w:r>
    </w:p>
    <w:p w14:paraId="59968FCF" w14:textId="77777777" w:rsidR="00FE245C" w:rsidRDefault="00FE245C" w:rsidP="00990E3A">
      <w:pPr>
        <w:pStyle w:val="Akapitzlist"/>
        <w:numPr>
          <w:ilvl w:val="0"/>
          <w:numId w:val="101"/>
        </w:numPr>
        <w:spacing w:line="276" w:lineRule="auto"/>
        <w:rPr>
          <w:sz w:val="20"/>
        </w:rPr>
      </w:pPr>
      <w:r>
        <w:rPr>
          <w:sz w:val="20"/>
        </w:rPr>
        <w:t>Szkolenia będą się odbywały w grupach 10-osobowych.</w:t>
      </w:r>
    </w:p>
    <w:p w14:paraId="0017DBA2" w14:textId="762E77AD" w:rsidR="00FE245C" w:rsidRDefault="00FE245C" w:rsidP="00990E3A">
      <w:pPr>
        <w:pStyle w:val="Akapitzlist"/>
        <w:numPr>
          <w:ilvl w:val="0"/>
          <w:numId w:val="101"/>
        </w:numPr>
        <w:spacing w:line="276" w:lineRule="auto"/>
        <w:rPr>
          <w:sz w:val="20"/>
        </w:rPr>
      </w:pPr>
      <w:r>
        <w:rPr>
          <w:sz w:val="20"/>
        </w:rPr>
        <w:t xml:space="preserve">Szkolenia będą trwały </w:t>
      </w:r>
      <w:r w:rsidR="009C1EDC">
        <w:rPr>
          <w:sz w:val="20"/>
        </w:rPr>
        <w:t xml:space="preserve">8 </w:t>
      </w:r>
      <w:r>
        <w:rPr>
          <w:sz w:val="20"/>
        </w:rPr>
        <w:t>godzin lekcyjnych dla każdej z grup.</w:t>
      </w:r>
    </w:p>
    <w:p w14:paraId="79BDF9EC" w14:textId="77777777" w:rsidR="00FE245C" w:rsidRDefault="00FE245C" w:rsidP="00DD1C16">
      <w:pPr>
        <w:rPr>
          <w:sz w:val="20"/>
        </w:rPr>
      </w:pPr>
    </w:p>
    <w:p w14:paraId="5FC7682F" w14:textId="748109D0" w:rsidR="00FE245C" w:rsidRPr="00FE245C" w:rsidRDefault="00FE245C" w:rsidP="00FE245C">
      <w:pPr>
        <w:spacing w:line="276" w:lineRule="auto"/>
        <w:rPr>
          <w:sz w:val="20"/>
        </w:rPr>
      </w:pPr>
      <w:r w:rsidRPr="00FE245C">
        <w:rPr>
          <w:sz w:val="20"/>
        </w:rPr>
        <w:t xml:space="preserve">Szkolenia w zakresie obsługi systemu </w:t>
      </w:r>
      <w:r>
        <w:rPr>
          <w:sz w:val="20"/>
        </w:rPr>
        <w:t>elektronicznego obiegu dokumentów</w:t>
      </w:r>
      <w:r w:rsidRPr="00FE245C">
        <w:rPr>
          <w:sz w:val="20"/>
        </w:rPr>
        <w:t>:</w:t>
      </w:r>
    </w:p>
    <w:p w14:paraId="7FF4B17B" w14:textId="6FB20EB9" w:rsidR="00FE245C" w:rsidRDefault="00FE245C" w:rsidP="00990E3A">
      <w:pPr>
        <w:pStyle w:val="Akapitzlist"/>
        <w:numPr>
          <w:ilvl w:val="0"/>
          <w:numId w:val="102"/>
        </w:numPr>
        <w:spacing w:line="276" w:lineRule="auto"/>
        <w:rPr>
          <w:sz w:val="20"/>
        </w:rPr>
      </w:pPr>
      <w:r>
        <w:rPr>
          <w:sz w:val="20"/>
        </w:rPr>
        <w:t xml:space="preserve">W ramach usługi zostanie przeszkolonych </w:t>
      </w:r>
      <w:r w:rsidR="009C1EDC">
        <w:rPr>
          <w:sz w:val="20"/>
        </w:rPr>
        <w:t xml:space="preserve">70 </w:t>
      </w:r>
      <w:r>
        <w:rPr>
          <w:sz w:val="20"/>
        </w:rPr>
        <w:t>osób -  pracowników Urzędu Miasta i jednostek organizacyjnych..</w:t>
      </w:r>
    </w:p>
    <w:p w14:paraId="6949B6CA" w14:textId="77777777" w:rsidR="00FE245C" w:rsidRDefault="00FE245C" w:rsidP="00990E3A">
      <w:pPr>
        <w:pStyle w:val="Akapitzlist"/>
        <w:numPr>
          <w:ilvl w:val="0"/>
          <w:numId w:val="102"/>
        </w:numPr>
        <w:spacing w:line="276" w:lineRule="auto"/>
        <w:rPr>
          <w:sz w:val="20"/>
        </w:rPr>
      </w:pPr>
      <w:r>
        <w:rPr>
          <w:sz w:val="20"/>
        </w:rPr>
        <w:t>W ramach szkolenia pracownicy zostaną zapoznani z odpowiednimi funkcjami systemu, które będą wykorzystywać.</w:t>
      </w:r>
    </w:p>
    <w:p w14:paraId="4BF64E01" w14:textId="77777777" w:rsidR="00FE245C" w:rsidRDefault="00FE245C" w:rsidP="00990E3A">
      <w:pPr>
        <w:pStyle w:val="Akapitzlist"/>
        <w:numPr>
          <w:ilvl w:val="0"/>
          <w:numId w:val="102"/>
        </w:numPr>
        <w:spacing w:line="276" w:lineRule="auto"/>
        <w:rPr>
          <w:sz w:val="20"/>
        </w:rPr>
      </w:pPr>
      <w:r>
        <w:rPr>
          <w:sz w:val="20"/>
        </w:rPr>
        <w:t>Szkolenia będą się odbywały w grupach 10-osobowych.</w:t>
      </w:r>
    </w:p>
    <w:p w14:paraId="431B6869" w14:textId="099681C3" w:rsidR="00FE245C" w:rsidRDefault="00FE245C" w:rsidP="00990E3A">
      <w:pPr>
        <w:pStyle w:val="Akapitzlist"/>
        <w:numPr>
          <w:ilvl w:val="0"/>
          <w:numId w:val="102"/>
        </w:numPr>
        <w:spacing w:line="276" w:lineRule="auto"/>
        <w:rPr>
          <w:sz w:val="20"/>
        </w:rPr>
      </w:pPr>
      <w:r>
        <w:rPr>
          <w:sz w:val="20"/>
        </w:rPr>
        <w:t>Szkolenia będą trwały 24 godziny lekcyjne dla każdej z grup.</w:t>
      </w:r>
    </w:p>
    <w:p w14:paraId="0829D5CA" w14:textId="77777777" w:rsidR="00FE245C" w:rsidRDefault="00FE245C" w:rsidP="00DD1C16">
      <w:pPr>
        <w:rPr>
          <w:sz w:val="20"/>
        </w:rPr>
      </w:pPr>
    </w:p>
    <w:p w14:paraId="34DC7AA6" w14:textId="165F28F3" w:rsidR="00FE245C" w:rsidRPr="00FE245C" w:rsidRDefault="00FE245C" w:rsidP="00FE245C">
      <w:pPr>
        <w:spacing w:line="276" w:lineRule="auto"/>
        <w:rPr>
          <w:sz w:val="20"/>
        </w:rPr>
      </w:pPr>
      <w:r w:rsidRPr="00FE245C">
        <w:rPr>
          <w:sz w:val="20"/>
        </w:rPr>
        <w:t xml:space="preserve">Szkolenia w zakresie obsługi </w:t>
      </w:r>
      <w:r>
        <w:rPr>
          <w:sz w:val="20"/>
        </w:rPr>
        <w:t>rozliczeń finansowych</w:t>
      </w:r>
      <w:r w:rsidRPr="00DD1C16">
        <w:rPr>
          <w:sz w:val="20"/>
        </w:rPr>
        <w:t xml:space="preserve"> na podstawie indywidualnych numerów rachunków bankowych</w:t>
      </w:r>
      <w:r w:rsidRPr="00FE245C">
        <w:rPr>
          <w:sz w:val="20"/>
        </w:rPr>
        <w:t>:</w:t>
      </w:r>
    </w:p>
    <w:p w14:paraId="7CACC2FC" w14:textId="5D5DDE6C" w:rsidR="00FE245C" w:rsidRDefault="00FE245C" w:rsidP="00990E3A">
      <w:pPr>
        <w:pStyle w:val="Akapitzlist"/>
        <w:numPr>
          <w:ilvl w:val="0"/>
          <w:numId w:val="103"/>
        </w:numPr>
        <w:spacing w:line="276" w:lineRule="auto"/>
        <w:rPr>
          <w:sz w:val="20"/>
        </w:rPr>
      </w:pPr>
      <w:r>
        <w:rPr>
          <w:sz w:val="20"/>
        </w:rPr>
        <w:t>W ramach usługi zostanie przeszkolonych 12 osób -  pracowników Urzędu Miasta.</w:t>
      </w:r>
    </w:p>
    <w:p w14:paraId="0AC130DD" w14:textId="77777777" w:rsidR="00FE245C" w:rsidRDefault="00FE245C" w:rsidP="00990E3A">
      <w:pPr>
        <w:pStyle w:val="Akapitzlist"/>
        <w:numPr>
          <w:ilvl w:val="0"/>
          <w:numId w:val="103"/>
        </w:numPr>
        <w:spacing w:line="276" w:lineRule="auto"/>
        <w:rPr>
          <w:sz w:val="20"/>
        </w:rPr>
      </w:pPr>
      <w:r>
        <w:rPr>
          <w:sz w:val="20"/>
        </w:rPr>
        <w:t>W ramach szkolenia pracownicy zostaną zapoznani z odpowiednimi funkcjami systemu, które będą wykorzystywać.</w:t>
      </w:r>
    </w:p>
    <w:p w14:paraId="307C56BE" w14:textId="77777777" w:rsidR="00FE245C" w:rsidRDefault="00FE245C" w:rsidP="00990E3A">
      <w:pPr>
        <w:pStyle w:val="Akapitzlist"/>
        <w:numPr>
          <w:ilvl w:val="0"/>
          <w:numId w:val="103"/>
        </w:numPr>
        <w:spacing w:line="276" w:lineRule="auto"/>
        <w:rPr>
          <w:sz w:val="20"/>
        </w:rPr>
      </w:pPr>
      <w:r>
        <w:rPr>
          <w:sz w:val="20"/>
        </w:rPr>
        <w:t>Szkolenia będą się odbywały w grupach 10-osobowych.</w:t>
      </w:r>
    </w:p>
    <w:p w14:paraId="2D18834D" w14:textId="20AEB4A9" w:rsidR="00FE245C" w:rsidRDefault="00FE245C" w:rsidP="00990E3A">
      <w:pPr>
        <w:pStyle w:val="Akapitzlist"/>
        <w:numPr>
          <w:ilvl w:val="0"/>
          <w:numId w:val="103"/>
        </w:numPr>
        <w:spacing w:line="276" w:lineRule="auto"/>
        <w:rPr>
          <w:sz w:val="20"/>
        </w:rPr>
      </w:pPr>
      <w:r>
        <w:rPr>
          <w:sz w:val="20"/>
        </w:rPr>
        <w:t>Szkolenia będą trwały 16 godzin lekcyjnych dla każdej z grup.</w:t>
      </w:r>
    </w:p>
    <w:p w14:paraId="47FB4E05" w14:textId="77777777" w:rsidR="00FE245C" w:rsidRDefault="00FE245C" w:rsidP="00DD1C16">
      <w:pPr>
        <w:rPr>
          <w:sz w:val="20"/>
        </w:rPr>
      </w:pPr>
    </w:p>
    <w:p w14:paraId="21AC50AA" w14:textId="2D322B50" w:rsidR="00FE245C" w:rsidRPr="00FE245C" w:rsidRDefault="00FE245C" w:rsidP="00FE245C">
      <w:pPr>
        <w:spacing w:line="276" w:lineRule="auto"/>
        <w:rPr>
          <w:sz w:val="20"/>
        </w:rPr>
      </w:pPr>
      <w:r w:rsidRPr="00FE245C">
        <w:rPr>
          <w:sz w:val="20"/>
        </w:rPr>
        <w:t xml:space="preserve">Szkolenia w zakresie obsługi </w:t>
      </w:r>
      <w:r>
        <w:rPr>
          <w:sz w:val="20"/>
        </w:rPr>
        <w:t>s</w:t>
      </w:r>
      <w:r w:rsidRPr="00DD1C16">
        <w:rPr>
          <w:sz w:val="20"/>
        </w:rPr>
        <w:t>ystem</w:t>
      </w:r>
      <w:r>
        <w:rPr>
          <w:sz w:val="20"/>
        </w:rPr>
        <w:t>u</w:t>
      </w:r>
      <w:r w:rsidRPr="00DD1C16">
        <w:rPr>
          <w:sz w:val="20"/>
        </w:rPr>
        <w:t xml:space="preserve"> do planowania i zatwierdzania organizacji jednostek oświatowych</w:t>
      </w:r>
      <w:r w:rsidRPr="00FE245C">
        <w:rPr>
          <w:sz w:val="20"/>
        </w:rPr>
        <w:t>:</w:t>
      </w:r>
    </w:p>
    <w:p w14:paraId="6A9F5BE0" w14:textId="1CEBB82F" w:rsidR="00FE245C" w:rsidRDefault="00FE245C" w:rsidP="00990E3A">
      <w:pPr>
        <w:pStyle w:val="Akapitzlist"/>
        <w:numPr>
          <w:ilvl w:val="0"/>
          <w:numId w:val="104"/>
        </w:numPr>
        <w:spacing w:line="276" w:lineRule="auto"/>
        <w:rPr>
          <w:sz w:val="20"/>
        </w:rPr>
      </w:pPr>
      <w:r>
        <w:rPr>
          <w:sz w:val="20"/>
        </w:rPr>
        <w:t xml:space="preserve">W ramach usługi zostanie przeszkolonych </w:t>
      </w:r>
      <w:r w:rsidR="009C1EDC">
        <w:rPr>
          <w:sz w:val="20"/>
        </w:rPr>
        <w:t xml:space="preserve">29 </w:t>
      </w:r>
      <w:r>
        <w:rPr>
          <w:sz w:val="20"/>
        </w:rPr>
        <w:t>osób -  pracowników Urzędu Miasta i jednostek organizacyjnych..</w:t>
      </w:r>
    </w:p>
    <w:p w14:paraId="7E94A392" w14:textId="77777777" w:rsidR="00FE245C" w:rsidRDefault="00FE245C" w:rsidP="00990E3A">
      <w:pPr>
        <w:pStyle w:val="Akapitzlist"/>
        <w:numPr>
          <w:ilvl w:val="0"/>
          <w:numId w:val="104"/>
        </w:numPr>
        <w:spacing w:line="276" w:lineRule="auto"/>
        <w:rPr>
          <w:sz w:val="20"/>
        </w:rPr>
      </w:pPr>
      <w:r>
        <w:rPr>
          <w:sz w:val="20"/>
        </w:rPr>
        <w:t>W ramach szkolenia pracownicy zostaną zapoznani z odpowiednimi funkcjami systemu, które będą wykorzystywać.</w:t>
      </w:r>
    </w:p>
    <w:p w14:paraId="27541A44" w14:textId="77777777" w:rsidR="00FE245C" w:rsidRDefault="00FE245C" w:rsidP="00990E3A">
      <w:pPr>
        <w:pStyle w:val="Akapitzlist"/>
        <w:numPr>
          <w:ilvl w:val="0"/>
          <w:numId w:val="104"/>
        </w:numPr>
        <w:spacing w:line="276" w:lineRule="auto"/>
        <w:rPr>
          <w:sz w:val="20"/>
        </w:rPr>
      </w:pPr>
      <w:r>
        <w:rPr>
          <w:sz w:val="20"/>
        </w:rPr>
        <w:t>Szkolenia będą się odbywały w grupach 10-osobowych.</w:t>
      </w:r>
    </w:p>
    <w:p w14:paraId="608070DA" w14:textId="77777777" w:rsidR="00FE245C" w:rsidRDefault="00FE245C" w:rsidP="00990E3A">
      <w:pPr>
        <w:pStyle w:val="Akapitzlist"/>
        <w:numPr>
          <w:ilvl w:val="0"/>
          <w:numId w:val="104"/>
        </w:numPr>
        <w:spacing w:line="276" w:lineRule="auto"/>
        <w:rPr>
          <w:sz w:val="20"/>
        </w:rPr>
      </w:pPr>
      <w:r>
        <w:rPr>
          <w:sz w:val="20"/>
        </w:rPr>
        <w:lastRenderedPageBreak/>
        <w:t>Szkolenia będą trwały 24 godziny lekcyjne dla każdej z grup.</w:t>
      </w:r>
    </w:p>
    <w:p w14:paraId="18701B52" w14:textId="77777777" w:rsidR="00FE245C" w:rsidRDefault="00FE245C" w:rsidP="00DD1C16">
      <w:pPr>
        <w:rPr>
          <w:sz w:val="20"/>
        </w:rPr>
      </w:pPr>
    </w:p>
    <w:p w14:paraId="57813064" w14:textId="10588CCA" w:rsidR="00DD1C16" w:rsidRDefault="00DD1C16" w:rsidP="00DD1C16">
      <w:pPr>
        <w:rPr>
          <w:rFonts w:eastAsia="Times New Roman" w:cs="Arial"/>
          <w:sz w:val="20"/>
          <w:lang w:eastAsia="pl-PL"/>
        </w:rPr>
      </w:pPr>
      <w:r w:rsidRPr="007B143A">
        <w:rPr>
          <w:sz w:val="20"/>
        </w:rPr>
        <w:t>Szkolenia powinny się od</w:t>
      </w:r>
      <w:r>
        <w:rPr>
          <w:sz w:val="20"/>
        </w:rPr>
        <w:t>być zgodnie z zapisami</w:t>
      </w:r>
      <w:r w:rsidRPr="007B143A">
        <w:rPr>
          <w:sz w:val="20"/>
        </w:rPr>
        <w:t xml:space="preserve"> </w:t>
      </w:r>
      <w:r w:rsidR="00796F35">
        <w:rPr>
          <w:rFonts w:eastAsia="Times New Roman" w:cs="Arial"/>
          <w:sz w:val="20"/>
          <w:lang w:eastAsia="pl-PL"/>
        </w:rPr>
        <w:t>rozdziału III, pkt 7</w:t>
      </w:r>
      <w:r w:rsidRPr="007B143A">
        <w:rPr>
          <w:rFonts w:eastAsia="Times New Roman" w:cs="Arial"/>
          <w:sz w:val="20"/>
          <w:lang w:eastAsia="pl-PL"/>
        </w:rPr>
        <w:t xml:space="preserve"> niniejszego</w:t>
      </w:r>
      <w:r w:rsidR="00796F35">
        <w:rPr>
          <w:rFonts w:eastAsia="Times New Roman" w:cs="Arial"/>
          <w:sz w:val="20"/>
          <w:lang w:eastAsia="pl-PL"/>
        </w:rPr>
        <w:t xml:space="preserve"> dokumentu.</w:t>
      </w:r>
    </w:p>
    <w:p w14:paraId="301DE8F1" w14:textId="77777777" w:rsidR="00796F35" w:rsidRDefault="00796F35" w:rsidP="00DD1C16">
      <w:pPr>
        <w:rPr>
          <w:rFonts w:eastAsia="Times New Roman" w:cs="Arial"/>
          <w:sz w:val="20"/>
          <w:lang w:eastAsia="pl-PL"/>
        </w:rPr>
      </w:pPr>
    </w:p>
    <w:p w14:paraId="03351134" w14:textId="1F0C639B" w:rsidR="00796F35" w:rsidRDefault="00796F35" w:rsidP="00796F35">
      <w:pPr>
        <w:spacing w:line="276" w:lineRule="auto"/>
        <w:ind w:firstLine="360"/>
        <w:rPr>
          <w:sz w:val="20"/>
        </w:rPr>
      </w:pPr>
      <w:r w:rsidRPr="00DD1C16">
        <w:rPr>
          <w:sz w:val="20"/>
        </w:rPr>
        <w:t xml:space="preserve">Ponadto </w:t>
      </w:r>
      <w:r>
        <w:rPr>
          <w:sz w:val="20"/>
        </w:rPr>
        <w:t xml:space="preserve">w ramach realizacji zamówienia </w:t>
      </w:r>
      <w:r w:rsidRPr="00DD1C16">
        <w:rPr>
          <w:sz w:val="20"/>
        </w:rPr>
        <w:t xml:space="preserve">przewiduje się </w:t>
      </w:r>
      <w:r>
        <w:rPr>
          <w:sz w:val="20"/>
        </w:rPr>
        <w:t>przeprowadzenie szkoleń</w:t>
      </w:r>
      <w:r w:rsidRPr="00DD1C16">
        <w:rPr>
          <w:sz w:val="20"/>
        </w:rPr>
        <w:t xml:space="preserve"> </w:t>
      </w:r>
      <w:r>
        <w:rPr>
          <w:sz w:val="20"/>
        </w:rPr>
        <w:t>specjalistycznych</w:t>
      </w:r>
      <w:r w:rsidR="00A9360D">
        <w:rPr>
          <w:sz w:val="20"/>
        </w:rPr>
        <w:t>, zgodnych z autoryzowanymi programami szkoleń</w:t>
      </w:r>
      <w:r w:rsidRPr="00DD1C16">
        <w:rPr>
          <w:sz w:val="20"/>
        </w:rPr>
        <w:t xml:space="preserve"> dla administratorów systemów informatycznych Urzędu Miasta Bartoszyce z instalacji, zarządzania i monitorowania wdrożonych, na nowej infrastrukturze serwerowe</w:t>
      </w:r>
      <w:r w:rsidR="009C1EDC">
        <w:rPr>
          <w:sz w:val="20"/>
        </w:rPr>
        <w:t>j</w:t>
      </w:r>
      <w:r w:rsidRPr="00DD1C16">
        <w:rPr>
          <w:sz w:val="20"/>
        </w:rPr>
        <w:t>, systemów operacyjnych, serwerów bazodanowych i aplikacyjnych</w:t>
      </w:r>
      <w:r>
        <w:rPr>
          <w:sz w:val="20"/>
        </w:rPr>
        <w:t xml:space="preserve"> </w:t>
      </w:r>
      <w:r w:rsidRPr="00DD1C16">
        <w:rPr>
          <w:sz w:val="20"/>
        </w:rPr>
        <w:t>oraz pozostałego op</w:t>
      </w:r>
      <w:r w:rsidR="00A9360D">
        <w:rPr>
          <w:sz w:val="20"/>
        </w:rPr>
        <w:t>rogramowania pomocniczego, w szczególności:</w:t>
      </w:r>
    </w:p>
    <w:p w14:paraId="44BFE0A3" w14:textId="10D9EB37" w:rsidR="00A9360D" w:rsidRDefault="00A9360D" w:rsidP="00A9360D">
      <w:pPr>
        <w:pStyle w:val="Akapitzlist"/>
        <w:numPr>
          <w:ilvl w:val="1"/>
          <w:numId w:val="90"/>
        </w:numPr>
        <w:spacing w:line="276" w:lineRule="auto"/>
        <w:rPr>
          <w:sz w:val="20"/>
        </w:rPr>
      </w:pPr>
      <w:r w:rsidRPr="00A9360D">
        <w:rPr>
          <w:sz w:val="20"/>
        </w:rPr>
        <w:t xml:space="preserve">Szkolenie </w:t>
      </w:r>
      <w:proofErr w:type="spellStart"/>
      <w:r w:rsidRPr="00A9360D">
        <w:rPr>
          <w:sz w:val="20"/>
        </w:rPr>
        <w:t>Designing</w:t>
      </w:r>
      <w:proofErr w:type="spellEnd"/>
      <w:r w:rsidRPr="00A9360D">
        <w:rPr>
          <w:sz w:val="20"/>
        </w:rPr>
        <w:t xml:space="preserve"> and </w:t>
      </w:r>
      <w:proofErr w:type="spellStart"/>
      <w:r w:rsidRPr="00A9360D">
        <w:rPr>
          <w:sz w:val="20"/>
        </w:rPr>
        <w:t>Managing</w:t>
      </w:r>
      <w:proofErr w:type="spellEnd"/>
      <w:r w:rsidRPr="00A9360D">
        <w:rPr>
          <w:sz w:val="20"/>
        </w:rPr>
        <w:t xml:space="preserve"> a Windows Public </w:t>
      </w:r>
      <w:proofErr w:type="spellStart"/>
      <w:r w:rsidRPr="00A9360D">
        <w:rPr>
          <w:sz w:val="20"/>
        </w:rPr>
        <w:t>Key</w:t>
      </w:r>
      <w:proofErr w:type="spellEnd"/>
      <w:r w:rsidRPr="00A9360D">
        <w:rPr>
          <w:sz w:val="20"/>
        </w:rPr>
        <w:t xml:space="preserve"> </w:t>
      </w:r>
      <w:proofErr w:type="spellStart"/>
      <w:r w:rsidRPr="00A9360D">
        <w:rPr>
          <w:sz w:val="20"/>
        </w:rPr>
        <w:t>Infrastructure</w:t>
      </w:r>
      <w:proofErr w:type="spellEnd"/>
      <w:r>
        <w:rPr>
          <w:sz w:val="20"/>
        </w:rPr>
        <w:t xml:space="preserve"> – 2 os.</w:t>
      </w:r>
    </w:p>
    <w:p w14:paraId="4697CDCD" w14:textId="5F007965" w:rsidR="00A9360D" w:rsidRDefault="00A9360D" w:rsidP="00A9360D">
      <w:pPr>
        <w:pStyle w:val="Akapitzlist"/>
        <w:numPr>
          <w:ilvl w:val="1"/>
          <w:numId w:val="90"/>
        </w:numPr>
        <w:spacing w:line="276" w:lineRule="auto"/>
        <w:rPr>
          <w:sz w:val="20"/>
        </w:rPr>
      </w:pPr>
      <w:r>
        <w:rPr>
          <w:sz w:val="20"/>
        </w:rPr>
        <w:t xml:space="preserve">Szkolenie </w:t>
      </w:r>
      <w:r w:rsidRPr="00A9360D">
        <w:rPr>
          <w:sz w:val="20"/>
        </w:rPr>
        <w:t>Fundamentals of Network Security</w:t>
      </w:r>
      <w:r>
        <w:rPr>
          <w:sz w:val="20"/>
        </w:rPr>
        <w:t xml:space="preserve"> – 2 os.</w:t>
      </w:r>
    </w:p>
    <w:p w14:paraId="31C5EB20" w14:textId="7CD26F71" w:rsidR="00A9360D" w:rsidRPr="00A9360D" w:rsidRDefault="00A9360D" w:rsidP="00A9360D">
      <w:pPr>
        <w:pStyle w:val="Akapitzlist"/>
        <w:numPr>
          <w:ilvl w:val="1"/>
          <w:numId w:val="90"/>
        </w:numPr>
        <w:spacing w:line="276" w:lineRule="auto"/>
        <w:rPr>
          <w:sz w:val="20"/>
        </w:rPr>
      </w:pPr>
      <w:r>
        <w:rPr>
          <w:sz w:val="20"/>
        </w:rPr>
        <w:t xml:space="preserve">Szkolenie </w:t>
      </w:r>
      <w:proofErr w:type="spellStart"/>
      <w:r w:rsidRPr="00A9360D">
        <w:rPr>
          <w:sz w:val="20"/>
        </w:rPr>
        <w:t>vSphere</w:t>
      </w:r>
      <w:proofErr w:type="spellEnd"/>
      <w:r w:rsidRPr="00A9360D">
        <w:rPr>
          <w:sz w:val="20"/>
        </w:rPr>
        <w:t xml:space="preserve">: </w:t>
      </w:r>
      <w:proofErr w:type="spellStart"/>
      <w:r w:rsidRPr="00A9360D">
        <w:rPr>
          <w:sz w:val="20"/>
        </w:rPr>
        <w:t>Install</w:t>
      </w:r>
      <w:proofErr w:type="spellEnd"/>
      <w:r w:rsidRPr="00A9360D">
        <w:rPr>
          <w:sz w:val="20"/>
        </w:rPr>
        <w:t xml:space="preserve">, </w:t>
      </w:r>
      <w:proofErr w:type="spellStart"/>
      <w:r w:rsidRPr="00A9360D">
        <w:rPr>
          <w:sz w:val="20"/>
        </w:rPr>
        <w:t>Configure</w:t>
      </w:r>
      <w:proofErr w:type="spellEnd"/>
      <w:r w:rsidRPr="00A9360D">
        <w:rPr>
          <w:sz w:val="20"/>
        </w:rPr>
        <w:t xml:space="preserve">, </w:t>
      </w:r>
      <w:proofErr w:type="spellStart"/>
      <w:r w:rsidRPr="00A9360D">
        <w:rPr>
          <w:sz w:val="20"/>
        </w:rPr>
        <w:t>Manage</w:t>
      </w:r>
      <w:proofErr w:type="spellEnd"/>
      <w:r>
        <w:rPr>
          <w:sz w:val="20"/>
        </w:rPr>
        <w:t xml:space="preserve"> – 2 os.</w:t>
      </w:r>
    </w:p>
    <w:p w14:paraId="7BF8C5FC" w14:textId="11C1F395" w:rsidR="00A9360D" w:rsidRPr="00A9360D" w:rsidRDefault="00A9360D" w:rsidP="00A9360D">
      <w:pPr>
        <w:spacing w:line="276" w:lineRule="auto"/>
        <w:rPr>
          <w:sz w:val="20"/>
        </w:rPr>
      </w:pPr>
      <w:r>
        <w:rPr>
          <w:sz w:val="20"/>
        </w:rPr>
        <w:t xml:space="preserve">W przypadku szkoleń określonych w punkcie 1-3 dla administratorów zamówienia przewiduje wykup miejsca na szkoleniu grupowym organizowanym nie dalej niż </w:t>
      </w:r>
      <w:r w:rsidR="00E57AE0">
        <w:rPr>
          <w:sz w:val="20"/>
        </w:rPr>
        <w:t xml:space="preserve">200 km od siedziby urzędu. W przypadku realizacji tych szkoleń zapisy </w:t>
      </w:r>
      <w:r w:rsidR="00E57AE0">
        <w:rPr>
          <w:rFonts w:eastAsia="Times New Roman" w:cs="Arial"/>
          <w:sz w:val="20"/>
          <w:lang w:eastAsia="pl-PL"/>
        </w:rPr>
        <w:t>rozdziału III, pkt 7</w:t>
      </w:r>
      <w:r w:rsidR="00E57AE0" w:rsidRPr="007B143A">
        <w:rPr>
          <w:rFonts w:eastAsia="Times New Roman" w:cs="Arial"/>
          <w:sz w:val="20"/>
          <w:lang w:eastAsia="pl-PL"/>
        </w:rPr>
        <w:t xml:space="preserve"> niniejszego</w:t>
      </w:r>
      <w:r w:rsidR="00E57AE0">
        <w:rPr>
          <w:rFonts w:eastAsia="Times New Roman" w:cs="Arial"/>
          <w:sz w:val="20"/>
          <w:lang w:eastAsia="pl-PL"/>
        </w:rPr>
        <w:t xml:space="preserve"> dokumentu nie mają zastosowania.</w:t>
      </w:r>
    </w:p>
    <w:p w14:paraId="2ADE2A97" w14:textId="77777777" w:rsidR="00927FBD" w:rsidRPr="00927FBD" w:rsidRDefault="00927FBD" w:rsidP="00927FBD"/>
    <w:p w14:paraId="7B5EC77D" w14:textId="1A3DCC2E" w:rsidR="00571C07" w:rsidRDefault="00571C07" w:rsidP="00865A53">
      <w:pPr>
        <w:pStyle w:val="Nagwek2"/>
        <w:numPr>
          <w:ilvl w:val="0"/>
          <w:numId w:val="33"/>
        </w:numPr>
        <w:spacing w:line="276" w:lineRule="auto"/>
        <w:rPr>
          <w:sz w:val="20"/>
        </w:rPr>
      </w:pPr>
      <w:bookmarkStart w:id="109" w:name="_Toc488182169"/>
      <w:r w:rsidRPr="00571C07">
        <w:rPr>
          <w:sz w:val="20"/>
        </w:rPr>
        <w:t>Zakup infrastruktury serwerowej – serwer</w:t>
      </w:r>
      <w:bookmarkEnd w:id="109"/>
    </w:p>
    <w:p w14:paraId="24B19CA8" w14:textId="77777777" w:rsidR="00BB452D" w:rsidRDefault="00BB452D" w:rsidP="00BB452D"/>
    <w:p w14:paraId="4CD3A755" w14:textId="047FCC1E" w:rsidR="00BB452D" w:rsidRPr="000C1D92" w:rsidRDefault="00BB452D" w:rsidP="00BB452D">
      <w:pPr>
        <w:rPr>
          <w:sz w:val="20"/>
        </w:rPr>
      </w:pPr>
      <w:r w:rsidRPr="000C1D92">
        <w:rPr>
          <w:sz w:val="20"/>
        </w:rPr>
        <w:t>W ramach zadania przewiduje się dostawę dwóch sztuk serwerów o parametrach minimalnych określonych w tabeli poniżej:</w:t>
      </w:r>
    </w:p>
    <w:p w14:paraId="36C6D255" w14:textId="77777777" w:rsidR="00BB452D" w:rsidRDefault="00BB452D" w:rsidP="00BB452D"/>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7087"/>
      </w:tblGrid>
      <w:tr w:rsidR="00BB452D" w:rsidRPr="00BB452D" w14:paraId="3DB0940F" w14:textId="77777777" w:rsidTr="000C1D92">
        <w:tc>
          <w:tcPr>
            <w:tcW w:w="1985" w:type="dxa"/>
            <w:tcBorders>
              <w:top w:val="single" w:sz="4" w:space="0" w:color="auto"/>
              <w:left w:val="single" w:sz="4" w:space="0" w:color="auto"/>
              <w:bottom w:val="single" w:sz="4" w:space="0" w:color="auto"/>
              <w:right w:val="single" w:sz="4" w:space="0" w:color="auto"/>
            </w:tcBorders>
            <w:vAlign w:val="center"/>
          </w:tcPr>
          <w:p w14:paraId="24489FA4" w14:textId="77777777" w:rsidR="00BB452D" w:rsidRPr="00BB452D" w:rsidRDefault="00BB452D" w:rsidP="00BB452D">
            <w:pPr>
              <w:spacing w:line="276" w:lineRule="auto"/>
              <w:jc w:val="center"/>
              <w:rPr>
                <w:b/>
                <w:sz w:val="20"/>
              </w:rPr>
            </w:pPr>
            <w:r w:rsidRPr="00BB452D">
              <w:rPr>
                <w:b/>
                <w:sz w:val="20"/>
              </w:rPr>
              <w:t>Parametr</w:t>
            </w:r>
          </w:p>
        </w:tc>
        <w:tc>
          <w:tcPr>
            <w:tcW w:w="7087" w:type="dxa"/>
            <w:tcBorders>
              <w:top w:val="single" w:sz="4" w:space="0" w:color="auto"/>
              <w:left w:val="single" w:sz="4" w:space="0" w:color="auto"/>
              <w:bottom w:val="single" w:sz="4" w:space="0" w:color="auto"/>
              <w:right w:val="single" w:sz="4" w:space="0" w:color="auto"/>
            </w:tcBorders>
            <w:vAlign w:val="center"/>
          </w:tcPr>
          <w:p w14:paraId="1121185E" w14:textId="77777777" w:rsidR="00BB452D" w:rsidRPr="00BB452D" w:rsidRDefault="00BB452D" w:rsidP="00BB452D">
            <w:pPr>
              <w:spacing w:line="276" w:lineRule="auto"/>
              <w:jc w:val="center"/>
              <w:rPr>
                <w:rFonts w:cs="Segoe UI"/>
                <w:b/>
                <w:color w:val="000000"/>
                <w:sz w:val="20"/>
              </w:rPr>
            </w:pPr>
            <w:r w:rsidRPr="00BB452D">
              <w:rPr>
                <w:rFonts w:cs="Segoe UI"/>
                <w:b/>
                <w:color w:val="000000"/>
                <w:sz w:val="20"/>
              </w:rPr>
              <w:t>Wymagania Minimalne</w:t>
            </w:r>
          </w:p>
        </w:tc>
      </w:tr>
      <w:tr w:rsidR="00BB452D" w:rsidRPr="00BB452D" w14:paraId="7219D59A" w14:textId="77777777" w:rsidTr="000C1D92">
        <w:tc>
          <w:tcPr>
            <w:tcW w:w="1985" w:type="dxa"/>
            <w:tcBorders>
              <w:top w:val="single" w:sz="4" w:space="0" w:color="auto"/>
              <w:left w:val="single" w:sz="4" w:space="0" w:color="auto"/>
              <w:bottom w:val="single" w:sz="4" w:space="0" w:color="auto"/>
              <w:right w:val="single" w:sz="4" w:space="0" w:color="auto"/>
            </w:tcBorders>
            <w:vAlign w:val="center"/>
            <w:hideMark/>
          </w:tcPr>
          <w:p w14:paraId="3A2CC8FC" w14:textId="77777777" w:rsidR="00BB452D" w:rsidRPr="00BB452D" w:rsidRDefault="00BB452D" w:rsidP="00BB452D">
            <w:pPr>
              <w:spacing w:line="276" w:lineRule="auto"/>
              <w:jc w:val="center"/>
              <w:rPr>
                <w:b/>
                <w:sz w:val="20"/>
              </w:rPr>
            </w:pPr>
            <w:r w:rsidRPr="00BB452D">
              <w:rPr>
                <w:b/>
                <w:sz w:val="20"/>
              </w:rPr>
              <w:t>Obudowa</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327349A" w14:textId="77777777" w:rsidR="00BB452D" w:rsidRPr="00BB452D" w:rsidRDefault="00BB452D" w:rsidP="00BB452D">
            <w:pPr>
              <w:spacing w:line="276" w:lineRule="auto"/>
              <w:rPr>
                <w:sz w:val="20"/>
              </w:rPr>
            </w:pPr>
            <w:r w:rsidRPr="00BB452D">
              <w:rPr>
                <w:rFonts w:cs="Segoe UI"/>
                <w:color w:val="000000"/>
                <w:sz w:val="20"/>
              </w:rPr>
              <w:t xml:space="preserve">Obudowa </w:t>
            </w:r>
            <w:proofErr w:type="spellStart"/>
            <w:r w:rsidRPr="00BB452D">
              <w:rPr>
                <w:rFonts w:cs="Segoe UI"/>
                <w:color w:val="000000"/>
                <w:sz w:val="20"/>
              </w:rPr>
              <w:t>Rack</w:t>
            </w:r>
            <w:proofErr w:type="spellEnd"/>
            <w:r w:rsidRPr="00BB452D">
              <w:rPr>
                <w:rFonts w:cs="Segoe UI"/>
                <w:color w:val="000000"/>
                <w:sz w:val="20"/>
              </w:rPr>
              <w:t xml:space="preserve"> o wysokości max 1U z możliwością instalacji do 8 dysków 2.5" Hot-Plug wraz z kompletem wysuwanych szyn umożliwiających montaż w szafie </w:t>
            </w:r>
            <w:proofErr w:type="spellStart"/>
            <w:r w:rsidRPr="00BB452D">
              <w:rPr>
                <w:rFonts w:cs="Segoe UI"/>
                <w:color w:val="000000"/>
                <w:sz w:val="20"/>
              </w:rPr>
              <w:t>rack</w:t>
            </w:r>
            <w:proofErr w:type="spellEnd"/>
            <w:r w:rsidRPr="00BB452D">
              <w:rPr>
                <w:rFonts w:cs="Segoe UI"/>
                <w:color w:val="000000"/>
                <w:sz w:val="20"/>
              </w:rPr>
              <w:t xml:space="preserve"> i wysuwanie serwera do celów serwisowych oraz organizatorem do kabli. </w:t>
            </w:r>
            <w:r w:rsidRPr="00BB452D">
              <w:rPr>
                <w:rFonts w:eastAsia="Times New Roman" w:cstheme="minorHAnsi"/>
                <w:color w:val="000000"/>
                <w:sz w:val="20"/>
              </w:rPr>
              <w:t>Posiadająca dodatkowy przedni panel zamykany na klucz, chroniący dyski twarde przed nieuprawnionym wyjęciem z serwera.</w:t>
            </w:r>
          </w:p>
        </w:tc>
      </w:tr>
      <w:tr w:rsidR="00BB452D" w:rsidRPr="00BB452D" w14:paraId="397536BD" w14:textId="77777777" w:rsidTr="000C1D92">
        <w:tc>
          <w:tcPr>
            <w:tcW w:w="1985" w:type="dxa"/>
            <w:tcBorders>
              <w:top w:val="single" w:sz="4" w:space="0" w:color="auto"/>
              <w:left w:val="single" w:sz="4" w:space="0" w:color="auto"/>
              <w:bottom w:val="single" w:sz="4" w:space="0" w:color="auto"/>
              <w:right w:val="single" w:sz="4" w:space="0" w:color="auto"/>
            </w:tcBorders>
            <w:vAlign w:val="center"/>
            <w:hideMark/>
          </w:tcPr>
          <w:p w14:paraId="64247718" w14:textId="77777777" w:rsidR="00BB452D" w:rsidRPr="00BB452D" w:rsidRDefault="00BB452D" w:rsidP="00BB452D">
            <w:pPr>
              <w:spacing w:line="276" w:lineRule="auto"/>
              <w:jc w:val="center"/>
              <w:rPr>
                <w:b/>
                <w:sz w:val="20"/>
              </w:rPr>
            </w:pPr>
            <w:r w:rsidRPr="00BB452D">
              <w:rPr>
                <w:b/>
                <w:sz w:val="20"/>
              </w:rPr>
              <w:t>Płyta główna</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5F9C130" w14:textId="77777777" w:rsidR="00BB452D" w:rsidRPr="00BB452D" w:rsidRDefault="00BB452D" w:rsidP="00BB452D">
            <w:pPr>
              <w:spacing w:line="276" w:lineRule="auto"/>
              <w:rPr>
                <w:sz w:val="20"/>
              </w:rPr>
            </w:pPr>
            <w:r w:rsidRPr="00BB452D">
              <w:rPr>
                <w:rFonts w:cs="Segoe UI"/>
                <w:color w:val="000000"/>
                <w:sz w:val="20"/>
              </w:rPr>
              <w:t xml:space="preserve">Płyta główna z możliwością zainstalowania minimum dwóch procesorów. </w:t>
            </w:r>
          </w:p>
        </w:tc>
      </w:tr>
      <w:tr w:rsidR="00BB452D" w:rsidRPr="00BB452D" w14:paraId="7FFBF41E" w14:textId="77777777" w:rsidTr="000C1D92">
        <w:tc>
          <w:tcPr>
            <w:tcW w:w="1985" w:type="dxa"/>
            <w:tcBorders>
              <w:top w:val="single" w:sz="4" w:space="0" w:color="auto"/>
              <w:left w:val="single" w:sz="4" w:space="0" w:color="auto"/>
              <w:bottom w:val="single" w:sz="4" w:space="0" w:color="auto"/>
              <w:right w:val="single" w:sz="4" w:space="0" w:color="auto"/>
            </w:tcBorders>
            <w:vAlign w:val="center"/>
            <w:hideMark/>
          </w:tcPr>
          <w:p w14:paraId="60C1C481" w14:textId="77777777" w:rsidR="00BB452D" w:rsidRPr="00BB452D" w:rsidRDefault="00BB452D" w:rsidP="00BB452D">
            <w:pPr>
              <w:spacing w:line="276" w:lineRule="auto"/>
              <w:jc w:val="center"/>
              <w:rPr>
                <w:b/>
                <w:sz w:val="20"/>
              </w:rPr>
            </w:pPr>
            <w:r w:rsidRPr="00BB452D">
              <w:rPr>
                <w:b/>
                <w:sz w:val="20"/>
              </w:rPr>
              <w:t>Chipset</w:t>
            </w:r>
          </w:p>
        </w:tc>
        <w:tc>
          <w:tcPr>
            <w:tcW w:w="7087" w:type="dxa"/>
            <w:tcBorders>
              <w:top w:val="single" w:sz="4" w:space="0" w:color="auto"/>
              <w:left w:val="single" w:sz="4" w:space="0" w:color="auto"/>
              <w:bottom w:val="single" w:sz="4" w:space="0" w:color="auto"/>
              <w:right w:val="single" w:sz="4" w:space="0" w:color="auto"/>
            </w:tcBorders>
            <w:vAlign w:val="center"/>
            <w:hideMark/>
          </w:tcPr>
          <w:p w14:paraId="049C6C86" w14:textId="77777777" w:rsidR="00BB452D" w:rsidRPr="00BB452D" w:rsidRDefault="00BB452D" w:rsidP="00BB452D">
            <w:pPr>
              <w:spacing w:line="276" w:lineRule="auto"/>
              <w:rPr>
                <w:bCs/>
                <w:sz w:val="20"/>
              </w:rPr>
            </w:pPr>
            <w:r w:rsidRPr="00BB452D">
              <w:rPr>
                <w:bCs/>
                <w:sz w:val="20"/>
              </w:rPr>
              <w:t>Dedykowany przez producenta procesora do pracy w serwerach dwuprocesorowych</w:t>
            </w:r>
          </w:p>
        </w:tc>
      </w:tr>
      <w:tr w:rsidR="00BB452D" w:rsidRPr="00BB452D" w14:paraId="514EA242" w14:textId="77777777" w:rsidTr="000C1D92">
        <w:tc>
          <w:tcPr>
            <w:tcW w:w="1985" w:type="dxa"/>
            <w:tcBorders>
              <w:top w:val="single" w:sz="4" w:space="0" w:color="auto"/>
              <w:left w:val="single" w:sz="4" w:space="0" w:color="auto"/>
              <w:bottom w:val="single" w:sz="4" w:space="0" w:color="auto"/>
              <w:right w:val="single" w:sz="4" w:space="0" w:color="auto"/>
            </w:tcBorders>
            <w:vAlign w:val="center"/>
            <w:hideMark/>
          </w:tcPr>
          <w:p w14:paraId="7FD11FE0" w14:textId="77777777" w:rsidR="00BB452D" w:rsidRPr="00BB452D" w:rsidRDefault="00BB452D" w:rsidP="00BB452D">
            <w:pPr>
              <w:spacing w:line="276" w:lineRule="auto"/>
              <w:jc w:val="center"/>
              <w:rPr>
                <w:b/>
                <w:sz w:val="20"/>
              </w:rPr>
            </w:pPr>
            <w:r w:rsidRPr="00BB452D">
              <w:rPr>
                <w:b/>
                <w:sz w:val="20"/>
              </w:rPr>
              <w:t>Procesor</w:t>
            </w:r>
          </w:p>
        </w:tc>
        <w:tc>
          <w:tcPr>
            <w:tcW w:w="7087" w:type="dxa"/>
            <w:tcBorders>
              <w:top w:val="single" w:sz="4" w:space="0" w:color="auto"/>
              <w:left w:val="single" w:sz="4" w:space="0" w:color="auto"/>
              <w:bottom w:val="single" w:sz="4" w:space="0" w:color="auto"/>
              <w:right w:val="single" w:sz="4" w:space="0" w:color="auto"/>
            </w:tcBorders>
            <w:vAlign w:val="center"/>
            <w:hideMark/>
          </w:tcPr>
          <w:p w14:paraId="14C0D3AE" w14:textId="77777777" w:rsidR="00BB452D" w:rsidRPr="00BB452D" w:rsidRDefault="00BB452D" w:rsidP="00BB452D">
            <w:pPr>
              <w:spacing w:line="276" w:lineRule="auto"/>
              <w:rPr>
                <w:sz w:val="20"/>
              </w:rPr>
            </w:pPr>
            <w:r w:rsidRPr="00BB452D">
              <w:rPr>
                <w:sz w:val="20"/>
              </w:rPr>
              <w:t>Zainstalowane dwa procesory dziesięcio-rdzeniowe klasy x86 dedykowany do pracy z zaoferowanym serwerem umożliwiający osiągnięcie wyniku min. 800 punktów w teście SPECint_rate_base2006 dostępnym na stronie www.spec.org dla dwóch procesorów.</w:t>
            </w:r>
          </w:p>
          <w:p w14:paraId="44858510" w14:textId="39B99F00" w:rsidR="00BB452D" w:rsidRPr="00BB452D" w:rsidRDefault="00BB452D" w:rsidP="00BB452D">
            <w:pPr>
              <w:spacing w:line="276" w:lineRule="auto"/>
              <w:rPr>
                <w:sz w:val="20"/>
              </w:rPr>
            </w:pPr>
            <w:r w:rsidRPr="00AC6C2B">
              <w:rPr>
                <w:rFonts w:cs="Arial"/>
                <w:b/>
                <w:bCs/>
                <w:sz w:val="20"/>
              </w:rPr>
              <w:t>Dokument składany na potwierdzenie spełnienia przez oferowane dostawy wymagań określonych przez Zamawiającego.</w:t>
            </w:r>
          </w:p>
        </w:tc>
      </w:tr>
      <w:tr w:rsidR="00BB452D" w:rsidRPr="00BB452D" w14:paraId="626B2683" w14:textId="77777777" w:rsidTr="000C1D92">
        <w:tc>
          <w:tcPr>
            <w:tcW w:w="1985" w:type="dxa"/>
            <w:tcBorders>
              <w:top w:val="single" w:sz="4" w:space="0" w:color="auto"/>
              <w:left w:val="single" w:sz="4" w:space="0" w:color="auto"/>
              <w:bottom w:val="single" w:sz="4" w:space="0" w:color="auto"/>
              <w:right w:val="single" w:sz="4" w:space="0" w:color="auto"/>
            </w:tcBorders>
            <w:vAlign w:val="center"/>
            <w:hideMark/>
          </w:tcPr>
          <w:p w14:paraId="50B3A9F3" w14:textId="77777777" w:rsidR="00BB452D" w:rsidRPr="00BB452D" w:rsidRDefault="00BB452D" w:rsidP="00BB452D">
            <w:pPr>
              <w:spacing w:line="276" w:lineRule="auto"/>
              <w:jc w:val="center"/>
              <w:rPr>
                <w:b/>
                <w:sz w:val="20"/>
              </w:rPr>
            </w:pPr>
            <w:r w:rsidRPr="00BB452D">
              <w:rPr>
                <w:b/>
                <w:sz w:val="20"/>
              </w:rPr>
              <w:t>RAM</w:t>
            </w:r>
          </w:p>
        </w:tc>
        <w:tc>
          <w:tcPr>
            <w:tcW w:w="7087" w:type="dxa"/>
            <w:tcBorders>
              <w:top w:val="single" w:sz="4" w:space="0" w:color="auto"/>
              <w:left w:val="single" w:sz="4" w:space="0" w:color="auto"/>
              <w:bottom w:val="single" w:sz="4" w:space="0" w:color="auto"/>
              <w:right w:val="single" w:sz="4" w:space="0" w:color="auto"/>
            </w:tcBorders>
            <w:vAlign w:val="center"/>
            <w:hideMark/>
          </w:tcPr>
          <w:p w14:paraId="178B9F4E" w14:textId="77777777" w:rsidR="00BB452D" w:rsidRPr="00BB452D" w:rsidRDefault="00BB452D" w:rsidP="00BB452D">
            <w:pPr>
              <w:spacing w:line="276" w:lineRule="auto"/>
              <w:rPr>
                <w:sz w:val="20"/>
              </w:rPr>
            </w:pPr>
            <w:r w:rsidRPr="00BB452D">
              <w:rPr>
                <w:sz w:val="20"/>
              </w:rPr>
              <w:t>128GB DDR4 RDIMM 2400MT/s. Płyta główna powinna obsługiwać do 1.5TB pamięci RAM.</w:t>
            </w:r>
          </w:p>
        </w:tc>
      </w:tr>
      <w:tr w:rsidR="00BB452D" w:rsidRPr="00BB452D" w14:paraId="28D63CDA" w14:textId="77777777" w:rsidTr="000C1D92">
        <w:tc>
          <w:tcPr>
            <w:tcW w:w="1985" w:type="dxa"/>
            <w:tcBorders>
              <w:top w:val="single" w:sz="4" w:space="0" w:color="auto"/>
              <w:left w:val="single" w:sz="4" w:space="0" w:color="auto"/>
              <w:bottom w:val="single" w:sz="4" w:space="0" w:color="auto"/>
              <w:right w:val="single" w:sz="4" w:space="0" w:color="auto"/>
            </w:tcBorders>
            <w:vAlign w:val="center"/>
            <w:hideMark/>
          </w:tcPr>
          <w:p w14:paraId="43B14BC0" w14:textId="77777777" w:rsidR="00BB452D" w:rsidRPr="00BB452D" w:rsidRDefault="00BB452D" w:rsidP="00BB452D">
            <w:pPr>
              <w:spacing w:line="276" w:lineRule="auto"/>
              <w:jc w:val="center"/>
              <w:rPr>
                <w:b/>
                <w:sz w:val="20"/>
              </w:rPr>
            </w:pPr>
            <w:r w:rsidRPr="00BB452D">
              <w:rPr>
                <w:b/>
                <w:sz w:val="20"/>
              </w:rPr>
              <w:t>Zabezpieczenia pamięci RAM</w:t>
            </w:r>
          </w:p>
        </w:tc>
        <w:tc>
          <w:tcPr>
            <w:tcW w:w="7087" w:type="dxa"/>
            <w:tcBorders>
              <w:top w:val="single" w:sz="4" w:space="0" w:color="auto"/>
              <w:left w:val="single" w:sz="4" w:space="0" w:color="auto"/>
              <w:bottom w:val="single" w:sz="4" w:space="0" w:color="auto"/>
              <w:right w:val="single" w:sz="4" w:space="0" w:color="auto"/>
            </w:tcBorders>
            <w:vAlign w:val="center"/>
            <w:hideMark/>
          </w:tcPr>
          <w:p w14:paraId="03B3EEA1" w14:textId="77777777" w:rsidR="00BB452D" w:rsidRPr="00BB452D" w:rsidRDefault="00BB452D" w:rsidP="00BB452D">
            <w:pPr>
              <w:spacing w:line="276" w:lineRule="auto"/>
              <w:rPr>
                <w:sz w:val="20"/>
              </w:rPr>
            </w:pPr>
            <w:r w:rsidRPr="00BB452D">
              <w:rPr>
                <w:sz w:val="20"/>
              </w:rPr>
              <w:t xml:space="preserve">Memory </w:t>
            </w:r>
            <w:proofErr w:type="spellStart"/>
            <w:r w:rsidRPr="00BB452D">
              <w:rPr>
                <w:sz w:val="20"/>
              </w:rPr>
              <w:t>Rank</w:t>
            </w:r>
            <w:proofErr w:type="spellEnd"/>
            <w:r w:rsidRPr="00BB452D">
              <w:rPr>
                <w:sz w:val="20"/>
              </w:rPr>
              <w:t xml:space="preserve"> Sparing, Memory Mirror, </w:t>
            </w:r>
            <w:proofErr w:type="spellStart"/>
            <w:r w:rsidRPr="00BB452D">
              <w:rPr>
                <w:sz w:val="20"/>
              </w:rPr>
              <w:t>Lockstep</w:t>
            </w:r>
            <w:proofErr w:type="spellEnd"/>
          </w:p>
        </w:tc>
      </w:tr>
      <w:tr w:rsidR="00BB452D" w:rsidRPr="00BB452D" w14:paraId="558FD1F0" w14:textId="77777777" w:rsidTr="000C1D92">
        <w:tc>
          <w:tcPr>
            <w:tcW w:w="1985" w:type="dxa"/>
            <w:tcBorders>
              <w:top w:val="single" w:sz="4" w:space="0" w:color="auto"/>
              <w:left w:val="single" w:sz="4" w:space="0" w:color="auto"/>
              <w:bottom w:val="single" w:sz="4" w:space="0" w:color="auto"/>
              <w:right w:val="single" w:sz="4" w:space="0" w:color="auto"/>
            </w:tcBorders>
            <w:vAlign w:val="center"/>
            <w:hideMark/>
          </w:tcPr>
          <w:p w14:paraId="3DE95109" w14:textId="77777777" w:rsidR="00BB452D" w:rsidRPr="00BB452D" w:rsidRDefault="00BB452D" w:rsidP="00BB452D">
            <w:pPr>
              <w:spacing w:line="276" w:lineRule="auto"/>
              <w:jc w:val="center"/>
              <w:rPr>
                <w:b/>
                <w:sz w:val="20"/>
              </w:rPr>
            </w:pPr>
            <w:r w:rsidRPr="00BB452D">
              <w:rPr>
                <w:b/>
                <w:sz w:val="20"/>
              </w:rPr>
              <w:t>Gniazda PCI</w:t>
            </w:r>
          </w:p>
        </w:tc>
        <w:tc>
          <w:tcPr>
            <w:tcW w:w="7087" w:type="dxa"/>
            <w:tcBorders>
              <w:top w:val="single" w:sz="4" w:space="0" w:color="auto"/>
              <w:left w:val="single" w:sz="4" w:space="0" w:color="auto"/>
              <w:bottom w:val="single" w:sz="4" w:space="0" w:color="auto"/>
              <w:right w:val="single" w:sz="4" w:space="0" w:color="auto"/>
            </w:tcBorders>
            <w:hideMark/>
          </w:tcPr>
          <w:p w14:paraId="14355A6D" w14:textId="77777777" w:rsidR="00BB452D" w:rsidRPr="00BB452D" w:rsidRDefault="00BB452D" w:rsidP="00BB452D">
            <w:pPr>
              <w:spacing w:line="276" w:lineRule="auto"/>
              <w:rPr>
                <w:rFonts w:eastAsia="Times New Roman" w:cstheme="minorHAnsi"/>
                <w:color w:val="000000"/>
                <w:sz w:val="20"/>
              </w:rPr>
            </w:pPr>
            <w:r w:rsidRPr="00BB452D">
              <w:rPr>
                <w:rFonts w:eastAsia="Times New Roman" w:cstheme="minorHAnsi"/>
                <w:color w:val="000000"/>
                <w:sz w:val="20"/>
              </w:rPr>
              <w:t>- minimum jeden slot x8 generacji 3</w:t>
            </w:r>
          </w:p>
          <w:p w14:paraId="3AD697F1" w14:textId="5DDAC231" w:rsidR="00BB452D" w:rsidRPr="00BB452D" w:rsidRDefault="00BB452D" w:rsidP="00BB452D">
            <w:pPr>
              <w:spacing w:line="276" w:lineRule="auto"/>
              <w:rPr>
                <w:rFonts w:eastAsia="Times New Roman" w:cstheme="minorHAnsi"/>
                <w:color w:val="000000"/>
                <w:sz w:val="20"/>
              </w:rPr>
            </w:pPr>
            <w:r w:rsidRPr="00BB452D">
              <w:rPr>
                <w:rFonts w:eastAsia="Times New Roman" w:cstheme="minorHAnsi"/>
                <w:color w:val="000000"/>
                <w:sz w:val="20"/>
              </w:rPr>
              <w:t xml:space="preserve">- minimum dwa </w:t>
            </w:r>
            <w:proofErr w:type="spellStart"/>
            <w:r w:rsidRPr="00BB452D">
              <w:rPr>
                <w:rFonts w:eastAsia="Times New Roman" w:cstheme="minorHAnsi"/>
                <w:color w:val="000000"/>
                <w:sz w:val="20"/>
              </w:rPr>
              <w:t>sloty</w:t>
            </w:r>
            <w:proofErr w:type="spellEnd"/>
            <w:r w:rsidRPr="00BB452D">
              <w:rPr>
                <w:rFonts w:eastAsia="Times New Roman" w:cstheme="minorHAnsi"/>
                <w:color w:val="000000"/>
                <w:sz w:val="20"/>
              </w:rPr>
              <w:t xml:space="preserve"> x16 generacji 3</w:t>
            </w:r>
          </w:p>
        </w:tc>
      </w:tr>
      <w:tr w:rsidR="00BB452D" w:rsidRPr="00BB452D" w14:paraId="1C6E6465" w14:textId="77777777" w:rsidTr="000C1D92">
        <w:tc>
          <w:tcPr>
            <w:tcW w:w="1985" w:type="dxa"/>
            <w:tcBorders>
              <w:top w:val="single" w:sz="4" w:space="0" w:color="auto"/>
              <w:left w:val="single" w:sz="4" w:space="0" w:color="auto"/>
              <w:bottom w:val="single" w:sz="4" w:space="0" w:color="auto"/>
              <w:right w:val="single" w:sz="4" w:space="0" w:color="auto"/>
            </w:tcBorders>
            <w:vAlign w:val="center"/>
            <w:hideMark/>
          </w:tcPr>
          <w:p w14:paraId="0975D8C8" w14:textId="77777777" w:rsidR="00BB452D" w:rsidRPr="00BB452D" w:rsidRDefault="00BB452D" w:rsidP="00BB452D">
            <w:pPr>
              <w:spacing w:line="276" w:lineRule="auto"/>
              <w:jc w:val="center"/>
              <w:rPr>
                <w:b/>
                <w:sz w:val="20"/>
              </w:rPr>
            </w:pPr>
            <w:r w:rsidRPr="00BB452D">
              <w:rPr>
                <w:b/>
                <w:sz w:val="20"/>
              </w:rPr>
              <w:t>Interfejsy sieciowe/FC</w:t>
            </w:r>
          </w:p>
        </w:tc>
        <w:tc>
          <w:tcPr>
            <w:tcW w:w="7087" w:type="dxa"/>
            <w:tcBorders>
              <w:top w:val="single" w:sz="4" w:space="0" w:color="auto"/>
              <w:left w:val="single" w:sz="4" w:space="0" w:color="auto"/>
              <w:bottom w:val="single" w:sz="4" w:space="0" w:color="auto"/>
              <w:right w:val="single" w:sz="4" w:space="0" w:color="auto"/>
            </w:tcBorders>
            <w:vAlign w:val="center"/>
          </w:tcPr>
          <w:p w14:paraId="090A160D" w14:textId="77777777" w:rsidR="00BB452D" w:rsidRPr="00BB452D" w:rsidRDefault="00BB452D" w:rsidP="00BB452D">
            <w:pPr>
              <w:spacing w:line="276" w:lineRule="auto"/>
              <w:rPr>
                <w:rFonts w:eastAsia="Times New Roman" w:cstheme="minorHAnsi"/>
                <w:color w:val="000000"/>
                <w:sz w:val="20"/>
              </w:rPr>
            </w:pPr>
            <w:r w:rsidRPr="00BB452D">
              <w:rPr>
                <w:sz w:val="20"/>
              </w:rPr>
              <w:t xml:space="preserve">Wbudowane </w:t>
            </w:r>
            <w:r w:rsidRPr="00BB452D">
              <w:rPr>
                <w:rFonts w:eastAsia="Times New Roman" w:cstheme="minorHAnsi"/>
                <w:color w:val="000000"/>
                <w:sz w:val="20"/>
              </w:rPr>
              <w:t xml:space="preserve">cztery interfejsy sieciowe 1Gb Ethernet w standardzie </w:t>
            </w:r>
            <w:proofErr w:type="spellStart"/>
            <w:r w:rsidRPr="00BB452D">
              <w:rPr>
                <w:rFonts w:eastAsia="Times New Roman" w:cstheme="minorHAnsi"/>
                <w:color w:val="000000"/>
                <w:sz w:val="20"/>
              </w:rPr>
              <w:t>BaseT</w:t>
            </w:r>
            <w:proofErr w:type="spellEnd"/>
            <w:r w:rsidRPr="00BB452D">
              <w:rPr>
                <w:rFonts w:eastAsia="Times New Roman" w:cstheme="minorHAnsi"/>
                <w:color w:val="000000"/>
                <w:sz w:val="20"/>
              </w:rPr>
              <w:t>.</w:t>
            </w:r>
          </w:p>
          <w:p w14:paraId="62FC9656" w14:textId="77777777" w:rsidR="00BB452D" w:rsidRPr="00BB452D" w:rsidRDefault="00BB452D" w:rsidP="00BB452D">
            <w:pPr>
              <w:spacing w:line="276" w:lineRule="auto"/>
              <w:rPr>
                <w:rFonts w:eastAsia="Times New Roman" w:cstheme="minorHAnsi"/>
                <w:color w:val="000000"/>
                <w:sz w:val="20"/>
              </w:rPr>
            </w:pPr>
            <w:r w:rsidRPr="00BB452D">
              <w:rPr>
                <w:rFonts w:cstheme="minorHAnsi"/>
                <w:color w:val="000000"/>
                <w:sz w:val="20"/>
              </w:rPr>
              <w:t>Możliwość instalacji wymiennie modułów udostępniających:</w:t>
            </w:r>
          </w:p>
          <w:p w14:paraId="0F204221" w14:textId="77777777" w:rsidR="00BB452D" w:rsidRPr="00BB452D" w:rsidRDefault="00BB452D" w:rsidP="00BB452D">
            <w:pPr>
              <w:spacing w:line="276" w:lineRule="auto"/>
              <w:rPr>
                <w:rFonts w:eastAsia="Times New Roman" w:cstheme="minorHAnsi"/>
                <w:color w:val="000000"/>
                <w:sz w:val="20"/>
              </w:rPr>
            </w:pPr>
            <w:r w:rsidRPr="00BB452D">
              <w:rPr>
                <w:rFonts w:eastAsia="Times New Roman" w:cstheme="minorHAnsi"/>
                <w:color w:val="000000"/>
                <w:sz w:val="20"/>
              </w:rPr>
              <w:t>- cztery interfejsy sieciowe 10Gb Ethernet w standardzie SFP+.</w:t>
            </w:r>
          </w:p>
          <w:p w14:paraId="63959A24" w14:textId="77777777" w:rsidR="00BB452D" w:rsidRPr="00BB452D" w:rsidRDefault="00BB452D" w:rsidP="00BB452D">
            <w:pPr>
              <w:spacing w:line="276" w:lineRule="auto"/>
              <w:rPr>
                <w:rFonts w:eastAsia="Times New Roman" w:cstheme="minorHAnsi"/>
                <w:color w:val="000000"/>
                <w:sz w:val="20"/>
              </w:rPr>
            </w:pPr>
            <w:r w:rsidRPr="00BB452D">
              <w:rPr>
                <w:rFonts w:eastAsia="Times New Roman" w:cstheme="minorHAnsi"/>
                <w:color w:val="000000"/>
                <w:sz w:val="20"/>
              </w:rPr>
              <w:t xml:space="preserve">- dwa interfejsy sieciowe 1Gb Ethernet w standardzie </w:t>
            </w:r>
            <w:proofErr w:type="spellStart"/>
            <w:r w:rsidRPr="00BB452D">
              <w:rPr>
                <w:rFonts w:eastAsia="Times New Roman" w:cstheme="minorHAnsi"/>
                <w:color w:val="000000"/>
                <w:sz w:val="20"/>
              </w:rPr>
              <w:t>BaseT</w:t>
            </w:r>
            <w:proofErr w:type="spellEnd"/>
            <w:r w:rsidRPr="00BB452D">
              <w:rPr>
                <w:rFonts w:eastAsia="Times New Roman" w:cstheme="minorHAnsi"/>
                <w:color w:val="000000"/>
                <w:sz w:val="20"/>
              </w:rPr>
              <w:t xml:space="preserve"> oraz dwa interfejsy sieciowe 10Gb Ethernet ze złączami w standardzie </w:t>
            </w:r>
            <w:proofErr w:type="spellStart"/>
            <w:r w:rsidRPr="00BB452D">
              <w:rPr>
                <w:rFonts w:eastAsia="Times New Roman" w:cstheme="minorHAnsi"/>
                <w:color w:val="000000"/>
                <w:sz w:val="20"/>
              </w:rPr>
              <w:t>BaseT</w:t>
            </w:r>
            <w:proofErr w:type="spellEnd"/>
            <w:r w:rsidRPr="00BB452D">
              <w:rPr>
                <w:rFonts w:eastAsia="Times New Roman" w:cstheme="minorHAnsi"/>
                <w:color w:val="000000"/>
                <w:sz w:val="20"/>
              </w:rPr>
              <w:t>.</w:t>
            </w:r>
          </w:p>
          <w:p w14:paraId="7D475315" w14:textId="77777777" w:rsidR="00BB452D" w:rsidRPr="00BB452D" w:rsidRDefault="00BB452D" w:rsidP="00BB452D">
            <w:pPr>
              <w:spacing w:line="276" w:lineRule="auto"/>
              <w:rPr>
                <w:rFonts w:eastAsia="Times New Roman" w:cstheme="minorHAnsi"/>
                <w:color w:val="000000"/>
                <w:sz w:val="20"/>
              </w:rPr>
            </w:pPr>
            <w:r w:rsidRPr="00BB452D">
              <w:rPr>
                <w:rFonts w:eastAsia="Times New Roman" w:cstheme="minorHAnsi"/>
                <w:color w:val="000000"/>
                <w:sz w:val="20"/>
              </w:rPr>
              <w:t xml:space="preserve">- dwa interfejsy sieciowe 1Gb Ethernet w standardzie </w:t>
            </w:r>
            <w:proofErr w:type="spellStart"/>
            <w:r w:rsidRPr="00BB452D">
              <w:rPr>
                <w:rFonts w:eastAsia="Times New Roman" w:cstheme="minorHAnsi"/>
                <w:color w:val="000000"/>
                <w:sz w:val="20"/>
              </w:rPr>
              <w:t>BaseT</w:t>
            </w:r>
            <w:proofErr w:type="spellEnd"/>
            <w:r w:rsidRPr="00BB452D">
              <w:rPr>
                <w:rFonts w:eastAsia="Times New Roman" w:cstheme="minorHAnsi"/>
                <w:color w:val="000000"/>
                <w:sz w:val="20"/>
              </w:rPr>
              <w:t xml:space="preserve"> oraz dwa interfejsy sieciowe 10Gb Ethernet ze złączami w standardzie SFP+</w:t>
            </w:r>
          </w:p>
          <w:p w14:paraId="459912AE" w14:textId="33FB00B7" w:rsidR="00BB452D" w:rsidRPr="00BB452D" w:rsidRDefault="007A62FF" w:rsidP="009C1EDC">
            <w:pPr>
              <w:spacing w:line="276" w:lineRule="auto"/>
              <w:rPr>
                <w:rFonts w:eastAsia="Times New Roman" w:cstheme="minorHAnsi"/>
                <w:color w:val="000000"/>
                <w:sz w:val="20"/>
              </w:rPr>
            </w:pPr>
            <w:r w:rsidRPr="007A62FF">
              <w:rPr>
                <w:rFonts w:eastAsia="Times New Roman" w:cstheme="minorHAnsi"/>
                <w:color w:val="000000"/>
                <w:sz w:val="20"/>
              </w:rPr>
              <w:t>Dodatkowo zainstalowane dwie karty dwuportowe FC</w:t>
            </w:r>
            <w:r>
              <w:rPr>
                <w:rFonts w:eastAsia="Times New Roman" w:cstheme="minorHAnsi"/>
                <w:color w:val="000000"/>
                <w:sz w:val="20"/>
              </w:rPr>
              <w:t xml:space="preserve"> </w:t>
            </w:r>
            <w:r w:rsidRPr="007A62FF">
              <w:rPr>
                <w:rFonts w:eastAsia="Times New Roman" w:cstheme="minorHAnsi"/>
                <w:color w:val="000000"/>
                <w:sz w:val="20"/>
              </w:rPr>
              <w:t>16Gb/s wyposażone w moduły SFP+</w:t>
            </w:r>
            <w:r>
              <w:rPr>
                <w:rFonts w:eastAsia="Times New Roman" w:cstheme="minorHAnsi"/>
                <w:color w:val="000000"/>
                <w:sz w:val="20"/>
              </w:rPr>
              <w:t xml:space="preserve"> (kompatybilne z wersją FC 8 </w:t>
            </w:r>
            <w:proofErr w:type="spellStart"/>
            <w:r>
              <w:rPr>
                <w:rFonts w:eastAsia="Times New Roman" w:cstheme="minorHAnsi"/>
                <w:color w:val="000000"/>
                <w:sz w:val="20"/>
              </w:rPr>
              <w:t>Gb</w:t>
            </w:r>
            <w:proofErr w:type="spellEnd"/>
            <w:r>
              <w:rPr>
                <w:rFonts w:eastAsia="Times New Roman" w:cstheme="minorHAnsi"/>
                <w:color w:val="000000"/>
                <w:sz w:val="20"/>
              </w:rPr>
              <w:t>/s)</w:t>
            </w:r>
          </w:p>
        </w:tc>
      </w:tr>
      <w:tr w:rsidR="00BB452D" w:rsidRPr="00BB452D" w14:paraId="37D4B45E" w14:textId="77777777" w:rsidTr="000C1D92">
        <w:tc>
          <w:tcPr>
            <w:tcW w:w="1985" w:type="dxa"/>
            <w:tcBorders>
              <w:top w:val="single" w:sz="4" w:space="0" w:color="auto"/>
              <w:left w:val="single" w:sz="4" w:space="0" w:color="auto"/>
              <w:bottom w:val="single" w:sz="4" w:space="0" w:color="auto"/>
              <w:right w:val="single" w:sz="4" w:space="0" w:color="auto"/>
            </w:tcBorders>
            <w:vAlign w:val="center"/>
            <w:hideMark/>
          </w:tcPr>
          <w:p w14:paraId="520E3F99" w14:textId="77777777" w:rsidR="00BB452D" w:rsidRPr="00BB452D" w:rsidRDefault="00BB452D" w:rsidP="00BB452D">
            <w:pPr>
              <w:spacing w:line="276" w:lineRule="auto"/>
              <w:jc w:val="center"/>
              <w:rPr>
                <w:b/>
                <w:sz w:val="20"/>
              </w:rPr>
            </w:pPr>
            <w:r w:rsidRPr="00BB452D">
              <w:rPr>
                <w:b/>
                <w:sz w:val="20"/>
              </w:rPr>
              <w:t>Napęd optyczny</w:t>
            </w:r>
          </w:p>
        </w:tc>
        <w:tc>
          <w:tcPr>
            <w:tcW w:w="7087" w:type="dxa"/>
            <w:tcBorders>
              <w:top w:val="single" w:sz="4" w:space="0" w:color="auto"/>
              <w:left w:val="single" w:sz="4" w:space="0" w:color="auto"/>
              <w:bottom w:val="single" w:sz="4" w:space="0" w:color="auto"/>
              <w:right w:val="single" w:sz="4" w:space="0" w:color="auto"/>
            </w:tcBorders>
            <w:vAlign w:val="center"/>
            <w:hideMark/>
          </w:tcPr>
          <w:p w14:paraId="07AAA04F" w14:textId="77777777" w:rsidR="00BB452D" w:rsidRPr="00BB452D" w:rsidRDefault="00BB452D" w:rsidP="00BB452D">
            <w:pPr>
              <w:spacing w:line="276" w:lineRule="auto"/>
              <w:rPr>
                <w:sz w:val="20"/>
              </w:rPr>
            </w:pPr>
            <w:r w:rsidRPr="00BB452D">
              <w:rPr>
                <w:sz w:val="20"/>
              </w:rPr>
              <w:t>Wbudowany DVD-ROM</w:t>
            </w:r>
          </w:p>
        </w:tc>
      </w:tr>
      <w:tr w:rsidR="00BB452D" w:rsidRPr="00BB452D" w14:paraId="366681D5" w14:textId="77777777" w:rsidTr="000C1D92">
        <w:tc>
          <w:tcPr>
            <w:tcW w:w="1985" w:type="dxa"/>
            <w:tcBorders>
              <w:top w:val="single" w:sz="4" w:space="0" w:color="auto"/>
              <w:left w:val="single" w:sz="4" w:space="0" w:color="auto"/>
              <w:bottom w:val="single" w:sz="4" w:space="0" w:color="auto"/>
              <w:right w:val="single" w:sz="4" w:space="0" w:color="auto"/>
            </w:tcBorders>
            <w:vAlign w:val="center"/>
            <w:hideMark/>
          </w:tcPr>
          <w:p w14:paraId="7618406E" w14:textId="77777777" w:rsidR="00BB452D" w:rsidRPr="00BB452D" w:rsidRDefault="00BB452D" w:rsidP="00BB452D">
            <w:pPr>
              <w:spacing w:line="276" w:lineRule="auto"/>
              <w:jc w:val="center"/>
              <w:rPr>
                <w:b/>
                <w:sz w:val="20"/>
                <w:lang w:val="de-DE"/>
              </w:rPr>
            </w:pPr>
            <w:r w:rsidRPr="00BB452D">
              <w:rPr>
                <w:b/>
                <w:sz w:val="20"/>
              </w:rPr>
              <w:t>Dyski twarde</w:t>
            </w:r>
          </w:p>
        </w:tc>
        <w:tc>
          <w:tcPr>
            <w:tcW w:w="7087" w:type="dxa"/>
            <w:tcBorders>
              <w:top w:val="single" w:sz="4" w:space="0" w:color="auto"/>
              <w:left w:val="single" w:sz="4" w:space="0" w:color="auto"/>
              <w:bottom w:val="single" w:sz="4" w:space="0" w:color="auto"/>
              <w:right w:val="single" w:sz="4" w:space="0" w:color="auto"/>
            </w:tcBorders>
            <w:vAlign w:val="center"/>
            <w:hideMark/>
          </w:tcPr>
          <w:p w14:paraId="1B6CA457" w14:textId="77777777" w:rsidR="00BB452D" w:rsidRPr="00BB452D" w:rsidRDefault="00BB452D" w:rsidP="00BB452D">
            <w:pPr>
              <w:spacing w:line="276" w:lineRule="auto"/>
              <w:rPr>
                <w:sz w:val="20"/>
                <w:lang w:val="de-DE"/>
              </w:rPr>
            </w:pPr>
            <w:proofErr w:type="spellStart"/>
            <w:r w:rsidRPr="00BB452D">
              <w:rPr>
                <w:sz w:val="20"/>
                <w:lang w:val="de-DE"/>
              </w:rPr>
              <w:t>Możliwość</w:t>
            </w:r>
            <w:proofErr w:type="spellEnd"/>
            <w:r w:rsidRPr="00BB452D">
              <w:rPr>
                <w:sz w:val="20"/>
                <w:lang w:val="de-DE"/>
              </w:rPr>
              <w:t xml:space="preserve"> </w:t>
            </w:r>
            <w:proofErr w:type="spellStart"/>
            <w:r w:rsidRPr="00BB452D">
              <w:rPr>
                <w:sz w:val="20"/>
                <w:lang w:val="de-DE"/>
              </w:rPr>
              <w:t>instalacji</w:t>
            </w:r>
            <w:proofErr w:type="spellEnd"/>
            <w:r w:rsidRPr="00BB452D">
              <w:rPr>
                <w:sz w:val="20"/>
                <w:lang w:val="de-DE"/>
              </w:rPr>
              <w:t xml:space="preserve"> </w:t>
            </w:r>
            <w:proofErr w:type="spellStart"/>
            <w:r w:rsidRPr="00BB452D">
              <w:rPr>
                <w:sz w:val="20"/>
                <w:lang w:val="de-DE"/>
              </w:rPr>
              <w:t>dysków</w:t>
            </w:r>
            <w:proofErr w:type="spellEnd"/>
            <w:r w:rsidRPr="00BB452D">
              <w:rPr>
                <w:sz w:val="20"/>
                <w:lang w:val="de-DE"/>
              </w:rPr>
              <w:t xml:space="preserve"> SATA, SAS, SSD.</w:t>
            </w:r>
          </w:p>
          <w:p w14:paraId="31E95222" w14:textId="77777777" w:rsidR="00BB452D" w:rsidRPr="00BB452D" w:rsidRDefault="00BB452D" w:rsidP="00BB452D">
            <w:pPr>
              <w:spacing w:line="276" w:lineRule="auto"/>
              <w:rPr>
                <w:sz w:val="20"/>
                <w:lang w:val="de-DE"/>
              </w:rPr>
            </w:pPr>
            <w:proofErr w:type="spellStart"/>
            <w:r w:rsidRPr="00BB452D">
              <w:rPr>
                <w:sz w:val="20"/>
                <w:lang w:val="de-DE"/>
              </w:rPr>
              <w:t>Zainstalowane</w:t>
            </w:r>
            <w:proofErr w:type="spellEnd"/>
            <w:r w:rsidRPr="00BB452D">
              <w:rPr>
                <w:sz w:val="20"/>
                <w:lang w:val="de-DE"/>
              </w:rPr>
              <w:t xml:space="preserve"> 2x120GB SSD </w:t>
            </w:r>
            <w:proofErr w:type="spellStart"/>
            <w:r w:rsidRPr="00BB452D">
              <w:rPr>
                <w:sz w:val="20"/>
                <w:lang w:val="de-DE"/>
              </w:rPr>
              <w:t>HotPlug</w:t>
            </w:r>
            <w:proofErr w:type="spellEnd"/>
            <w:r w:rsidRPr="00BB452D">
              <w:rPr>
                <w:sz w:val="20"/>
                <w:lang w:val="de-DE"/>
              </w:rPr>
              <w:t xml:space="preserve"> SATA </w:t>
            </w:r>
            <w:proofErr w:type="spellStart"/>
            <w:r w:rsidRPr="00BB452D">
              <w:rPr>
                <w:sz w:val="20"/>
                <w:lang w:val="de-DE"/>
              </w:rPr>
              <w:t>fabrycznie</w:t>
            </w:r>
            <w:proofErr w:type="spellEnd"/>
            <w:r w:rsidRPr="00BB452D">
              <w:rPr>
                <w:sz w:val="20"/>
                <w:lang w:val="de-DE"/>
              </w:rPr>
              <w:t xml:space="preserve"> </w:t>
            </w:r>
            <w:proofErr w:type="spellStart"/>
            <w:r w:rsidRPr="00BB452D">
              <w:rPr>
                <w:sz w:val="20"/>
                <w:lang w:val="de-DE"/>
              </w:rPr>
              <w:t>skonfigurowane</w:t>
            </w:r>
            <w:proofErr w:type="spellEnd"/>
            <w:r w:rsidRPr="00BB452D">
              <w:rPr>
                <w:sz w:val="20"/>
                <w:lang w:val="de-DE"/>
              </w:rPr>
              <w:t xml:space="preserve"> w RAID 1.</w:t>
            </w:r>
          </w:p>
          <w:p w14:paraId="5F00A27D" w14:textId="77777777" w:rsidR="00BB452D" w:rsidRPr="00BB452D" w:rsidRDefault="00BB452D" w:rsidP="00BB452D">
            <w:pPr>
              <w:spacing w:line="276" w:lineRule="auto"/>
              <w:rPr>
                <w:rFonts w:cstheme="minorHAnsi"/>
                <w:sz w:val="20"/>
                <w:lang w:val="de-DE"/>
              </w:rPr>
            </w:pPr>
            <w:r w:rsidRPr="00BB452D">
              <w:rPr>
                <w:rFonts w:eastAsia="Times New Roman" w:cstheme="minorHAnsi"/>
                <w:color w:val="000000"/>
                <w:sz w:val="20"/>
              </w:rPr>
              <w:t xml:space="preserve">Możliwość instalacji modułu dedykowanego dla </w:t>
            </w:r>
            <w:proofErr w:type="spellStart"/>
            <w:r w:rsidRPr="00BB452D">
              <w:rPr>
                <w:rFonts w:eastAsia="Times New Roman" w:cstheme="minorHAnsi"/>
                <w:color w:val="000000"/>
                <w:sz w:val="20"/>
              </w:rPr>
              <w:t>hypervisora</w:t>
            </w:r>
            <w:proofErr w:type="spellEnd"/>
            <w:r w:rsidRPr="00BB452D">
              <w:rPr>
                <w:rFonts w:eastAsia="Times New Roman" w:cstheme="minorHAnsi"/>
                <w:color w:val="000000"/>
                <w:sz w:val="20"/>
              </w:rPr>
              <w:t xml:space="preserve"> </w:t>
            </w:r>
            <w:proofErr w:type="spellStart"/>
            <w:r w:rsidRPr="00BB452D">
              <w:rPr>
                <w:rFonts w:eastAsia="Times New Roman" w:cstheme="minorHAnsi"/>
                <w:color w:val="000000"/>
                <w:sz w:val="20"/>
              </w:rPr>
              <w:t>wirtualizacyjnego</w:t>
            </w:r>
            <w:proofErr w:type="spellEnd"/>
            <w:r w:rsidRPr="00BB452D">
              <w:rPr>
                <w:rFonts w:eastAsia="Times New Roman" w:cstheme="minorHAnsi"/>
                <w:color w:val="000000"/>
                <w:sz w:val="20"/>
              </w:rPr>
              <w:t xml:space="preserve">, możliwość wyposażenia modułu w 2 jednakowe nośniki typu </w:t>
            </w:r>
            <w:proofErr w:type="spellStart"/>
            <w:r w:rsidRPr="00BB452D">
              <w:rPr>
                <w:rFonts w:eastAsia="Times New Roman" w:cstheme="minorHAnsi"/>
                <w:color w:val="000000"/>
                <w:sz w:val="20"/>
              </w:rPr>
              <w:t>flash</w:t>
            </w:r>
            <w:proofErr w:type="spellEnd"/>
            <w:r w:rsidRPr="00BB452D">
              <w:rPr>
                <w:rFonts w:eastAsia="Times New Roman" w:cstheme="minorHAnsi"/>
                <w:color w:val="000000"/>
                <w:sz w:val="20"/>
              </w:rPr>
              <w:t xml:space="preserve"> o pojemności min. 16GB z możliwością konfiguracji zabezpieczenia synchronizacji pomiędzy nośnikami z </w:t>
            </w:r>
            <w:r w:rsidRPr="00BB452D">
              <w:rPr>
                <w:rFonts w:eastAsia="Times New Roman" w:cstheme="minorHAnsi"/>
                <w:color w:val="000000"/>
                <w:sz w:val="20"/>
              </w:rPr>
              <w:lastRenderedPageBreak/>
              <w:t>poziomu BIOS serwera, rozwiązanie nie może powodować zmniejszenia ilości wnęk na dyski twarde.</w:t>
            </w:r>
          </w:p>
        </w:tc>
      </w:tr>
      <w:tr w:rsidR="00BB452D" w:rsidRPr="00BB452D" w14:paraId="50C51A23" w14:textId="77777777" w:rsidTr="000C1D92">
        <w:trPr>
          <w:trHeight w:val="710"/>
        </w:trPr>
        <w:tc>
          <w:tcPr>
            <w:tcW w:w="1985" w:type="dxa"/>
            <w:tcBorders>
              <w:top w:val="single" w:sz="4" w:space="0" w:color="auto"/>
              <w:left w:val="single" w:sz="4" w:space="0" w:color="auto"/>
              <w:bottom w:val="single" w:sz="4" w:space="0" w:color="auto"/>
              <w:right w:val="single" w:sz="4" w:space="0" w:color="auto"/>
            </w:tcBorders>
            <w:vAlign w:val="center"/>
            <w:hideMark/>
          </w:tcPr>
          <w:p w14:paraId="158F9BDA" w14:textId="77777777" w:rsidR="00BB452D" w:rsidRPr="00BB452D" w:rsidRDefault="00BB452D" w:rsidP="00BB452D">
            <w:pPr>
              <w:spacing w:line="276" w:lineRule="auto"/>
              <w:jc w:val="center"/>
              <w:rPr>
                <w:b/>
                <w:sz w:val="20"/>
              </w:rPr>
            </w:pPr>
            <w:r w:rsidRPr="00BB452D">
              <w:rPr>
                <w:b/>
                <w:sz w:val="20"/>
              </w:rPr>
              <w:lastRenderedPageBreak/>
              <w:t>Kontroler RAID</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15ABB02" w14:textId="6D3E6695" w:rsidR="00BB452D" w:rsidRPr="00BB452D" w:rsidRDefault="00BB452D" w:rsidP="00BB452D">
            <w:pPr>
              <w:spacing w:line="276" w:lineRule="auto"/>
              <w:rPr>
                <w:sz w:val="20"/>
                <w:lang w:val="de-DE"/>
              </w:rPr>
            </w:pPr>
            <w:r>
              <w:rPr>
                <w:rFonts w:cs="Segoe UI"/>
                <w:color w:val="000000"/>
                <w:sz w:val="20"/>
              </w:rPr>
              <w:t>Sprzętowy</w:t>
            </w:r>
            <w:r w:rsidRPr="00BB452D">
              <w:rPr>
                <w:rFonts w:cs="Segoe UI"/>
                <w:color w:val="000000"/>
                <w:sz w:val="20"/>
              </w:rPr>
              <w:t xml:space="preserve">  kontroler dyskowy, możliwe konfiguracje poziomów RAID : 0, 1, 5, 6, 10, 50, 60. Posiadający 1GB nieulotnej pamięci CACHE.</w:t>
            </w:r>
          </w:p>
        </w:tc>
      </w:tr>
      <w:tr w:rsidR="00BB452D" w:rsidRPr="00BB452D" w14:paraId="3E920BCD" w14:textId="77777777" w:rsidTr="000C1D92">
        <w:tc>
          <w:tcPr>
            <w:tcW w:w="1985" w:type="dxa"/>
            <w:tcBorders>
              <w:top w:val="single" w:sz="4" w:space="0" w:color="auto"/>
              <w:left w:val="single" w:sz="4" w:space="0" w:color="auto"/>
              <w:bottom w:val="single" w:sz="4" w:space="0" w:color="auto"/>
              <w:right w:val="single" w:sz="4" w:space="0" w:color="auto"/>
            </w:tcBorders>
            <w:vAlign w:val="center"/>
            <w:hideMark/>
          </w:tcPr>
          <w:p w14:paraId="34888576" w14:textId="77777777" w:rsidR="00BB452D" w:rsidRPr="00BB452D" w:rsidRDefault="00BB452D" w:rsidP="00BB452D">
            <w:pPr>
              <w:spacing w:line="276" w:lineRule="auto"/>
              <w:jc w:val="center"/>
              <w:rPr>
                <w:b/>
                <w:sz w:val="20"/>
                <w:lang w:val="de-DE"/>
              </w:rPr>
            </w:pPr>
            <w:proofErr w:type="spellStart"/>
            <w:r w:rsidRPr="00BB452D">
              <w:rPr>
                <w:b/>
                <w:sz w:val="20"/>
                <w:lang w:val="de-DE"/>
              </w:rPr>
              <w:t>Wbudowane</w:t>
            </w:r>
            <w:proofErr w:type="spellEnd"/>
            <w:r w:rsidRPr="00BB452D">
              <w:rPr>
                <w:b/>
                <w:sz w:val="20"/>
                <w:lang w:val="de-DE"/>
              </w:rPr>
              <w:t xml:space="preserve"> </w:t>
            </w:r>
            <w:proofErr w:type="spellStart"/>
            <w:r w:rsidRPr="00BB452D">
              <w:rPr>
                <w:b/>
                <w:sz w:val="20"/>
                <w:lang w:val="de-DE"/>
              </w:rPr>
              <w:t>porty</w:t>
            </w:r>
            <w:proofErr w:type="spellEnd"/>
          </w:p>
        </w:tc>
        <w:tc>
          <w:tcPr>
            <w:tcW w:w="7087" w:type="dxa"/>
            <w:tcBorders>
              <w:top w:val="single" w:sz="4" w:space="0" w:color="auto"/>
              <w:left w:val="single" w:sz="4" w:space="0" w:color="auto"/>
              <w:bottom w:val="single" w:sz="4" w:space="0" w:color="auto"/>
              <w:right w:val="single" w:sz="4" w:space="0" w:color="auto"/>
            </w:tcBorders>
            <w:vAlign w:val="center"/>
            <w:hideMark/>
          </w:tcPr>
          <w:p w14:paraId="7474C40D" w14:textId="24B79AE4" w:rsidR="00BB452D" w:rsidRPr="00BB452D" w:rsidRDefault="00BB452D" w:rsidP="00BB452D">
            <w:pPr>
              <w:spacing w:line="276" w:lineRule="auto"/>
              <w:rPr>
                <w:sz w:val="20"/>
              </w:rPr>
            </w:pPr>
            <w:r>
              <w:rPr>
                <w:rFonts w:cs="Segoe UI"/>
                <w:color w:val="000000"/>
                <w:sz w:val="20"/>
              </w:rPr>
              <w:t>min. 4</w:t>
            </w:r>
            <w:r w:rsidRPr="00BB452D">
              <w:rPr>
                <w:rFonts w:cs="Segoe UI"/>
                <w:color w:val="000000"/>
                <w:sz w:val="20"/>
              </w:rPr>
              <w:t xml:space="preserve"> porty USB</w:t>
            </w:r>
            <w:r>
              <w:rPr>
                <w:rFonts w:cs="Segoe UI"/>
                <w:color w:val="000000"/>
                <w:sz w:val="20"/>
              </w:rPr>
              <w:t xml:space="preserve">, 4 porty RJ45, 2 porty VGA, </w:t>
            </w:r>
            <w:r w:rsidRPr="00BB452D">
              <w:rPr>
                <w:rFonts w:cs="Segoe UI"/>
                <w:color w:val="000000"/>
                <w:sz w:val="20"/>
              </w:rPr>
              <w:t>min. 1 port RS232</w:t>
            </w:r>
          </w:p>
        </w:tc>
      </w:tr>
      <w:tr w:rsidR="00BB452D" w:rsidRPr="00BB452D" w14:paraId="332526B8" w14:textId="77777777" w:rsidTr="000C1D92">
        <w:tc>
          <w:tcPr>
            <w:tcW w:w="1985" w:type="dxa"/>
            <w:tcBorders>
              <w:top w:val="single" w:sz="4" w:space="0" w:color="auto"/>
              <w:left w:val="single" w:sz="4" w:space="0" w:color="auto"/>
              <w:bottom w:val="single" w:sz="4" w:space="0" w:color="auto"/>
              <w:right w:val="single" w:sz="4" w:space="0" w:color="auto"/>
            </w:tcBorders>
            <w:vAlign w:val="center"/>
            <w:hideMark/>
          </w:tcPr>
          <w:p w14:paraId="03DB92AA" w14:textId="77777777" w:rsidR="00BB452D" w:rsidRPr="00BB452D" w:rsidRDefault="00BB452D" w:rsidP="00BB452D">
            <w:pPr>
              <w:spacing w:line="276" w:lineRule="auto"/>
              <w:jc w:val="center"/>
              <w:rPr>
                <w:b/>
                <w:sz w:val="20"/>
                <w:lang w:val="de-DE"/>
              </w:rPr>
            </w:pPr>
            <w:r w:rsidRPr="00BB452D">
              <w:rPr>
                <w:b/>
                <w:sz w:val="20"/>
                <w:lang w:val="de-DE"/>
              </w:rPr>
              <w:t>Video</w:t>
            </w:r>
          </w:p>
        </w:tc>
        <w:tc>
          <w:tcPr>
            <w:tcW w:w="7087" w:type="dxa"/>
            <w:tcBorders>
              <w:top w:val="single" w:sz="4" w:space="0" w:color="auto"/>
              <w:left w:val="single" w:sz="4" w:space="0" w:color="auto"/>
              <w:bottom w:val="single" w:sz="4" w:space="0" w:color="auto"/>
              <w:right w:val="single" w:sz="4" w:space="0" w:color="auto"/>
            </w:tcBorders>
            <w:hideMark/>
          </w:tcPr>
          <w:p w14:paraId="19963969" w14:textId="77777777" w:rsidR="00BB452D" w:rsidRPr="00BB452D" w:rsidRDefault="00BB452D" w:rsidP="00BB452D">
            <w:pPr>
              <w:spacing w:line="276" w:lineRule="auto"/>
              <w:rPr>
                <w:rFonts w:cs="Segoe UI"/>
                <w:color w:val="000000"/>
                <w:sz w:val="20"/>
              </w:rPr>
            </w:pPr>
            <w:r w:rsidRPr="00BB452D">
              <w:rPr>
                <w:rFonts w:cs="Segoe UI"/>
                <w:color w:val="000000"/>
                <w:sz w:val="20"/>
              </w:rPr>
              <w:t>Zintegrowana karta graficzna umożliwiająca wyświetlenie rozdzielczości min. 1280x1024</w:t>
            </w:r>
          </w:p>
        </w:tc>
      </w:tr>
      <w:tr w:rsidR="00BB452D" w:rsidRPr="00BB452D" w14:paraId="0914D01A" w14:textId="77777777" w:rsidTr="000C1D92">
        <w:tc>
          <w:tcPr>
            <w:tcW w:w="1985" w:type="dxa"/>
            <w:tcBorders>
              <w:top w:val="single" w:sz="4" w:space="0" w:color="auto"/>
              <w:left w:val="single" w:sz="4" w:space="0" w:color="auto"/>
              <w:bottom w:val="single" w:sz="4" w:space="0" w:color="auto"/>
              <w:right w:val="single" w:sz="4" w:space="0" w:color="auto"/>
            </w:tcBorders>
            <w:vAlign w:val="center"/>
            <w:hideMark/>
          </w:tcPr>
          <w:p w14:paraId="585ABBD6" w14:textId="77777777" w:rsidR="00BB452D" w:rsidRPr="00BB452D" w:rsidRDefault="00BB452D" w:rsidP="00BB452D">
            <w:pPr>
              <w:spacing w:line="276" w:lineRule="auto"/>
              <w:jc w:val="center"/>
              <w:rPr>
                <w:b/>
                <w:sz w:val="20"/>
              </w:rPr>
            </w:pPr>
            <w:r w:rsidRPr="00BB452D">
              <w:rPr>
                <w:b/>
                <w:sz w:val="20"/>
              </w:rPr>
              <w:t>Zasilacze</w:t>
            </w:r>
          </w:p>
        </w:tc>
        <w:tc>
          <w:tcPr>
            <w:tcW w:w="7087" w:type="dxa"/>
            <w:tcBorders>
              <w:top w:val="single" w:sz="4" w:space="0" w:color="auto"/>
              <w:left w:val="single" w:sz="4" w:space="0" w:color="auto"/>
              <w:bottom w:val="single" w:sz="4" w:space="0" w:color="auto"/>
              <w:right w:val="single" w:sz="4" w:space="0" w:color="auto"/>
            </w:tcBorders>
            <w:vAlign w:val="center"/>
            <w:hideMark/>
          </w:tcPr>
          <w:p w14:paraId="2BE4F196" w14:textId="77777777" w:rsidR="00BB452D" w:rsidRPr="00BB452D" w:rsidRDefault="00BB452D" w:rsidP="00BB452D">
            <w:pPr>
              <w:spacing w:line="276" w:lineRule="auto"/>
              <w:rPr>
                <w:sz w:val="20"/>
              </w:rPr>
            </w:pPr>
            <w:r w:rsidRPr="00BB452D">
              <w:rPr>
                <w:sz w:val="20"/>
              </w:rPr>
              <w:t>Redundantne, Hot-Plug maksymalnie 750W każdy.</w:t>
            </w:r>
          </w:p>
        </w:tc>
      </w:tr>
      <w:tr w:rsidR="00BB452D" w:rsidRPr="00BB452D" w14:paraId="683B5F6E" w14:textId="77777777" w:rsidTr="000C1D92">
        <w:tc>
          <w:tcPr>
            <w:tcW w:w="1985" w:type="dxa"/>
            <w:tcBorders>
              <w:top w:val="single" w:sz="4" w:space="0" w:color="auto"/>
              <w:left w:val="single" w:sz="4" w:space="0" w:color="auto"/>
              <w:bottom w:val="single" w:sz="4" w:space="0" w:color="auto"/>
              <w:right w:val="single" w:sz="4" w:space="0" w:color="auto"/>
            </w:tcBorders>
            <w:vAlign w:val="center"/>
            <w:hideMark/>
          </w:tcPr>
          <w:p w14:paraId="3A574A1B" w14:textId="77777777" w:rsidR="00BB452D" w:rsidRPr="00BB452D" w:rsidRDefault="00BB452D" w:rsidP="00BB452D">
            <w:pPr>
              <w:spacing w:line="276" w:lineRule="auto"/>
              <w:jc w:val="center"/>
              <w:rPr>
                <w:b/>
                <w:sz w:val="20"/>
              </w:rPr>
            </w:pPr>
            <w:r w:rsidRPr="00BB452D">
              <w:rPr>
                <w:b/>
                <w:sz w:val="20"/>
              </w:rPr>
              <w:t>Diagnostyka</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1C2C639" w14:textId="381AE46E" w:rsidR="00BB452D" w:rsidRPr="00BB452D" w:rsidRDefault="00BB452D" w:rsidP="00BB452D">
            <w:pPr>
              <w:spacing w:line="276" w:lineRule="auto"/>
              <w:rPr>
                <w:bCs/>
                <w:sz w:val="20"/>
              </w:rPr>
            </w:pPr>
            <w:r w:rsidRPr="00BB452D">
              <w:rPr>
                <w:bCs/>
                <w:sz w:val="20"/>
              </w:rPr>
              <w:t xml:space="preserve">Panel </w:t>
            </w:r>
            <w:r>
              <w:rPr>
                <w:bCs/>
                <w:sz w:val="20"/>
              </w:rPr>
              <w:t>informacyjny</w:t>
            </w:r>
            <w:r w:rsidRPr="00BB452D">
              <w:rPr>
                <w:bCs/>
                <w:sz w:val="20"/>
              </w:rPr>
              <w:t xml:space="preserve"> umieszczony na froncie obudowy, umożliwiający wyświetlenie informacji o stanie procesora, pamięci, dysków, </w:t>
            </w:r>
            <w:proofErr w:type="spellStart"/>
            <w:r w:rsidRPr="00BB452D">
              <w:rPr>
                <w:bCs/>
                <w:sz w:val="20"/>
              </w:rPr>
              <w:t>BIOS’u</w:t>
            </w:r>
            <w:proofErr w:type="spellEnd"/>
            <w:r w:rsidRPr="00BB452D">
              <w:rPr>
                <w:bCs/>
                <w:sz w:val="20"/>
              </w:rPr>
              <w:t>, zasilaniu oraz temperaturze.</w:t>
            </w:r>
          </w:p>
        </w:tc>
      </w:tr>
      <w:tr w:rsidR="00BB452D" w:rsidRPr="00BB452D" w14:paraId="16967420" w14:textId="77777777" w:rsidTr="000C1D92">
        <w:tc>
          <w:tcPr>
            <w:tcW w:w="1985" w:type="dxa"/>
            <w:tcBorders>
              <w:top w:val="single" w:sz="4" w:space="0" w:color="auto"/>
              <w:left w:val="single" w:sz="4" w:space="0" w:color="auto"/>
              <w:bottom w:val="single" w:sz="4" w:space="0" w:color="auto"/>
              <w:right w:val="single" w:sz="4" w:space="0" w:color="auto"/>
            </w:tcBorders>
            <w:vAlign w:val="center"/>
            <w:hideMark/>
          </w:tcPr>
          <w:p w14:paraId="48C90049" w14:textId="77777777" w:rsidR="00BB452D" w:rsidRPr="00BB452D" w:rsidRDefault="00BB452D" w:rsidP="00BB452D">
            <w:pPr>
              <w:spacing w:line="276" w:lineRule="auto"/>
              <w:jc w:val="center"/>
              <w:rPr>
                <w:b/>
                <w:sz w:val="20"/>
              </w:rPr>
            </w:pPr>
            <w:r w:rsidRPr="00BB452D">
              <w:rPr>
                <w:b/>
                <w:sz w:val="20"/>
              </w:rPr>
              <w:t>Karta Zarządzania</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21CDDFD" w14:textId="77777777" w:rsidR="00BB452D" w:rsidRPr="00BB452D" w:rsidRDefault="00BB452D" w:rsidP="00BB452D">
            <w:pPr>
              <w:spacing w:line="276" w:lineRule="auto"/>
              <w:rPr>
                <w:rFonts w:cs="Segoe UI"/>
                <w:color w:val="000000"/>
                <w:sz w:val="20"/>
              </w:rPr>
            </w:pPr>
            <w:r w:rsidRPr="00BB452D">
              <w:rPr>
                <w:rFonts w:cs="Segoe UI"/>
                <w:color w:val="000000"/>
                <w:sz w:val="20"/>
              </w:rPr>
              <w:t>Niezależna od zainstalowanego na serwerze systemu operacyjnego posiadająca dedykowane port RJ-45 Gigabit Ethernet umożliwiająca:</w:t>
            </w:r>
          </w:p>
          <w:p w14:paraId="087D1B37" w14:textId="2133A6AA"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zdalny dostęp do graficznego interfejsu Web karty zarządzającej</w:t>
            </w:r>
            <w:r w:rsidR="000E0776">
              <w:rPr>
                <w:rFonts w:cs="Segoe UI"/>
                <w:color w:val="000000"/>
                <w:sz w:val="20"/>
              </w:rPr>
              <w:t>,</w:t>
            </w:r>
          </w:p>
          <w:p w14:paraId="4289BA76" w14:textId="65F94BCD"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zdalne monitorowanie i informowanie o statusie serwera</w:t>
            </w:r>
            <w:r w:rsidR="000E0776">
              <w:rPr>
                <w:rFonts w:cs="Segoe UI"/>
                <w:color w:val="000000"/>
                <w:sz w:val="20"/>
              </w:rPr>
              <w:t>,</w:t>
            </w:r>
          </w:p>
          <w:p w14:paraId="38C32486" w14:textId="27DDEEC3"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szyfrowane połączenie (SSLv3) oraz autentykacje i autoryzację użytkownika</w:t>
            </w:r>
            <w:r w:rsidR="000E0776">
              <w:rPr>
                <w:rFonts w:cs="Segoe UI"/>
                <w:color w:val="000000"/>
                <w:sz w:val="20"/>
              </w:rPr>
              <w:t>,</w:t>
            </w:r>
          </w:p>
          <w:p w14:paraId="315CF27C" w14:textId="081D68EA"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możliwość podmontowania zdalnych wirtualnych napędów</w:t>
            </w:r>
            <w:r w:rsidR="000E0776">
              <w:rPr>
                <w:rFonts w:cs="Segoe UI"/>
                <w:color w:val="000000"/>
                <w:sz w:val="20"/>
              </w:rPr>
              <w:t>,</w:t>
            </w:r>
          </w:p>
          <w:p w14:paraId="55CF55AA" w14:textId="6B4E83B7"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wirtualną konsolę z dostępem do myszy, klawiatury</w:t>
            </w:r>
            <w:r w:rsidR="000E0776">
              <w:rPr>
                <w:rFonts w:cs="Segoe UI"/>
                <w:color w:val="000000"/>
                <w:sz w:val="20"/>
              </w:rPr>
              <w:t>,</w:t>
            </w:r>
          </w:p>
          <w:p w14:paraId="0E1633B3" w14:textId="3E1FF1DA"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wsparcie dla IPv6</w:t>
            </w:r>
            <w:r w:rsidR="000E0776">
              <w:rPr>
                <w:rFonts w:cs="Segoe UI"/>
                <w:color w:val="000000"/>
                <w:sz w:val="20"/>
              </w:rPr>
              <w:t>,</w:t>
            </w:r>
          </w:p>
          <w:p w14:paraId="04CA24CF" w14:textId="6A8E0119"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 xml:space="preserve">wsparcie dla SNMP; IPMI2.0, VLAN </w:t>
            </w:r>
            <w:proofErr w:type="spellStart"/>
            <w:r w:rsidRPr="00BB452D">
              <w:rPr>
                <w:rFonts w:cs="Segoe UI"/>
                <w:color w:val="000000"/>
                <w:sz w:val="20"/>
              </w:rPr>
              <w:t>tagging</w:t>
            </w:r>
            <w:proofErr w:type="spellEnd"/>
            <w:r w:rsidRPr="00BB452D">
              <w:rPr>
                <w:rFonts w:cs="Segoe UI"/>
                <w:color w:val="000000"/>
                <w:sz w:val="20"/>
              </w:rPr>
              <w:t>, Telnet, SSH</w:t>
            </w:r>
            <w:r w:rsidR="000E0776">
              <w:rPr>
                <w:rFonts w:cs="Segoe UI"/>
                <w:color w:val="000000"/>
                <w:sz w:val="20"/>
              </w:rPr>
              <w:t>,</w:t>
            </w:r>
          </w:p>
          <w:p w14:paraId="77B4B62D" w14:textId="64CD122B"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integracja z Active Directory</w:t>
            </w:r>
            <w:r w:rsidR="000E0776">
              <w:rPr>
                <w:rFonts w:cs="Segoe UI"/>
                <w:color w:val="000000"/>
                <w:sz w:val="20"/>
              </w:rPr>
              <w:t>,</w:t>
            </w:r>
          </w:p>
          <w:p w14:paraId="113E797D" w14:textId="2A3EDFA7"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 xml:space="preserve">wsparcie dla </w:t>
            </w:r>
            <w:proofErr w:type="spellStart"/>
            <w:r w:rsidRPr="00BB452D">
              <w:rPr>
                <w:rFonts w:cs="Segoe UI"/>
                <w:color w:val="000000"/>
                <w:sz w:val="20"/>
              </w:rPr>
              <w:t>dynamic</w:t>
            </w:r>
            <w:proofErr w:type="spellEnd"/>
            <w:r w:rsidRPr="00BB452D">
              <w:rPr>
                <w:rFonts w:cs="Segoe UI"/>
                <w:color w:val="000000"/>
                <w:sz w:val="20"/>
              </w:rPr>
              <w:t xml:space="preserve"> DNS</w:t>
            </w:r>
            <w:r w:rsidR="000E0776">
              <w:rPr>
                <w:rFonts w:cs="Segoe UI"/>
                <w:color w:val="000000"/>
                <w:sz w:val="20"/>
              </w:rPr>
              <w:t>,</w:t>
            </w:r>
          </w:p>
          <w:p w14:paraId="24C7599F" w14:textId="4916CFF3"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wysyłanie do administratora maila z powiadomieniem o awarii lub zmianie konfiguracji sprzętowej</w:t>
            </w:r>
            <w:r w:rsidR="000E0776">
              <w:rPr>
                <w:rFonts w:cs="Segoe UI"/>
                <w:color w:val="000000"/>
                <w:sz w:val="20"/>
              </w:rPr>
              <w:t>.</w:t>
            </w:r>
          </w:p>
          <w:p w14:paraId="085D9B42" w14:textId="77777777" w:rsidR="00BB452D" w:rsidRPr="00BB452D" w:rsidRDefault="00BB452D" w:rsidP="00BB452D">
            <w:pPr>
              <w:spacing w:line="276" w:lineRule="auto"/>
              <w:rPr>
                <w:rFonts w:cs="Segoe UI"/>
                <w:color w:val="000000"/>
                <w:sz w:val="20"/>
              </w:rPr>
            </w:pPr>
            <w:r w:rsidRPr="00BB452D">
              <w:rPr>
                <w:rFonts w:cs="Segoe UI"/>
                <w:color w:val="000000"/>
                <w:sz w:val="20"/>
              </w:rPr>
              <w:t>Dodatkowe oprogramowanie umożliwiające zarządzanie poprzez sieć, spełniające minimalne wymagania:</w:t>
            </w:r>
          </w:p>
          <w:p w14:paraId="0A19EE79" w14:textId="0B3485A8"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Wsparcie dla serwerów, urządzeń sieciowych oraz pamięci masowych</w:t>
            </w:r>
            <w:r w:rsidR="000E0776">
              <w:rPr>
                <w:rFonts w:cs="Segoe UI"/>
                <w:color w:val="000000"/>
                <w:sz w:val="20"/>
              </w:rPr>
              <w:t>,</w:t>
            </w:r>
          </w:p>
          <w:p w14:paraId="2F486441" w14:textId="7FC602A0"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Wsparcie dla protokołów</w:t>
            </w:r>
            <w:r w:rsidR="000E0776">
              <w:rPr>
                <w:rFonts w:cs="Segoe UI"/>
                <w:color w:val="000000"/>
                <w:sz w:val="20"/>
              </w:rPr>
              <w:t xml:space="preserve"> </w:t>
            </w:r>
            <w:r w:rsidR="00F56D12">
              <w:rPr>
                <w:rFonts w:cs="Segoe UI"/>
                <w:color w:val="000000"/>
                <w:sz w:val="20"/>
              </w:rPr>
              <w:t>– WMI, SNMP, IPMI,</w:t>
            </w:r>
          </w:p>
          <w:p w14:paraId="6A3509A2" w14:textId="20D1C69A"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Możliwość uruchamiania narzędzi zarządzających w poszczególnych urządzeniach</w:t>
            </w:r>
            <w:r w:rsidR="000E0776">
              <w:rPr>
                <w:rFonts w:cs="Segoe UI"/>
                <w:color w:val="000000"/>
                <w:sz w:val="20"/>
              </w:rPr>
              <w:t>,</w:t>
            </w:r>
          </w:p>
          <w:p w14:paraId="50967DF8" w14:textId="0F4EC8A5"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Podsumowanie stanu dla każdego urządzenia</w:t>
            </w:r>
            <w:r w:rsidR="000C1D92">
              <w:rPr>
                <w:rFonts w:cs="Segoe UI"/>
                <w:color w:val="000000"/>
                <w:sz w:val="20"/>
              </w:rPr>
              <w:t>,</w:t>
            </w:r>
          </w:p>
          <w:p w14:paraId="386B7DB8" w14:textId="5C74284C"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Szczegółowy status urządzenia/elementu/komponentu</w:t>
            </w:r>
            <w:r w:rsidR="000C1D92">
              <w:rPr>
                <w:rFonts w:cs="Segoe UI"/>
                <w:color w:val="000000"/>
                <w:sz w:val="20"/>
              </w:rPr>
              <w:t>,</w:t>
            </w:r>
          </w:p>
          <w:p w14:paraId="0EC2C188" w14:textId="6F3ADAF3"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Generowanie alertów przy zmianie stanu urządzenia</w:t>
            </w:r>
            <w:r w:rsidR="000C1D92">
              <w:rPr>
                <w:rFonts w:cs="Segoe UI"/>
                <w:color w:val="000000"/>
                <w:sz w:val="20"/>
              </w:rPr>
              <w:t>,</w:t>
            </w:r>
          </w:p>
          <w:p w14:paraId="60872F08" w14:textId="40EEB8E9"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Filtry raportów umożliwiające podgląd najważniejszych zdarzeń</w:t>
            </w:r>
            <w:r w:rsidR="000C1D92">
              <w:rPr>
                <w:rFonts w:cs="Segoe UI"/>
                <w:color w:val="000000"/>
                <w:sz w:val="20"/>
              </w:rPr>
              <w:t>,</w:t>
            </w:r>
          </w:p>
          <w:p w14:paraId="3D2441B0" w14:textId="3F7D31DD"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 xml:space="preserve">Integracja z service </w:t>
            </w:r>
            <w:proofErr w:type="spellStart"/>
            <w:r w:rsidRPr="00BB452D">
              <w:rPr>
                <w:rFonts w:cs="Segoe UI"/>
                <w:color w:val="000000"/>
                <w:sz w:val="20"/>
              </w:rPr>
              <w:t>desk</w:t>
            </w:r>
            <w:proofErr w:type="spellEnd"/>
            <w:r w:rsidRPr="00BB452D">
              <w:rPr>
                <w:rFonts w:cs="Segoe UI"/>
                <w:color w:val="000000"/>
                <w:sz w:val="20"/>
              </w:rPr>
              <w:t xml:space="preserve"> producenta do</w:t>
            </w:r>
            <w:r w:rsidR="000C1D92">
              <w:rPr>
                <w:rFonts w:cs="Segoe UI"/>
                <w:color w:val="000000"/>
                <w:sz w:val="20"/>
              </w:rPr>
              <w:t>starczonej platformy sprzętowej,</w:t>
            </w:r>
          </w:p>
          <w:p w14:paraId="32F8D97A" w14:textId="14E086D3"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Możliwość przejęcia zdalnego pulpitu</w:t>
            </w:r>
            <w:r w:rsidR="000C1D92">
              <w:rPr>
                <w:rFonts w:cs="Segoe UI"/>
                <w:color w:val="000000"/>
                <w:sz w:val="20"/>
              </w:rPr>
              <w:t>,</w:t>
            </w:r>
          </w:p>
          <w:p w14:paraId="0FBBDD50" w14:textId="04A1042E"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Możliwość podmontowania wirtualnego napędu</w:t>
            </w:r>
            <w:r w:rsidR="000C1D92">
              <w:rPr>
                <w:rFonts w:cs="Segoe UI"/>
                <w:color w:val="000000"/>
                <w:sz w:val="20"/>
              </w:rPr>
              <w:t>,</w:t>
            </w:r>
          </w:p>
          <w:p w14:paraId="3525FE2F" w14:textId="77777777"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Automatyczne zaplanowanie akcji dla poszczególnych alertów w tym automatyczne tworzenie zgłoszeń serwisowych w oparciu o standardy przyjęte przez producentów oferowanego w tym postępowaniu sprzętu</w:t>
            </w:r>
          </w:p>
          <w:p w14:paraId="0D952CCA" w14:textId="3029FCAE"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Kreator umożliwiający dostosowanie akcji dla wybranych alertów</w:t>
            </w:r>
            <w:r w:rsidR="000C1D92">
              <w:rPr>
                <w:rFonts w:cs="Segoe UI"/>
                <w:color w:val="000000"/>
                <w:sz w:val="20"/>
              </w:rPr>
              <w:t>,</w:t>
            </w:r>
          </w:p>
          <w:p w14:paraId="2EE40173" w14:textId="0EB7EF33" w:rsidR="00BB452D" w:rsidRPr="00BB452D" w:rsidRDefault="000C1D92" w:rsidP="00990E3A">
            <w:pPr>
              <w:numPr>
                <w:ilvl w:val="0"/>
                <w:numId w:val="105"/>
              </w:numPr>
              <w:spacing w:line="276" w:lineRule="auto"/>
              <w:rPr>
                <w:rFonts w:cs="Segoe UI"/>
                <w:color w:val="000000"/>
                <w:sz w:val="20"/>
              </w:rPr>
            </w:pPr>
            <w:r>
              <w:rPr>
                <w:rFonts w:cs="Segoe UI"/>
                <w:color w:val="000000"/>
                <w:sz w:val="20"/>
              </w:rPr>
              <w:t>Możliwość importu plików MIB,</w:t>
            </w:r>
          </w:p>
          <w:p w14:paraId="7C1857DD" w14:textId="3C2A5E00"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Przesyłanie alertów „as-</w:t>
            </w:r>
            <w:proofErr w:type="spellStart"/>
            <w:r w:rsidRPr="00BB452D">
              <w:rPr>
                <w:rFonts w:cs="Segoe UI"/>
                <w:color w:val="000000"/>
                <w:sz w:val="20"/>
              </w:rPr>
              <w:t>is</w:t>
            </w:r>
            <w:proofErr w:type="spellEnd"/>
            <w:r w:rsidRPr="00BB452D">
              <w:rPr>
                <w:rFonts w:cs="Segoe UI"/>
                <w:color w:val="000000"/>
                <w:sz w:val="20"/>
              </w:rPr>
              <w:t>” do innych konsol firm trzecich</w:t>
            </w:r>
            <w:r w:rsidR="000C1D92">
              <w:rPr>
                <w:rFonts w:cs="Segoe UI"/>
                <w:color w:val="000000"/>
                <w:sz w:val="20"/>
              </w:rPr>
              <w:t>,</w:t>
            </w:r>
          </w:p>
          <w:p w14:paraId="2355860A" w14:textId="7DD74B5A"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Możliwość zdalnej aktualizacji sterowników i oprogramowania wewnętrznego serwerów</w:t>
            </w:r>
            <w:r w:rsidR="000C1D92">
              <w:rPr>
                <w:rFonts w:cs="Segoe UI"/>
                <w:color w:val="000000"/>
                <w:sz w:val="20"/>
              </w:rPr>
              <w:t>,</w:t>
            </w:r>
          </w:p>
          <w:p w14:paraId="692186D9" w14:textId="4772B47B"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Możliwość instalacji sterowników i oprogramowania wewnętrznego bez potrzeby instalacji agenta</w:t>
            </w:r>
            <w:r w:rsidR="000C1D92">
              <w:rPr>
                <w:rFonts w:cs="Segoe UI"/>
                <w:color w:val="000000"/>
                <w:sz w:val="20"/>
              </w:rPr>
              <w:t>,</w:t>
            </w:r>
          </w:p>
          <w:p w14:paraId="463F1BE2" w14:textId="1682A508"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Możliwość automatycznego generowania i zgłaszania incydentów awarii bezpośrednio do centrum serwisowego producenta serwerów</w:t>
            </w:r>
            <w:r w:rsidR="000C1D92">
              <w:rPr>
                <w:rFonts w:cs="Segoe UI"/>
                <w:color w:val="000000"/>
                <w:sz w:val="20"/>
              </w:rPr>
              <w:t>,</w:t>
            </w:r>
          </w:p>
          <w:p w14:paraId="7E1D79E6" w14:textId="1F816C81"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 xml:space="preserve">Moduł raportujący pozwalający na wygenerowanie następujących informacji: nr seryjne sprzętu, konfiguracja poszczególnych urządzeń, wersje oprogramowania wewnętrznego, obsadzenie slotów PCI i gniazd pamięci, informację o maszynach </w:t>
            </w:r>
            <w:r w:rsidRPr="00BB452D">
              <w:rPr>
                <w:rFonts w:cs="Segoe UI"/>
                <w:color w:val="000000"/>
                <w:sz w:val="20"/>
              </w:rPr>
              <w:lastRenderedPageBreak/>
              <w:t>wirtualnych, aktualne informacje o stanie gwarancji, adresy IP kart sieciowych</w:t>
            </w:r>
            <w:r w:rsidR="000C1D92">
              <w:rPr>
                <w:rFonts w:cs="Segoe UI"/>
                <w:color w:val="000000"/>
                <w:sz w:val="20"/>
              </w:rPr>
              <w:t>.</w:t>
            </w:r>
          </w:p>
          <w:p w14:paraId="4BDA73BA" w14:textId="41601E91" w:rsidR="00BB452D" w:rsidRPr="00BB452D" w:rsidRDefault="00BB452D" w:rsidP="00990E3A">
            <w:pPr>
              <w:numPr>
                <w:ilvl w:val="0"/>
                <w:numId w:val="105"/>
              </w:numPr>
              <w:spacing w:line="276" w:lineRule="auto"/>
              <w:rPr>
                <w:bCs/>
                <w:sz w:val="20"/>
              </w:rPr>
            </w:pPr>
            <w:r w:rsidRPr="00BB452D">
              <w:rPr>
                <w:rFonts w:cs="Segoe UI"/>
                <w:color w:val="000000"/>
                <w:sz w:val="20"/>
              </w:rPr>
              <w:t xml:space="preserve">Możliwość automatycznego przywracania ustawień serwera ,kart sieciowych, BIOS, wersji </w:t>
            </w:r>
            <w:proofErr w:type="spellStart"/>
            <w:r w:rsidRPr="00BB452D">
              <w:rPr>
                <w:rFonts w:cs="Segoe UI"/>
                <w:color w:val="000000"/>
                <w:sz w:val="20"/>
              </w:rPr>
              <w:t>firmware</w:t>
            </w:r>
            <w:proofErr w:type="spellEnd"/>
            <w:r w:rsidRPr="00BB452D">
              <w:rPr>
                <w:rFonts w:cs="Segoe UI"/>
                <w:color w:val="000000"/>
                <w:sz w:val="20"/>
              </w:rPr>
              <w:t xml:space="preserve"> w przypadku awarii i wymiany któregoś z komponentów (w tym kontrolera RAID, kart sieciowych, płyty głównej)</w:t>
            </w:r>
            <w:r w:rsidR="000C1D92">
              <w:rPr>
                <w:rFonts w:cs="Segoe UI"/>
                <w:color w:val="000000"/>
                <w:sz w:val="20"/>
              </w:rPr>
              <w:t>.</w:t>
            </w:r>
          </w:p>
        </w:tc>
      </w:tr>
      <w:tr w:rsidR="00BB452D" w:rsidRPr="00BB452D" w14:paraId="01176467" w14:textId="77777777" w:rsidTr="000C1D92">
        <w:tc>
          <w:tcPr>
            <w:tcW w:w="1985" w:type="dxa"/>
            <w:tcBorders>
              <w:top w:val="single" w:sz="4" w:space="0" w:color="auto"/>
              <w:left w:val="single" w:sz="4" w:space="0" w:color="auto"/>
              <w:bottom w:val="single" w:sz="4" w:space="0" w:color="auto"/>
              <w:right w:val="single" w:sz="4" w:space="0" w:color="auto"/>
            </w:tcBorders>
            <w:vAlign w:val="center"/>
            <w:hideMark/>
          </w:tcPr>
          <w:p w14:paraId="24F1A307" w14:textId="77777777" w:rsidR="00BB452D" w:rsidRPr="00BB452D" w:rsidRDefault="00BB452D" w:rsidP="00BB452D">
            <w:pPr>
              <w:spacing w:line="276" w:lineRule="auto"/>
              <w:jc w:val="center"/>
              <w:rPr>
                <w:b/>
                <w:sz w:val="20"/>
              </w:rPr>
            </w:pPr>
            <w:r w:rsidRPr="00BB452D">
              <w:rPr>
                <w:b/>
                <w:sz w:val="20"/>
              </w:rPr>
              <w:lastRenderedPageBreak/>
              <w:t>Certyfikaty</w:t>
            </w:r>
          </w:p>
        </w:tc>
        <w:tc>
          <w:tcPr>
            <w:tcW w:w="7087" w:type="dxa"/>
            <w:tcBorders>
              <w:top w:val="single" w:sz="4" w:space="0" w:color="auto"/>
              <w:left w:val="single" w:sz="4" w:space="0" w:color="auto"/>
              <w:bottom w:val="single" w:sz="4" w:space="0" w:color="auto"/>
              <w:right w:val="single" w:sz="4" w:space="0" w:color="auto"/>
            </w:tcBorders>
            <w:vAlign w:val="center"/>
            <w:hideMark/>
          </w:tcPr>
          <w:p w14:paraId="505C6A52" w14:textId="77777777" w:rsidR="000C1D92" w:rsidRDefault="00BB452D" w:rsidP="000C1D92">
            <w:pPr>
              <w:spacing w:line="276" w:lineRule="auto"/>
              <w:rPr>
                <w:rFonts w:cs="Segoe UI"/>
                <w:color w:val="000000"/>
                <w:sz w:val="20"/>
              </w:rPr>
            </w:pPr>
            <w:r>
              <w:rPr>
                <w:rFonts w:cs="Segoe UI"/>
                <w:color w:val="000000"/>
                <w:sz w:val="20"/>
              </w:rPr>
              <w:t>Serwer musi posiadać deklarację</w:t>
            </w:r>
            <w:r w:rsidRPr="00BB452D">
              <w:rPr>
                <w:rFonts w:cs="Segoe UI"/>
                <w:color w:val="000000"/>
                <w:sz w:val="20"/>
              </w:rPr>
              <w:t xml:space="preserve"> CE.</w:t>
            </w:r>
          </w:p>
          <w:p w14:paraId="65080E3F" w14:textId="1B08D043" w:rsidR="00BB452D" w:rsidRPr="00BB452D" w:rsidRDefault="000C1D92" w:rsidP="000C1D92">
            <w:pPr>
              <w:spacing w:line="276" w:lineRule="auto"/>
              <w:rPr>
                <w:sz w:val="20"/>
              </w:rPr>
            </w:pPr>
            <w:r w:rsidRPr="00AC6C2B">
              <w:rPr>
                <w:rFonts w:cs="Arial"/>
                <w:b/>
                <w:bCs/>
                <w:sz w:val="20"/>
              </w:rPr>
              <w:t>Dokument składany na potwierdzenie spełnienia przez oferowane dostawy wymagań określonych przez Zamawiającego.</w:t>
            </w:r>
          </w:p>
        </w:tc>
      </w:tr>
      <w:tr w:rsidR="00BB452D" w:rsidRPr="00BB452D" w14:paraId="321CD4B5" w14:textId="77777777" w:rsidTr="000C1D92">
        <w:trPr>
          <w:trHeight w:val="980"/>
        </w:trPr>
        <w:tc>
          <w:tcPr>
            <w:tcW w:w="1985" w:type="dxa"/>
            <w:tcBorders>
              <w:top w:val="single" w:sz="4" w:space="0" w:color="auto"/>
              <w:left w:val="single" w:sz="4" w:space="0" w:color="auto"/>
              <w:bottom w:val="single" w:sz="4" w:space="0" w:color="auto"/>
              <w:right w:val="single" w:sz="4" w:space="0" w:color="auto"/>
            </w:tcBorders>
            <w:vAlign w:val="center"/>
            <w:hideMark/>
          </w:tcPr>
          <w:p w14:paraId="79736AE7" w14:textId="77777777" w:rsidR="00BB452D" w:rsidRPr="00BB452D" w:rsidRDefault="00BB452D" w:rsidP="00BB452D">
            <w:pPr>
              <w:spacing w:line="276" w:lineRule="auto"/>
              <w:jc w:val="center"/>
              <w:rPr>
                <w:b/>
                <w:sz w:val="20"/>
              </w:rPr>
            </w:pPr>
            <w:r w:rsidRPr="00BB452D">
              <w:rPr>
                <w:b/>
                <w:sz w:val="20"/>
              </w:rPr>
              <w:t>Warunki gwarancji</w:t>
            </w:r>
          </w:p>
        </w:tc>
        <w:tc>
          <w:tcPr>
            <w:tcW w:w="7087" w:type="dxa"/>
            <w:tcBorders>
              <w:top w:val="single" w:sz="4" w:space="0" w:color="auto"/>
              <w:left w:val="single" w:sz="4" w:space="0" w:color="auto"/>
              <w:bottom w:val="single" w:sz="4" w:space="0" w:color="auto"/>
              <w:right w:val="single" w:sz="4" w:space="0" w:color="auto"/>
            </w:tcBorders>
            <w:vAlign w:val="center"/>
            <w:hideMark/>
          </w:tcPr>
          <w:p w14:paraId="5BD9158E" w14:textId="1166F695" w:rsidR="00BB452D" w:rsidRPr="00BB452D" w:rsidRDefault="00BB452D" w:rsidP="00BB452D">
            <w:pPr>
              <w:spacing w:line="276" w:lineRule="auto"/>
              <w:rPr>
                <w:rFonts w:cstheme="minorHAnsi"/>
                <w:sz w:val="20"/>
              </w:rPr>
            </w:pPr>
            <w:r>
              <w:rPr>
                <w:color w:val="000000" w:themeColor="text1"/>
                <w:sz w:val="20"/>
              </w:rPr>
              <w:t>Min. 36 miesięcy</w:t>
            </w:r>
            <w:r w:rsidRPr="00BB452D">
              <w:rPr>
                <w:color w:val="000000" w:themeColor="text1"/>
                <w:sz w:val="20"/>
              </w:rPr>
              <w:t xml:space="preserve"> gwarancji realizowanej w miejscu instalacji sprzętu, z czasem reakcji do następnego dnia roboczego od przyjęcia zgłoszenia, możliwość zgłaszania awarii poprzez ogólnopolską linię telefoniczną producenta. W przypadku awarii dyski twarde pozostają własnością zamawiającego. Możliwość rozszerzenia gwarancji przez producenta do siedmiu lat. </w:t>
            </w:r>
          </w:p>
        </w:tc>
      </w:tr>
    </w:tbl>
    <w:p w14:paraId="2167C04A" w14:textId="77777777" w:rsidR="00BB452D" w:rsidRDefault="00BB452D" w:rsidP="00BB452D"/>
    <w:p w14:paraId="080B5BA1" w14:textId="77777777" w:rsidR="00BB452D" w:rsidRPr="00BB452D" w:rsidRDefault="00BB452D" w:rsidP="00BB452D"/>
    <w:p w14:paraId="7E181346" w14:textId="07DD6EB7" w:rsidR="00571C07" w:rsidRDefault="00571C07" w:rsidP="00865A53">
      <w:pPr>
        <w:pStyle w:val="Nagwek2"/>
        <w:numPr>
          <w:ilvl w:val="0"/>
          <w:numId w:val="33"/>
        </w:numPr>
        <w:spacing w:line="276" w:lineRule="auto"/>
        <w:rPr>
          <w:sz w:val="20"/>
        </w:rPr>
      </w:pPr>
      <w:bookmarkStart w:id="110" w:name="_Toc488182170"/>
      <w:r w:rsidRPr="00571C07">
        <w:rPr>
          <w:sz w:val="20"/>
        </w:rPr>
        <w:t>Zakup infrastruktury serwerowej – macierz</w:t>
      </w:r>
      <w:bookmarkEnd w:id="110"/>
    </w:p>
    <w:p w14:paraId="2D01EF49" w14:textId="77777777" w:rsidR="000C1D92" w:rsidRDefault="000C1D92" w:rsidP="000C1D92"/>
    <w:p w14:paraId="43A7E02E" w14:textId="0E863424" w:rsidR="000C1D92" w:rsidRPr="000C1D92" w:rsidRDefault="000C1D92" w:rsidP="000C1D92">
      <w:pPr>
        <w:rPr>
          <w:sz w:val="20"/>
        </w:rPr>
      </w:pPr>
      <w:r w:rsidRPr="000C1D92">
        <w:rPr>
          <w:sz w:val="20"/>
        </w:rPr>
        <w:t>W ramach zadania przewiduje się macierzy dyskowej o parametrach minimalnych określonych w tabeli poniżej:</w:t>
      </w:r>
    </w:p>
    <w:p w14:paraId="0FF2CA6A" w14:textId="77777777" w:rsidR="000C1D92" w:rsidRDefault="000C1D92" w:rsidP="000C1D92"/>
    <w:tbl>
      <w:tblPr>
        <w:tblW w:w="9072" w:type="dxa"/>
        <w:tblLook w:val="04A0" w:firstRow="1" w:lastRow="0" w:firstColumn="1" w:lastColumn="0" w:noHBand="0" w:noVBand="1"/>
      </w:tblPr>
      <w:tblGrid>
        <w:gridCol w:w="1985"/>
        <w:gridCol w:w="7087"/>
      </w:tblGrid>
      <w:tr w:rsidR="000C1D92" w:rsidRPr="000C1D92" w14:paraId="1FE71B5D" w14:textId="77777777" w:rsidTr="000C1D92">
        <w:trPr>
          <w:trHeight w:val="333"/>
        </w:trPr>
        <w:tc>
          <w:tcPr>
            <w:tcW w:w="1985" w:type="dxa"/>
            <w:tcBorders>
              <w:top w:val="single" w:sz="4" w:space="0" w:color="auto"/>
              <w:left w:val="single" w:sz="8" w:space="0" w:color="auto"/>
              <w:bottom w:val="single" w:sz="4" w:space="0" w:color="auto"/>
              <w:right w:val="single" w:sz="4" w:space="0" w:color="auto"/>
            </w:tcBorders>
            <w:noWrap/>
            <w:vAlign w:val="center"/>
          </w:tcPr>
          <w:p w14:paraId="1C7D88BF" w14:textId="77777777" w:rsidR="000C1D92" w:rsidRPr="000C1D92" w:rsidRDefault="000C1D92" w:rsidP="000C1D92">
            <w:pPr>
              <w:spacing w:line="276" w:lineRule="auto"/>
              <w:jc w:val="center"/>
              <w:rPr>
                <w:rFonts w:eastAsia="Times New Roman" w:cs="Segoe UI"/>
                <w:b/>
                <w:bCs/>
                <w:color w:val="000000"/>
                <w:sz w:val="20"/>
              </w:rPr>
            </w:pPr>
            <w:r w:rsidRPr="000C1D92">
              <w:rPr>
                <w:rFonts w:eastAsia="Times New Roman" w:cs="Segoe UI"/>
                <w:b/>
                <w:bCs/>
                <w:color w:val="000000"/>
                <w:sz w:val="20"/>
              </w:rPr>
              <w:t>Parametr</w:t>
            </w:r>
          </w:p>
        </w:tc>
        <w:tc>
          <w:tcPr>
            <w:tcW w:w="7087" w:type="dxa"/>
            <w:tcBorders>
              <w:top w:val="single" w:sz="4" w:space="0" w:color="auto"/>
              <w:left w:val="nil"/>
              <w:bottom w:val="single" w:sz="4" w:space="0" w:color="auto"/>
              <w:right w:val="single" w:sz="8" w:space="0" w:color="auto"/>
            </w:tcBorders>
            <w:vAlign w:val="center"/>
          </w:tcPr>
          <w:p w14:paraId="16F3BEB0" w14:textId="77777777" w:rsidR="000C1D92" w:rsidRPr="000C1D92" w:rsidRDefault="000C1D92" w:rsidP="00E52BFD">
            <w:pPr>
              <w:pStyle w:val="Default"/>
              <w:spacing w:line="276" w:lineRule="auto"/>
              <w:jc w:val="center"/>
              <w:rPr>
                <w:rFonts w:ascii="Tw Cen MT" w:hAnsi="Tw Cen MT" w:cs="Segoe UI"/>
                <w:b/>
                <w:sz w:val="20"/>
                <w:szCs w:val="20"/>
                <w:lang w:val="pl-PL"/>
              </w:rPr>
            </w:pPr>
            <w:r w:rsidRPr="000C1D92">
              <w:rPr>
                <w:rFonts w:ascii="Tw Cen MT" w:hAnsi="Tw Cen MT" w:cs="Segoe UI"/>
                <w:b/>
                <w:sz w:val="20"/>
                <w:szCs w:val="20"/>
                <w:lang w:val="pl-PL"/>
              </w:rPr>
              <w:t>Wymagania Minimalne</w:t>
            </w:r>
          </w:p>
        </w:tc>
      </w:tr>
      <w:tr w:rsidR="000C1D92" w:rsidRPr="000C1D92" w14:paraId="41A9AFF2" w14:textId="77777777" w:rsidTr="000C1D92">
        <w:trPr>
          <w:trHeight w:val="520"/>
        </w:trPr>
        <w:tc>
          <w:tcPr>
            <w:tcW w:w="1985" w:type="dxa"/>
            <w:tcBorders>
              <w:top w:val="single" w:sz="4" w:space="0" w:color="auto"/>
              <w:left w:val="single" w:sz="8" w:space="0" w:color="auto"/>
              <w:bottom w:val="single" w:sz="4" w:space="0" w:color="auto"/>
              <w:right w:val="single" w:sz="4" w:space="0" w:color="auto"/>
            </w:tcBorders>
            <w:noWrap/>
            <w:vAlign w:val="center"/>
            <w:hideMark/>
          </w:tcPr>
          <w:p w14:paraId="001185D2" w14:textId="77777777" w:rsidR="000C1D92" w:rsidRPr="000C1D92" w:rsidRDefault="000C1D92" w:rsidP="000C1D92">
            <w:pPr>
              <w:spacing w:line="276" w:lineRule="auto"/>
              <w:jc w:val="center"/>
              <w:rPr>
                <w:rFonts w:eastAsia="Times New Roman" w:cs="Segoe UI"/>
                <w:b/>
                <w:bCs/>
                <w:color w:val="000000"/>
                <w:sz w:val="20"/>
              </w:rPr>
            </w:pPr>
            <w:r w:rsidRPr="000C1D92">
              <w:rPr>
                <w:rFonts w:eastAsia="Times New Roman" w:cs="Segoe UI"/>
                <w:b/>
                <w:bCs/>
                <w:color w:val="000000"/>
                <w:sz w:val="20"/>
              </w:rPr>
              <w:t>Obudowa</w:t>
            </w:r>
          </w:p>
        </w:tc>
        <w:tc>
          <w:tcPr>
            <w:tcW w:w="7087" w:type="dxa"/>
            <w:tcBorders>
              <w:top w:val="single" w:sz="4" w:space="0" w:color="auto"/>
              <w:left w:val="nil"/>
              <w:bottom w:val="nil"/>
              <w:right w:val="single" w:sz="8" w:space="0" w:color="auto"/>
            </w:tcBorders>
          </w:tcPr>
          <w:p w14:paraId="3B478442" w14:textId="77777777" w:rsidR="000C1D92" w:rsidRPr="000C1D92" w:rsidRDefault="000C1D92" w:rsidP="00E52BFD">
            <w:pPr>
              <w:pStyle w:val="Default"/>
              <w:spacing w:line="276" w:lineRule="auto"/>
              <w:jc w:val="both"/>
              <w:rPr>
                <w:rFonts w:ascii="Tw Cen MT" w:hAnsi="Tw Cen MT" w:cs="Segoe UI"/>
                <w:sz w:val="20"/>
                <w:szCs w:val="20"/>
                <w:lang w:val="pl-PL"/>
              </w:rPr>
            </w:pPr>
            <w:r w:rsidRPr="000C1D92">
              <w:rPr>
                <w:rFonts w:ascii="Tw Cen MT" w:hAnsi="Tw Cen MT" w:cs="Segoe UI"/>
                <w:sz w:val="20"/>
                <w:szCs w:val="20"/>
                <w:lang w:val="pl-PL"/>
              </w:rPr>
              <w:t xml:space="preserve">Do instalacji w standardowej szafie RACK 19”. Wysokość maksymalnie 2U wraz z kompletem szyn do montażu w szafie </w:t>
            </w:r>
            <w:proofErr w:type="spellStart"/>
            <w:r w:rsidRPr="000C1D92">
              <w:rPr>
                <w:rFonts w:ascii="Tw Cen MT" w:hAnsi="Tw Cen MT" w:cs="Segoe UI"/>
                <w:sz w:val="20"/>
                <w:szCs w:val="20"/>
                <w:lang w:val="pl-PL"/>
              </w:rPr>
              <w:t>Rack</w:t>
            </w:r>
            <w:proofErr w:type="spellEnd"/>
            <w:r w:rsidRPr="000C1D92">
              <w:rPr>
                <w:rFonts w:ascii="Tw Cen MT" w:hAnsi="Tw Cen MT" w:cs="Segoe UI"/>
                <w:sz w:val="20"/>
                <w:szCs w:val="20"/>
                <w:lang w:val="pl-PL"/>
              </w:rPr>
              <w:t xml:space="preserve"> z możliwością instalacji minimum 24 dysków 2.5” Hot Plug. </w:t>
            </w:r>
          </w:p>
        </w:tc>
      </w:tr>
      <w:tr w:rsidR="000C1D92" w:rsidRPr="000C1D92" w14:paraId="6F958E01" w14:textId="77777777" w:rsidTr="000C1D92">
        <w:trPr>
          <w:trHeight w:val="461"/>
        </w:trPr>
        <w:tc>
          <w:tcPr>
            <w:tcW w:w="1985" w:type="dxa"/>
            <w:tcBorders>
              <w:top w:val="nil"/>
              <w:left w:val="single" w:sz="8" w:space="0" w:color="auto"/>
              <w:bottom w:val="single" w:sz="4" w:space="0" w:color="auto"/>
              <w:right w:val="single" w:sz="4" w:space="0" w:color="auto"/>
            </w:tcBorders>
            <w:noWrap/>
            <w:vAlign w:val="center"/>
          </w:tcPr>
          <w:p w14:paraId="25CFA178" w14:textId="77777777" w:rsidR="000C1D92" w:rsidRPr="000C1D92" w:rsidRDefault="000C1D92" w:rsidP="000C1D92">
            <w:pPr>
              <w:spacing w:line="276" w:lineRule="auto"/>
              <w:jc w:val="center"/>
              <w:rPr>
                <w:rFonts w:eastAsia="Times New Roman" w:cs="Segoe UI"/>
                <w:b/>
                <w:bCs/>
                <w:color w:val="000000"/>
                <w:sz w:val="20"/>
              </w:rPr>
            </w:pPr>
            <w:r w:rsidRPr="000C1D92">
              <w:rPr>
                <w:rFonts w:eastAsia="Times New Roman" w:cs="Segoe UI"/>
                <w:b/>
                <w:bCs/>
                <w:color w:val="000000"/>
                <w:sz w:val="20"/>
              </w:rPr>
              <w:t>Kontrolery</w:t>
            </w:r>
          </w:p>
        </w:tc>
        <w:tc>
          <w:tcPr>
            <w:tcW w:w="7087" w:type="dxa"/>
            <w:tcBorders>
              <w:top w:val="single" w:sz="4" w:space="0" w:color="auto"/>
              <w:left w:val="nil"/>
              <w:bottom w:val="single" w:sz="4" w:space="0" w:color="auto"/>
              <w:right w:val="single" w:sz="8" w:space="0" w:color="auto"/>
            </w:tcBorders>
          </w:tcPr>
          <w:p w14:paraId="2972482B" w14:textId="77777777" w:rsidR="000C1D92" w:rsidRPr="000C1D92" w:rsidRDefault="000C1D92" w:rsidP="00E52BFD">
            <w:pPr>
              <w:pStyle w:val="Default"/>
              <w:spacing w:line="276" w:lineRule="auto"/>
              <w:jc w:val="both"/>
              <w:rPr>
                <w:rFonts w:ascii="Tw Cen MT" w:hAnsi="Tw Cen MT" w:cs="Segoe UI"/>
                <w:sz w:val="20"/>
                <w:szCs w:val="20"/>
                <w:lang w:val="pl-PL"/>
              </w:rPr>
            </w:pPr>
            <w:r w:rsidRPr="000C1D92">
              <w:rPr>
                <w:rFonts w:ascii="Tw Cen MT" w:hAnsi="Tw Cen MT" w:cs="Segoe UI"/>
                <w:sz w:val="20"/>
                <w:szCs w:val="20"/>
                <w:lang w:val="pl-PL"/>
              </w:rPr>
              <w:t xml:space="preserve">Dwa kontrolery posiadające łącznie minimum osiem portów FC minimum 16 </w:t>
            </w:r>
            <w:proofErr w:type="spellStart"/>
            <w:r w:rsidRPr="000C1D92">
              <w:rPr>
                <w:rFonts w:ascii="Tw Cen MT" w:hAnsi="Tw Cen MT" w:cs="Segoe UI"/>
                <w:sz w:val="20"/>
                <w:szCs w:val="20"/>
                <w:lang w:val="pl-PL"/>
              </w:rPr>
              <w:t>Gb</w:t>
            </w:r>
            <w:proofErr w:type="spellEnd"/>
            <w:r w:rsidRPr="000C1D92">
              <w:rPr>
                <w:rFonts w:ascii="Tw Cen MT" w:hAnsi="Tw Cen MT" w:cs="Segoe UI"/>
                <w:sz w:val="20"/>
                <w:szCs w:val="20"/>
                <w:lang w:val="pl-PL"/>
              </w:rPr>
              <w:t xml:space="preserve">/s wraz z wkładkami SFP do podłączenia serwerów, pracujące w trybie </w:t>
            </w:r>
            <w:proofErr w:type="spellStart"/>
            <w:r w:rsidRPr="000C1D92">
              <w:rPr>
                <w:rFonts w:ascii="Tw Cen MT" w:hAnsi="Tw Cen MT" w:cs="Segoe UI"/>
                <w:sz w:val="20"/>
                <w:szCs w:val="20"/>
                <w:lang w:val="pl-PL"/>
              </w:rPr>
              <w:t>active-active</w:t>
            </w:r>
            <w:proofErr w:type="spellEnd"/>
            <w:r w:rsidRPr="000C1D92">
              <w:rPr>
                <w:rFonts w:ascii="Tw Cen MT" w:hAnsi="Tw Cen MT" w:cs="Segoe UI"/>
                <w:sz w:val="20"/>
                <w:szCs w:val="20"/>
                <w:lang w:val="pl-PL"/>
              </w:rPr>
              <w:t xml:space="preserve">. Wymagane poziomy zabezpieczenia RAID: 0,1,5,6,10. </w:t>
            </w:r>
          </w:p>
          <w:p w14:paraId="20476FB7" w14:textId="77777777" w:rsidR="000C1D92" w:rsidRPr="000C1D92" w:rsidRDefault="000C1D92" w:rsidP="00E52BFD">
            <w:pPr>
              <w:pStyle w:val="Default"/>
              <w:spacing w:line="276" w:lineRule="auto"/>
              <w:jc w:val="both"/>
              <w:rPr>
                <w:rFonts w:ascii="Tw Cen MT" w:hAnsi="Tw Cen MT" w:cs="Segoe UI"/>
                <w:sz w:val="20"/>
                <w:szCs w:val="20"/>
                <w:lang w:val="pl-PL"/>
              </w:rPr>
            </w:pPr>
            <w:r w:rsidRPr="000C1D92">
              <w:rPr>
                <w:rFonts w:ascii="Tw Cen MT" w:hAnsi="Tw Cen MT" w:cs="Segoe UI"/>
                <w:sz w:val="20"/>
                <w:szCs w:val="20"/>
                <w:lang w:val="pl-PL"/>
              </w:rPr>
              <w:t xml:space="preserve">Minimum 8GB na kontroler, pamięć cache zapisu mirrorowana między kontrolerami, z opcją zapisu na dysk lub inną pamięć nieulotną lub podtrzymywana bateryjnie przez min. 72h w razie awarii </w:t>
            </w:r>
          </w:p>
        </w:tc>
      </w:tr>
      <w:tr w:rsidR="000C1D92" w:rsidRPr="000C1D92" w14:paraId="5E29F73F" w14:textId="77777777" w:rsidTr="000C1D92">
        <w:trPr>
          <w:trHeight w:val="240"/>
        </w:trPr>
        <w:tc>
          <w:tcPr>
            <w:tcW w:w="1985" w:type="dxa"/>
            <w:tcBorders>
              <w:top w:val="nil"/>
              <w:left w:val="single" w:sz="8" w:space="0" w:color="auto"/>
              <w:bottom w:val="nil"/>
              <w:right w:val="single" w:sz="4" w:space="0" w:color="auto"/>
            </w:tcBorders>
            <w:noWrap/>
            <w:vAlign w:val="center"/>
          </w:tcPr>
          <w:p w14:paraId="5775A3FD" w14:textId="77777777" w:rsidR="000C1D92" w:rsidRPr="000C1D92" w:rsidRDefault="000C1D92" w:rsidP="000C1D92">
            <w:pPr>
              <w:spacing w:line="276" w:lineRule="auto"/>
              <w:jc w:val="center"/>
              <w:rPr>
                <w:rFonts w:eastAsia="Times New Roman" w:cs="Segoe UI"/>
                <w:b/>
                <w:bCs/>
                <w:color w:val="000000"/>
                <w:sz w:val="20"/>
              </w:rPr>
            </w:pPr>
            <w:r w:rsidRPr="000C1D92">
              <w:rPr>
                <w:rFonts w:eastAsia="Times New Roman" w:cs="Segoe UI"/>
                <w:b/>
                <w:bCs/>
                <w:color w:val="000000"/>
                <w:sz w:val="20"/>
              </w:rPr>
              <w:t>Dyski twarde</w:t>
            </w:r>
          </w:p>
        </w:tc>
        <w:tc>
          <w:tcPr>
            <w:tcW w:w="7087" w:type="dxa"/>
            <w:tcBorders>
              <w:top w:val="nil"/>
              <w:left w:val="nil"/>
              <w:bottom w:val="nil"/>
              <w:right w:val="single" w:sz="8" w:space="0" w:color="auto"/>
            </w:tcBorders>
          </w:tcPr>
          <w:p w14:paraId="572102D7" w14:textId="77777777" w:rsidR="000C1D92" w:rsidRPr="000C1D92" w:rsidRDefault="000C1D92" w:rsidP="00E52BFD">
            <w:pPr>
              <w:pStyle w:val="Default"/>
              <w:spacing w:line="276" w:lineRule="auto"/>
              <w:jc w:val="both"/>
              <w:rPr>
                <w:rFonts w:ascii="Tw Cen MT" w:hAnsi="Tw Cen MT" w:cs="Segoe UI"/>
                <w:sz w:val="20"/>
                <w:szCs w:val="20"/>
                <w:lang w:val="pl-PL"/>
              </w:rPr>
            </w:pPr>
            <w:r w:rsidRPr="000C1D92">
              <w:rPr>
                <w:rFonts w:ascii="Tw Cen MT" w:hAnsi="Tw Cen MT" w:cs="Segoe UI"/>
                <w:sz w:val="20"/>
                <w:szCs w:val="20"/>
                <w:lang w:val="pl-PL"/>
              </w:rPr>
              <w:t xml:space="preserve">Zainstalowane dyski : </w:t>
            </w:r>
          </w:p>
          <w:p w14:paraId="2876DB75" w14:textId="2E9CF7F1" w:rsidR="000C1D92" w:rsidRPr="000C1D92" w:rsidRDefault="00E52BFD" w:rsidP="00E52BFD">
            <w:pPr>
              <w:pStyle w:val="Default"/>
              <w:spacing w:line="276" w:lineRule="auto"/>
              <w:jc w:val="both"/>
              <w:rPr>
                <w:rFonts w:ascii="Tw Cen MT" w:hAnsi="Tw Cen MT" w:cs="Segoe UI"/>
                <w:sz w:val="20"/>
                <w:szCs w:val="20"/>
                <w:lang w:val="pl-PL"/>
              </w:rPr>
            </w:pPr>
            <w:r>
              <w:rPr>
                <w:rFonts w:ascii="Tw Cen MT" w:hAnsi="Tw Cen MT" w:cs="Segoe UI"/>
                <w:sz w:val="20"/>
                <w:szCs w:val="20"/>
                <w:lang w:val="pl-PL"/>
              </w:rPr>
              <w:t xml:space="preserve">16 dysków </w:t>
            </w:r>
            <w:r w:rsidR="000C1D92" w:rsidRPr="000C1D92">
              <w:rPr>
                <w:rFonts w:ascii="Tw Cen MT" w:hAnsi="Tw Cen MT" w:cs="Segoe UI"/>
                <w:sz w:val="20"/>
                <w:szCs w:val="20"/>
                <w:lang w:val="pl-PL"/>
              </w:rPr>
              <w:t xml:space="preserve">o pojemności minimum 1.2TB SAS 10k RPM Hot-Plug 2.5” każdy. </w:t>
            </w:r>
          </w:p>
          <w:p w14:paraId="72CDD9D0" w14:textId="77777777" w:rsidR="000C1D92" w:rsidRPr="000C1D92" w:rsidRDefault="000C1D92" w:rsidP="00E52BFD">
            <w:pPr>
              <w:spacing w:line="276" w:lineRule="auto"/>
              <w:rPr>
                <w:rFonts w:eastAsia="Times New Roman" w:cs="Segoe UI"/>
                <w:color w:val="000000"/>
                <w:sz w:val="20"/>
              </w:rPr>
            </w:pPr>
            <w:r w:rsidRPr="000C1D92">
              <w:rPr>
                <w:rFonts w:cs="Segoe UI"/>
                <w:sz w:val="20"/>
              </w:rPr>
              <w:t xml:space="preserve">Możliwość rozbudowy przez dokładanie kolejnych dysków/półek dyskowych, możliwość obsługi łącznie minimum 190 dysków, wydajnych dysków SAS,SSD, ekonomicznych dysków typu SATA (lub </w:t>
            </w:r>
            <w:proofErr w:type="spellStart"/>
            <w:r w:rsidRPr="000C1D92">
              <w:rPr>
                <w:rFonts w:cs="Segoe UI"/>
                <w:sz w:val="20"/>
              </w:rPr>
              <w:t>NearLine</w:t>
            </w:r>
            <w:proofErr w:type="spellEnd"/>
            <w:r w:rsidRPr="000C1D92">
              <w:rPr>
                <w:rFonts w:cs="Segoe UI"/>
                <w:sz w:val="20"/>
              </w:rPr>
              <w:t xml:space="preserve"> SAS), </w:t>
            </w:r>
            <w:proofErr w:type="spellStart"/>
            <w:r w:rsidRPr="000C1D92">
              <w:rPr>
                <w:rFonts w:cs="Segoe UI"/>
                <w:sz w:val="20"/>
              </w:rPr>
              <w:t>samoszyfrujących</w:t>
            </w:r>
            <w:proofErr w:type="spellEnd"/>
            <w:r w:rsidRPr="000C1D92">
              <w:rPr>
                <w:rFonts w:cs="Segoe UI"/>
                <w:sz w:val="20"/>
              </w:rPr>
              <w:t xml:space="preserve"> dysków SED dostępnych w ofercie producenta macierzy, możliwość mieszania typów dysków w obrębie macierzy oraz półki. </w:t>
            </w:r>
          </w:p>
        </w:tc>
      </w:tr>
      <w:tr w:rsidR="000C1D92" w:rsidRPr="000C1D92" w14:paraId="50201362" w14:textId="77777777" w:rsidTr="000C1D92">
        <w:trPr>
          <w:trHeight w:val="210"/>
        </w:trPr>
        <w:tc>
          <w:tcPr>
            <w:tcW w:w="1985" w:type="dxa"/>
            <w:tcBorders>
              <w:top w:val="single" w:sz="4" w:space="0" w:color="auto"/>
              <w:left w:val="single" w:sz="8" w:space="0" w:color="auto"/>
              <w:bottom w:val="single" w:sz="4" w:space="0" w:color="auto"/>
              <w:right w:val="single" w:sz="4" w:space="0" w:color="auto"/>
            </w:tcBorders>
            <w:noWrap/>
            <w:vAlign w:val="center"/>
          </w:tcPr>
          <w:p w14:paraId="0AFF214E" w14:textId="633E5D75" w:rsidR="000C1D92" w:rsidRPr="000C1D92" w:rsidRDefault="000C1D92" w:rsidP="00F56D12">
            <w:pPr>
              <w:spacing w:line="276" w:lineRule="auto"/>
              <w:jc w:val="center"/>
              <w:rPr>
                <w:rFonts w:eastAsia="Times New Roman" w:cs="Segoe UI"/>
                <w:b/>
                <w:bCs/>
                <w:color w:val="000000"/>
                <w:sz w:val="20"/>
              </w:rPr>
            </w:pPr>
            <w:r w:rsidRPr="000C1D92">
              <w:rPr>
                <w:rFonts w:eastAsia="Times New Roman" w:cs="Segoe UI"/>
                <w:b/>
                <w:bCs/>
                <w:color w:val="000000"/>
                <w:sz w:val="20"/>
              </w:rPr>
              <w:t>Opr</w:t>
            </w:r>
            <w:r w:rsidR="00F56D12">
              <w:rPr>
                <w:rFonts w:eastAsia="Times New Roman" w:cs="Segoe UI"/>
                <w:b/>
                <w:bCs/>
                <w:color w:val="000000"/>
                <w:sz w:val="20"/>
              </w:rPr>
              <w:t>o</w:t>
            </w:r>
            <w:r w:rsidRPr="000C1D92">
              <w:rPr>
                <w:rFonts w:eastAsia="Times New Roman" w:cs="Segoe UI"/>
                <w:b/>
                <w:bCs/>
                <w:color w:val="000000"/>
                <w:sz w:val="20"/>
              </w:rPr>
              <w:t>gramowanie</w:t>
            </w:r>
          </w:p>
        </w:tc>
        <w:tc>
          <w:tcPr>
            <w:tcW w:w="7087" w:type="dxa"/>
            <w:tcBorders>
              <w:top w:val="single" w:sz="4" w:space="0" w:color="auto"/>
              <w:left w:val="nil"/>
              <w:bottom w:val="single" w:sz="4" w:space="0" w:color="auto"/>
              <w:right w:val="single" w:sz="8" w:space="0" w:color="auto"/>
            </w:tcBorders>
          </w:tcPr>
          <w:p w14:paraId="78AD52A6" w14:textId="77777777" w:rsidR="000C1D92" w:rsidRPr="000C1D92" w:rsidRDefault="000C1D92" w:rsidP="00E52BFD">
            <w:pPr>
              <w:pStyle w:val="Default"/>
              <w:spacing w:line="276" w:lineRule="auto"/>
              <w:jc w:val="both"/>
              <w:rPr>
                <w:rFonts w:ascii="Tw Cen MT" w:hAnsi="Tw Cen MT" w:cs="Segoe UI"/>
                <w:sz w:val="20"/>
                <w:szCs w:val="20"/>
                <w:lang w:val="pl-PL"/>
              </w:rPr>
            </w:pPr>
            <w:r w:rsidRPr="000C1D92">
              <w:rPr>
                <w:rFonts w:ascii="Tw Cen MT" w:hAnsi="Tw Cen MT" w:cs="Segoe UI"/>
                <w:sz w:val="20"/>
                <w:szCs w:val="20"/>
                <w:lang w:val="pl-PL"/>
              </w:rPr>
              <w:t xml:space="preserve">Zarządzające macierzą w tym powiadamianie mailem o awarii, umożliwiające maskowanie i mapowanie dysków. </w:t>
            </w:r>
          </w:p>
          <w:p w14:paraId="2C4895AE" w14:textId="77777777" w:rsidR="000C1D92" w:rsidRPr="000C1D92" w:rsidRDefault="000C1D92" w:rsidP="00E52BFD">
            <w:pPr>
              <w:pStyle w:val="Default"/>
              <w:spacing w:line="276" w:lineRule="auto"/>
              <w:jc w:val="both"/>
              <w:rPr>
                <w:rFonts w:ascii="Tw Cen MT" w:hAnsi="Tw Cen MT" w:cs="Segoe UI"/>
                <w:sz w:val="20"/>
                <w:szCs w:val="20"/>
                <w:lang w:val="pl-PL"/>
              </w:rPr>
            </w:pPr>
            <w:r w:rsidRPr="000C1D92">
              <w:rPr>
                <w:rFonts w:ascii="Tw Cen MT" w:hAnsi="Tw Cen MT" w:cs="Segoe UI"/>
                <w:sz w:val="20"/>
                <w:szCs w:val="20"/>
                <w:lang w:val="pl-PL"/>
              </w:rPr>
              <w:t xml:space="preserve">Możliwość rozbudowy o licencję umożliwiającą utworzenie minimum 512 </w:t>
            </w:r>
            <w:proofErr w:type="spellStart"/>
            <w:r w:rsidRPr="000C1D92">
              <w:rPr>
                <w:rFonts w:ascii="Tw Cen MT" w:hAnsi="Tw Cen MT" w:cs="Segoe UI"/>
                <w:sz w:val="20"/>
                <w:szCs w:val="20"/>
                <w:lang w:val="pl-PL"/>
              </w:rPr>
              <w:t>LUN’ów</w:t>
            </w:r>
            <w:proofErr w:type="spellEnd"/>
            <w:r w:rsidRPr="000C1D92">
              <w:rPr>
                <w:rFonts w:ascii="Tw Cen MT" w:hAnsi="Tw Cen MT" w:cs="Segoe UI"/>
                <w:sz w:val="20"/>
                <w:szCs w:val="20"/>
                <w:lang w:val="pl-PL"/>
              </w:rPr>
              <w:t xml:space="preserve"> oraz 32 kopii migawkowych na LUN. </w:t>
            </w:r>
          </w:p>
          <w:p w14:paraId="77A2F2EC" w14:textId="77777777" w:rsidR="000C1D92" w:rsidRPr="000C1D92" w:rsidRDefault="000C1D92" w:rsidP="00E52BFD">
            <w:pPr>
              <w:pStyle w:val="Default"/>
              <w:spacing w:line="276" w:lineRule="auto"/>
              <w:jc w:val="both"/>
              <w:rPr>
                <w:rFonts w:ascii="Tw Cen MT" w:hAnsi="Tw Cen MT" w:cs="Segoe UI"/>
                <w:sz w:val="20"/>
                <w:szCs w:val="20"/>
                <w:lang w:val="pl-PL"/>
              </w:rPr>
            </w:pPr>
            <w:r w:rsidRPr="000C1D92">
              <w:rPr>
                <w:rFonts w:ascii="Tw Cen MT" w:hAnsi="Tw Cen MT" w:cs="Segoe UI"/>
                <w:sz w:val="20"/>
                <w:szCs w:val="20"/>
                <w:lang w:val="pl-PL"/>
              </w:rPr>
              <w:t xml:space="preserve">Licencja zaoferowanej macierzy powinna umożliwiać podłączanie minimum 32 hostów bez konieczności zakupu dodatkowych licencji. </w:t>
            </w:r>
          </w:p>
          <w:p w14:paraId="414E4936" w14:textId="56E0AA99" w:rsidR="000C1D92" w:rsidRPr="000C1D92" w:rsidRDefault="000C1D92" w:rsidP="00E52BFD">
            <w:pPr>
              <w:spacing w:line="276" w:lineRule="auto"/>
              <w:rPr>
                <w:rFonts w:cs="Segoe UI"/>
                <w:sz w:val="20"/>
              </w:rPr>
            </w:pPr>
            <w:r w:rsidRPr="000C1D92">
              <w:rPr>
                <w:rFonts w:cs="Segoe UI"/>
                <w:sz w:val="20"/>
              </w:rPr>
              <w:t xml:space="preserve">Zarządzanie macierzą poprzez minimum oprogramowanie zarządzające lub przeglądarkę internetową. </w:t>
            </w:r>
          </w:p>
          <w:p w14:paraId="2C5FEB49" w14:textId="77777777" w:rsidR="00F56D12" w:rsidRDefault="000C1D92" w:rsidP="00E52BFD">
            <w:pPr>
              <w:spacing w:line="276" w:lineRule="auto"/>
              <w:rPr>
                <w:rFonts w:eastAsia="Times New Roman" w:cs="Segoe UI"/>
                <w:color w:val="000000"/>
                <w:sz w:val="20"/>
              </w:rPr>
            </w:pPr>
            <w:r w:rsidRPr="000C1D92">
              <w:rPr>
                <w:rFonts w:cs="Segoe UI"/>
                <w:sz w:val="20"/>
              </w:rPr>
              <w:t xml:space="preserve">Dodatkowe oprogramowanie umożliwiające wspólne zarządzanie oferowanymi serwerami oraz oferowaną macierzą poprzez sieć </w:t>
            </w:r>
            <w:r w:rsidRPr="000C1D92">
              <w:rPr>
                <w:rFonts w:eastAsia="Times New Roman" w:cs="Segoe UI"/>
                <w:color w:val="000000"/>
                <w:sz w:val="20"/>
              </w:rPr>
              <w:t>spełniające minimalne wymagania:</w:t>
            </w:r>
          </w:p>
          <w:p w14:paraId="4029289C" w14:textId="77777777" w:rsidR="00F56D12" w:rsidRPr="00BB452D" w:rsidRDefault="00F56D12" w:rsidP="00990E3A">
            <w:pPr>
              <w:numPr>
                <w:ilvl w:val="0"/>
                <w:numId w:val="105"/>
              </w:numPr>
              <w:spacing w:line="276" w:lineRule="auto"/>
              <w:rPr>
                <w:rFonts w:cs="Segoe UI"/>
                <w:color w:val="000000"/>
                <w:sz w:val="20"/>
              </w:rPr>
            </w:pPr>
            <w:r w:rsidRPr="00BB452D">
              <w:rPr>
                <w:rFonts w:cs="Segoe UI"/>
                <w:color w:val="000000"/>
                <w:sz w:val="20"/>
              </w:rPr>
              <w:t>Wsparcie dla serwerów, urządzeń sieciowych oraz pamięci masowych</w:t>
            </w:r>
            <w:r>
              <w:rPr>
                <w:rFonts w:cs="Segoe UI"/>
                <w:color w:val="000000"/>
                <w:sz w:val="20"/>
              </w:rPr>
              <w:t>,</w:t>
            </w:r>
          </w:p>
          <w:p w14:paraId="0607AF8F" w14:textId="7B31197E" w:rsidR="00F56D12" w:rsidRPr="00BB452D" w:rsidRDefault="00F56D12" w:rsidP="00990E3A">
            <w:pPr>
              <w:numPr>
                <w:ilvl w:val="0"/>
                <w:numId w:val="105"/>
              </w:numPr>
              <w:spacing w:line="276" w:lineRule="auto"/>
              <w:rPr>
                <w:rFonts w:cs="Segoe UI"/>
                <w:color w:val="000000"/>
                <w:sz w:val="20"/>
              </w:rPr>
            </w:pPr>
            <w:r w:rsidRPr="00BB452D">
              <w:rPr>
                <w:rFonts w:cs="Segoe UI"/>
                <w:color w:val="000000"/>
                <w:sz w:val="20"/>
              </w:rPr>
              <w:t>Wsparcie dla protokołów</w:t>
            </w:r>
            <w:r>
              <w:rPr>
                <w:rFonts w:cs="Segoe UI"/>
                <w:color w:val="000000"/>
                <w:sz w:val="20"/>
              </w:rPr>
              <w:t xml:space="preserve"> – WMI, SNMP, IPMI,</w:t>
            </w:r>
          </w:p>
          <w:p w14:paraId="6FE6ADFB" w14:textId="77777777" w:rsidR="00F56D12" w:rsidRPr="00BB452D" w:rsidRDefault="00F56D12" w:rsidP="00990E3A">
            <w:pPr>
              <w:numPr>
                <w:ilvl w:val="0"/>
                <w:numId w:val="105"/>
              </w:numPr>
              <w:spacing w:line="276" w:lineRule="auto"/>
              <w:rPr>
                <w:rFonts w:cs="Segoe UI"/>
                <w:color w:val="000000"/>
                <w:sz w:val="20"/>
              </w:rPr>
            </w:pPr>
            <w:r w:rsidRPr="00BB452D">
              <w:rPr>
                <w:rFonts w:cs="Segoe UI"/>
                <w:color w:val="000000"/>
                <w:sz w:val="20"/>
              </w:rPr>
              <w:t>Możliwość uruchamiania narzędzi zarządzających w poszczególnych urządzeniach</w:t>
            </w:r>
            <w:r>
              <w:rPr>
                <w:rFonts w:cs="Segoe UI"/>
                <w:color w:val="000000"/>
                <w:sz w:val="20"/>
              </w:rPr>
              <w:t>,</w:t>
            </w:r>
          </w:p>
          <w:p w14:paraId="7FAD5663" w14:textId="77777777" w:rsidR="00F56D12" w:rsidRPr="00BB452D" w:rsidRDefault="00F56D12" w:rsidP="00990E3A">
            <w:pPr>
              <w:numPr>
                <w:ilvl w:val="0"/>
                <w:numId w:val="105"/>
              </w:numPr>
              <w:spacing w:line="276" w:lineRule="auto"/>
              <w:rPr>
                <w:rFonts w:cs="Segoe UI"/>
                <w:color w:val="000000"/>
                <w:sz w:val="20"/>
              </w:rPr>
            </w:pPr>
            <w:r w:rsidRPr="00BB452D">
              <w:rPr>
                <w:rFonts w:cs="Segoe UI"/>
                <w:color w:val="000000"/>
                <w:sz w:val="20"/>
              </w:rPr>
              <w:t>Podsumowanie stanu dla każdego urządzenia</w:t>
            </w:r>
            <w:r>
              <w:rPr>
                <w:rFonts w:cs="Segoe UI"/>
                <w:color w:val="000000"/>
                <w:sz w:val="20"/>
              </w:rPr>
              <w:t>,</w:t>
            </w:r>
          </w:p>
          <w:p w14:paraId="37D81CDC" w14:textId="77777777" w:rsidR="00F56D12" w:rsidRPr="00BB452D" w:rsidRDefault="00F56D12" w:rsidP="00990E3A">
            <w:pPr>
              <w:numPr>
                <w:ilvl w:val="0"/>
                <w:numId w:val="105"/>
              </w:numPr>
              <w:spacing w:line="276" w:lineRule="auto"/>
              <w:rPr>
                <w:rFonts w:cs="Segoe UI"/>
                <w:color w:val="000000"/>
                <w:sz w:val="20"/>
              </w:rPr>
            </w:pPr>
            <w:r w:rsidRPr="00BB452D">
              <w:rPr>
                <w:rFonts w:cs="Segoe UI"/>
                <w:color w:val="000000"/>
                <w:sz w:val="20"/>
              </w:rPr>
              <w:t>Szczegółowy status urządzenia/elementu/komponentu</w:t>
            </w:r>
            <w:r>
              <w:rPr>
                <w:rFonts w:cs="Segoe UI"/>
                <w:color w:val="000000"/>
                <w:sz w:val="20"/>
              </w:rPr>
              <w:t>,</w:t>
            </w:r>
          </w:p>
          <w:p w14:paraId="78D7F85D" w14:textId="77777777" w:rsidR="00F56D12" w:rsidRPr="00BB452D" w:rsidRDefault="00F56D12" w:rsidP="00990E3A">
            <w:pPr>
              <w:numPr>
                <w:ilvl w:val="0"/>
                <w:numId w:val="105"/>
              </w:numPr>
              <w:spacing w:line="276" w:lineRule="auto"/>
              <w:rPr>
                <w:rFonts w:cs="Segoe UI"/>
                <w:color w:val="000000"/>
                <w:sz w:val="20"/>
              </w:rPr>
            </w:pPr>
            <w:r w:rsidRPr="00BB452D">
              <w:rPr>
                <w:rFonts w:cs="Segoe UI"/>
                <w:color w:val="000000"/>
                <w:sz w:val="20"/>
              </w:rPr>
              <w:t>Generowanie alertów przy zmianie stanu urządzenia</w:t>
            </w:r>
            <w:r>
              <w:rPr>
                <w:rFonts w:cs="Segoe UI"/>
                <w:color w:val="000000"/>
                <w:sz w:val="20"/>
              </w:rPr>
              <w:t>,</w:t>
            </w:r>
          </w:p>
          <w:p w14:paraId="105FFCD4" w14:textId="77777777" w:rsidR="00F56D12" w:rsidRPr="00BB452D" w:rsidRDefault="00F56D12" w:rsidP="00990E3A">
            <w:pPr>
              <w:numPr>
                <w:ilvl w:val="0"/>
                <w:numId w:val="105"/>
              </w:numPr>
              <w:spacing w:line="276" w:lineRule="auto"/>
              <w:rPr>
                <w:rFonts w:cs="Segoe UI"/>
                <w:color w:val="000000"/>
                <w:sz w:val="20"/>
              </w:rPr>
            </w:pPr>
            <w:r w:rsidRPr="00BB452D">
              <w:rPr>
                <w:rFonts w:cs="Segoe UI"/>
                <w:color w:val="000000"/>
                <w:sz w:val="20"/>
              </w:rPr>
              <w:t>Filtry raportów umożliwiające podgląd najważniejszych zdarzeń</w:t>
            </w:r>
            <w:r>
              <w:rPr>
                <w:rFonts w:cs="Segoe UI"/>
                <w:color w:val="000000"/>
                <w:sz w:val="20"/>
              </w:rPr>
              <w:t>,</w:t>
            </w:r>
          </w:p>
          <w:p w14:paraId="4D72FA00" w14:textId="77777777" w:rsidR="00F56D12" w:rsidRPr="00BB452D" w:rsidRDefault="00F56D12" w:rsidP="00990E3A">
            <w:pPr>
              <w:numPr>
                <w:ilvl w:val="0"/>
                <w:numId w:val="105"/>
              </w:numPr>
              <w:spacing w:line="276" w:lineRule="auto"/>
              <w:rPr>
                <w:rFonts w:cs="Segoe UI"/>
                <w:color w:val="000000"/>
                <w:sz w:val="20"/>
              </w:rPr>
            </w:pPr>
            <w:r w:rsidRPr="00BB452D">
              <w:rPr>
                <w:rFonts w:cs="Segoe UI"/>
                <w:color w:val="000000"/>
                <w:sz w:val="20"/>
              </w:rPr>
              <w:t xml:space="preserve">Integracja z service </w:t>
            </w:r>
            <w:proofErr w:type="spellStart"/>
            <w:r w:rsidRPr="00BB452D">
              <w:rPr>
                <w:rFonts w:cs="Segoe UI"/>
                <w:color w:val="000000"/>
                <w:sz w:val="20"/>
              </w:rPr>
              <w:t>desk</w:t>
            </w:r>
            <w:proofErr w:type="spellEnd"/>
            <w:r w:rsidRPr="00BB452D">
              <w:rPr>
                <w:rFonts w:cs="Segoe UI"/>
                <w:color w:val="000000"/>
                <w:sz w:val="20"/>
              </w:rPr>
              <w:t xml:space="preserve"> producenta do</w:t>
            </w:r>
            <w:r>
              <w:rPr>
                <w:rFonts w:cs="Segoe UI"/>
                <w:color w:val="000000"/>
                <w:sz w:val="20"/>
              </w:rPr>
              <w:t>starczonej platformy sprzętowej,</w:t>
            </w:r>
          </w:p>
          <w:p w14:paraId="4EEDB98D" w14:textId="77777777" w:rsidR="00F56D12" w:rsidRPr="00BB452D" w:rsidRDefault="00F56D12" w:rsidP="00990E3A">
            <w:pPr>
              <w:numPr>
                <w:ilvl w:val="0"/>
                <w:numId w:val="105"/>
              </w:numPr>
              <w:spacing w:line="276" w:lineRule="auto"/>
              <w:rPr>
                <w:rFonts w:cs="Segoe UI"/>
                <w:color w:val="000000"/>
                <w:sz w:val="20"/>
              </w:rPr>
            </w:pPr>
            <w:r w:rsidRPr="00BB452D">
              <w:rPr>
                <w:rFonts w:cs="Segoe UI"/>
                <w:color w:val="000000"/>
                <w:sz w:val="20"/>
              </w:rPr>
              <w:lastRenderedPageBreak/>
              <w:t>Możliwość przejęcia zdalnego pulpitu</w:t>
            </w:r>
            <w:r>
              <w:rPr>
                <w:rFonts w:cs="Segoe UI"/>
                <w:color w:val="000000"/>
                <w:sz w:val="20"/>
              </w:rPr>
              <w:t>,</w:t>
            </w:r>
          </w:p>
          <w:p w14:paraId="10F4311D" w14:textId="77777777" w:rsidR="00F56D12" w:rsidRPr="00BB452D" w:rsidRDefault="00F56D12" w:rsidP="00990E3A">
            <w:pPr>
              <w:numPr>
                <w:ilvl w:val="0"/>
                <w:numId w:val="105"/>
              </w:numPr>
              <w:spacing w:line="276" w:lineRule="auto"/>
              <w:rPr>
                <w:rFonts w:cs="Segoe UI"/>
                <w:color w:val="000000"/>
                <w:sz w:val="20"/>
              </w:rPr>
            </w:pPr>
            <w:r w:rsidRPr="00BB452D">
              <w:rPr>
                <w:rFonts w:cs="Segoe UI"/>
                <w:color w:val="000000"/>
                <w:sz w:val="20"/>
              </w:rPr>
              <w:t>Możliwość podmontowania wirtualnego napędu</w:t>
            </w:r>
            <w:r>
              <w:rPr>
                <w:rFonts w:cs="Segoe UI"/>
                <w:color w:val="000000"/>
                <w:sz w:val="20"/>
              </w:rPr>
              <w:t>,</w:t>
            </w:r>
          </w:p>
          <w:p w14:paraId="030CE5AE" w14:textId="77777777" w:rsidR="00F56D12" w:rsidRPr="00BB452D" w:rsidRDefault="00F56D12" w:rsidP="00990E3A">
            <w:pPr>
              <w:numPr>
                <w:ilvl w:val="0"/>
                <w:numId w:val="105"/>
              </w:numPr>
              <w:spacing w:line="276" w:lineRule="auto"/>
              <w:rPr>
                <w:rFonts w:cs="Segoe UI"/>
                <w:color w:val="000000"/>
                <w:sz w:val="20"/>
              </w:rPr>
            </w:pPr>
            <w:r w:rsidRPr="00BB452D">
              <w:rPr>
                <w:rFonts w:cs="Segoe UI"/>
                <w:color w:val="000000"/>
                <w:sz w:val="20"/>
              </w:rPr>
              <w:t>Automatyczne zaplanowanie akcji dla poszczególnych alertów w tym automatyczne tworzenie zgłoszeń serwisowych w oparciu o standardy przyjęte przez producentów oferowanego w tym postępowaniu sprzętu</w:t>
            </w:r>
          </w:p>
          <w:p w14:paraId="20D3E3E8" w14:textId="77777777" w:rsidR="00F56D12" w:rsidRPr="00BB452D" w:rsidRDefault="00F56D12" w:rsidP="00990E3A">
            <w:pPr>
              <w:numPr>
                <w:ilvl w:val="0"/>
                <w:numId w:val="105"/>
              </w:numPr>
              <w:spacing w:line="276" w:lineRule="auto"/>
              <w:rPr>
                <w:rFonts w:cs="Segoe UI"/>
                <w:color w:val="000000"/>
                <w:sz w:val="20"/>
              </w:rPr>
            </w:pPr>
            <w:r w:rsidRPr="00BB452D">
              <w:rPr>
                <w:rFonts w:cs="Segoe UI"/>
                <w:color w:val="000000"/>
                <w:sz w:val="20"/>
              </w:rPr>
              <w:t>Kreator umożliwiający dostosowanie akcji dla wybranych alertów</w:t>
            </w:r>
            <w:r>
              <w:rPr>
                <w:rFonts w:cs="Segoe UI"/>
                <w:color w:val="000000"/>
                <w:sz w:val="20"/>
              </w:rPr>
              <w:t>,</w:t>
            </w:r>
          </w:p>
          <w:p w14:paraId="7BDB0EC0" w14:textId="77777777" w:rsidR="00F56D12" w:rsidRPr="00BB452D" w:rsidRDefault="00F56D12" w:rsidP="00990E3A">
            <w:pPr>
              <w:numPr>
                <w:ilvl w:val="0"/>
                <w:numId w:val="105"/>
              </w:numPr>
              <w:spacing w:line="276" w:lineRule="auto"/>
              <w:rPr>
                <w:rFonts w:cs="Segoe UI"/>
                <w:color w:val="000000"/>
                <w:sz w:val="20"/>
              </w:rPr>
            </w:pPr>
            <w:r>
              <w:rPr>
                <w:rFonts w:cs="Segoe UI"/>
                <w:color w:val="000000"/>
                <w:sz w:val="20"/>
              </w:rPr>
              <w:t>Możliwość importu plików MIB,</w:t>
            </w:r>
          </w:p>
          <w:p w14:paraId="1DD1D9EF" w14:textId="77777777" w:rsidR="00F56D12" w:rsidRPr="00BB452D" w:rsidRDefault="00F56D12" w:rsidP="00990E3A">
            <w:pPr>
              <w:numPr>
                <w:ilvl w:val="0"/>
                <w:numId w:val="105"/>
              </w:numPr>
              <w:spacing w:line="276" w:lineRule="auto"/>
              <w:rPr>
                <w:rFonts w:cs="Segoe UI"/>
                <w:color w:val="000000"/>
                <w:sz w:val="20"/>
              </w:rPr>
            </w:pPr>
            <w:r w:rsidRPr="00BB452D">
              <w:rPr>
                <w:rFonts w:cs="Segoe UI"/>
                <w:color w:val="000000"/>
                <w:sz w:val="20"/>
              </w:rPr>
              <w:t>Przesyłanie alertów „as-</w:t>
            </w:r>
            <w:proofErr w:type="spellStart"/>
            <w:r w:rsidRPr="00BB452D">
              <w:rPr>
                <w:rFonts w:cs="Segoe UI"/>
                <w:color w:val="000000"/>
                <w:sz w:val="20"/>
              </w:rPr>
              <w:t>is</w:t>
            </w:r>
            <w:proofErr w:type="spellEnd"/>
            <w:r w:rsidRPr="00BB452D">
              <w:rPr>
                <w:rFonts w:cs="Segoe UI"/>
                <w:color w:val="000000"/>
                <w:sz w:val="20"/>
              </w:rPr>
              <w:t>” do innych konsol firm trzecich</w:t>
            </w:r>
            <w:r>
              <w:rPr>
                <w:rFonts w:cs="Segoe UI"/>
                <w:color w:val="000000"/>
                <w:sz w:val="20"/>
              </w:rPr>
              <w:t>,</w:t>
            </w:r>
          </w:p>
          <w:p w14:paraId="16A254CF" w14:textId="77777777" w:rsidR="00F56D12" w:rsidRPr="00BB452D" w:rsidRDefault="00F56D12" w:rsidP="00990E3A">
            <w:pPr>
              <w:numPr>
                <w:ilvl w:val="0"/>
                <w:numId w:val="105"/>
              </w:numPr>
              <w:spacing w:line="276" w:lineRule="auto"/>
              <w:rPr>
                <w:rFonts w:cs="Segoe UI"/>
                <w:color w:val="000000"/>
                <w:sz w:val="20"/>
              </w:rPr>
            </w:pPr>
            <w:r w:rsidRPr="00BB452D">
              <w:rPr>
                <w:rFonts w:cs="Segoe UI"/>
                <w:color w:val="000000"/>
                <w:sz w:val="20"/>
              </w:rPr>
              <w:t>Możliwość zdalnej aktualizacji sterowników i oprogramowania wewnętrznego serwerów</w:t>
            </w:r>
            <w:r>
              <w:rPr>
                <w:rFonts w:cs="Segoe UI"/>
                <w:color w:val="000000"/>
                <w:sz w:val="20"/>
              </w:rPr>
              <w:t>,</w:t>
            </w:r>
          </w:p>
          <w:p w14:paraId="6C9C3867" w14:textId="77777777" w:rsidR="00F56D12" w:rsidRPr="00BB452D" w:rsidRDefault="00F56D12" w:rsidP="00990E3A">
            <w:pPr>
              <w:numPr>
                <w:ilvl w:val="0"/>
                <w:numId w:val="105"/>
              </w:numPr>
              <w:spacing w:line="276" w:lineRule="auto"/>
              <w:rPr>
                <w:rFonts w:cs="Segoe UI"/>
                <w:color w:val="000000"/>
                <w:sz w:val="20"/>
              </w:rPr>
            </w:pPr>
            <w:r w:rsidRPr="00BB452D">
              <w:rPr>
                <w:rFonts w:cs="Segoe UI"/>
                <w:color w:val="000000"/>
                <w:sz w:val="20"/>
              </w:rPr>
              <w:t>Możliwość instalacji sterowników i oprogramowania wewnętrznego bez potrzeby instalacji agenta</w:t>
            </w:r>
            <w:r>
              <w:rPr>
                <w:rFonts w:cs="Segoe UI"/>
                <w:color w:val="000000"/>
                <w:sz w:val="20"/>
              </w:rPr>
              <w:t>,</w:t>
            </w:r>
          </w:p>
          <w:p w14:paraId="402CB1E4" w14:textId="77777777" w:rsidR="00F56D12" w:rsidRPr="00BB452D" w:rsidRDefault="00F56D12" w:rsidP="00990E3A">
            <w:pPr>
              <w:numPr>
                <w:ilvl w:val="0"/>
                <w:numId w:val="105"/>
              </w:numPr>
              <w:spacing w:line="276" w:lineRule="auto"/>
              <w:rPr>
                <w:rFonts w:cs="Segoe UI"/>
                <w:color w:val="000000"/>
                <w:sz w:val="20"/>
              </w:rPr>
            </w:pPr>
            <w:r w:rsidRPr="00BB452D">
              <w:rPr>
                <w:rFonts w:cs="Segoe UI"/>
                <w:color w:val="000000"/>
                <w:sz w:val="20"/>
              </w:rPr>
              <w:t>Możliwość automatycznego generowania i zgłaszania incydentów awarii bezpośrednio do centrum serwisowego producenta serwerów</w:t>
            </w:r>
            <w:r>
              <w:rPr>
                <w:rFonts w:cs="Segoe UI"/>
                <w:color w:val="000000"/>
                <w:sz w:val="20"/>
              </w:rPr>
              <w:t>,</w:t>
            </w:r>
          </w:p>
          <w:p w14:paraId="56E2A6A6" w14:textId="0A77FE1A" w:rsidR="000C1D92" w:rsidRPr="00F56D12" w:rsidRDefault="00F56D12" w:rsidP="00990E3A">
            <w:pPr>
              <w:numPr>
                <w:ilvl w:val="0"/>
                <w:numId w:val="105"/>
              </w:numPr>
              <w:spacing w:line="276" w:lineRule="auto"/>
              <w:rPr>
                <w:rFonts w:cs="Segoe UI"/>
                <w:color w:val="000000"/>
                <w:sz w:val="20"/>
              </w:rPr>
            </w:pPr>
            <w:r w:rsidRPr="00BB452D">
              <w:rPr>
                <w:rFonts w:cs="Segoe UI"/>
                <w:color w:val="000000"/>
                <w:sz w:val="20"/>
              </w:rPr>
              <w:t>Moduł raportujący pozwalający na wygenerowanie następujących informacji: nr seryjne sprzętu, konfiguracja poszczególnych urządzeń, wersje oprogramowania wewnętrznego, obsadzenie slotów PCI i gniazd pamięci, informację o maszynach wirtualnych, aktualne informacje o stanie gwarancji, adresy IP kart sieciowych</w:t>
            </w:r>
            <w:r>
              <w:rPr>
                <w:rFonts w:cs="Segoe UI"/>
                <w:color w:val="000000"/>
                <w:sz w:val="20"/>
              </w:rPr>
              <w:t>.</w:t>
            </w:r>
          </w:p>
        </w:tc>
      </w:tr>
      <w:tr w:rsidR="000C1D92" w:rsidRPr="000C1D92" w14:paraId="5956491D" w14:textId="77777777" w:rsidTr="000C1D92">
        <w:trPr>
          <w:trHeight w:val="210"/>
        </w:trPr>
        <w:tc>
          <w:tcPr>
            <w:tcW w:w="1985" w:type="dxa"/>
            <w:vMerge w:val="restart"/>
            <w:tcBorders>
              <w:top w:val="nil"/>
              <w:left w:val="single" w:sz="8" w:space="0" w:color="auto"/>
              <w:bottom w:val="single" w:sz="4" w:space="0" w:color="000000"/>
              <w:right w:val="single" w:sz="4" w:space="0" w:color="auto"/>
            </w:tcBorders>
            <w:noWrap/>
            <w:vAlign w:val="center"/>
          </w:tcPr>
          <w:p w14:paraId="799471B6" w14:textId="77777777" w:rsidR="000C1D92" w:rsidRPr="000C1D92" w:rsidRDefault="000C1D92" w:rsidP="000C1D92">
            <w:pPr>
              <w:spacing w:line="276" w:lineRule="auto"/>
              <w:jc w:val="center"/>
              <w:rPr>
                <w:rFonts w:eastAsia="Times New Roman" w:cs="Segoe UI"/>
                <w:b/>
                <w:bCs/>
                <w:color w:val="000000"/>
                <w:sz w:val="20"/>
              </w:rPr>
            </w:pPr>
            <w:r w:rsidRPr="000C1D92">
              <w:rPr>
                <w:rFonts w:eastAsia="Times New Roman" w:cs="Segoe UI"/>
                <w:b/>
                <w:bCs/>
                <w:color w:val="000000"/>
                <w:sz w:val="20"/>
              </w:rPr>
              <w:lastRenderedPageBreak/>
              <w:t>Bezpieczeństwo</w:t>
            </w:r>
          </w:p>
        </w:tc>
        <w:tc>
          <w:tcPr>
            <w:tcW w:w="7087" w:type="dxa"/>
            <w:tcBorders>
              <w:top w:val="nil"/>
              <w:left w:val="nil"/>
              <w:bottom w:val="nil"/>
              <w:right w:val="single" w:sz="8" w:space="0" w:color="auto"/>
            </w:tcBorders>
          </w:tcPr>
          <w:p w14:paraId="4EDB4E86" w14:textId="77777777" w:rsidR="000C1D92" w:rsidRPr="000C1D92" w:rsidRDefault="000C1D92" w:rsidP="00E52BFD">
            <w:pPr>
              <w:spacing w:line="276" w:lineRule="auto"/>
              <w:rPr>
                <w:rFonts w:eastAsia="Times New Roman" w:cs="Segoe UI"/>
                <w:color w:val="000000"/>
                <w:sz w:val="20"/>
              </w:rPr>
            </w:pPr>
            <w:r w:rsidRPr="000C1D92">
              <w:rPr>
                <w:rFonts w:eastAsia="Times New Roman" w:cs="Segoe UI"/>
                <w:color w:val="000000"/>
                <w:sz w:val="20"/>
              </w:rPr>
              <w:t>Ciągła praca obu kontrolerów nawet w przypadku zaniku jednej z faz zasilania. Zasilacze, wentylatory, kontrolery RAID redundantne.</w:t>
            </w:r>
          </w:p>
          <w:p w14:paraId="5F22E920" w14:textId="44D077A3" w:rsidR="000C1D92" w:rsidRPr="000C1D92" w:rsidRDefault="000C1D92" w:rsidP="00D92E70">
            <w:pPr>
              <w:spacing w:line="276" w:lineRule="auto"/>
              <w:rPr>
                <w:rFonts w:eastAsia="Times New Roman" w:cs="Segoe UI"/>
                <w:color w:val="000000"/>
                <w:sz w:val="20"/>
              </w:rPr>
            </w:pPr>
            <w:r w:rsidRPr="000C1D92">
              <w:rPr>
                <w:rFonts w:eastAsia="Times New Roman" w:cs="Segoe UI"/>
                <w:color w:val="000000"/>
                <w:sz w:val="20"/>
              </w:rPr>
              <w:t>Fizyczne zabezpieczenie uniemożliwiające wyjęcie dysków twardych umieszczonych na froncie obudowy przez nieuprawnionych użytkowników.</w:t>
            </w:r>
          </w:p>
        </w:tc>
      </w:tr>
      <w:tr w:rsidR="000C1D92" w:rsidRPr="000C1D92" w14:paraId="37C10446" w14:textId="77777777" w:rsidTr="000C1D92">
        <w:trPr>
          <w:trHeight w:val="113"/>
        </w:trPr>
        <w:tc>
          <w:tcPr>
            <w:tcW w:w="1985" w:type="dxa"/>
            <w:vMerge/>
            <w:tcBorders>
              <w:top w:val="nil"/>
              <w:left w:val="single" w:sz="8" w:space="0" w:color="auto"/>
              <w:bottom w:val="single" w:sz="4" w:space="0" w:color="000000"/>
              <w:right w:val="single" w:sz="4" w:space="0" w:color="auto"/>
            </w:tcBorders>
            <w:vAlign w:val="center"/>
          </w:tcPr>
          <w:p w14:paraId="5E3FCB3B" w14:textId="77777777" w:rsidR="000C1D92" w:rsidRPr="000C1D92" w:rsidRDefault="000C1D92" w:rsidP="000C1D92">
            <w:pPr>
              <w:spacing w:line="276" w:lineRule="auto"/>
              <w:rPr>
                <w:rFonts w:eastAsia="Times New Roman" w:cs="Segoe UI"/>
                <w:b/>
                <w:bCs/>
                <w:color w:val="000000"/>
                <w:sz w:val="20"/>
              </w:rPr>
            </w:pPr>
          </w:p>
        </w:tc>
        <w:tc>
          <w:tcPr>
            <w:tcW w:w="7087" w:type="dxa"/>
            <w:tcBorders>
              <w:top w:val="nil"/>
              <w:left w:val="nil"/>
              <w:bottom w:val="single" w:sz="4" w:space="0" w:color="auto"/>
              <w:right w:val="single" w:sz="8" w:space="0" w:color="auto"/>
            </w:tcBorders>
          </w:tcPr>
          <w:p w14:paraId="50646D46" w14:textId="77777777" w:rsidR="000C1D92" w:rsidRPr="000C1D92" w:rsidRDefault="000C1D92" w:rsidP="00E52BFD">
            <w:pPr>
              <w:spacing w:line="276" w:lineRule="auto"/>
              <w:rPr>
                <w:rFonts w:eastAsia="Times New Roman" w:cs="Segoe UI"/>
                <w:color w:val="000000"/>
                <w:sz w:val="20"/>
              </w:rPr>
            </w:pPr>
          </w:p>
        </w:tc>
      </w:tr>
      <w:tr w:rsidR="000C1D92" w:rsidRPr="000C1D92" w14:paraId="5264F08E" w14:textId="77777777" w:rsidTr="000C1D92">
        <w:trPr>
          <w:trHeight w:val="420"/>
        </w:trPr>
        <w:tc>
          <w:tcPr>
            <w:tcW w:w="1985" w:type="dxa"/>
            <w:tcBorders>
              <w:top w:val="nil"/>
              <w:left w:val="single" w:sz="8" w:space="0" w:color="auto"/>
              <w:bottom w:val="single" w:sz="4" w:space="0" w:color="auto"/>
              <w:right w:val="nil"/>
            </w:tcBorders>
            <w:noWrap/>
            <w:vAlign w:val="center"/>
          </w:tcPr>
          <w:p w14:paraId="02CDD636" w14:textId="77777777" w:rsidR="000C1D92" w:rsidRPr="000C1D92" w:rsidRDefault="000C1D92" w:rsidP="000C1D92">
            <w:pPr>
              <w:spacing w:line="276" w:lineRule="auto"/>
              <w:jc w:val="center"/>
              <w:rPr>
                <w:rFonts w:eastAsia="Times New Roman" w:cs="Segoe UI"/>
                <w:b/>
                <w:bCs/>
                <w:color w:val="000000"/>
                <w:sz w:val="20"/>
                <w:highlight w:val="yellow"/>
              </w:rPr>
            </w:pPr>
            <w:r w:rsidRPr="000C1D92">
              <w:rPr>
                <w:rFonts w:eastAsia="Times New Roman" w:cs="Segoe UI"/>
                <w:b/>
                <w:bCs/>
                <w:color w:val="000000"/>
                <w:sz w:val="20"/>
              </w:rPr>
              <w:t>Warunki gwarancji</w:t>
            </w:r>
          </w:p>
        </w:tc>
        <w:tc>
          <w:tcPr>
            <w:tcW w:w="7087" w:type="dxa"/>
            <w:tcBorders>
              <w:top w:val="nil"/>
              <w:left w:val="single" w:sz="4" w:space="0" w:color="auto"/>
              <w:bottom w:val="single" w:sz="4" w:space="0" w:color="auto"/>
              <w:right w:val="single" w:sz="8" w:space="0" w:color="auto"/>
            </w:tcBorders>
          </w:tcPr>
          <w:p w14:paraId="2D9F94DC" w14:textId="3B1E1AA2" w:rsidR="000C1D92" w:rsidRPr="000C1D92" w:rsidRDefault="00D92E70" w:rsidP="00E52BFD">
            <w:pPr>
              <w:spacing w:line="276" w:lineRule="auto"/>
              <w:rPr>
                <w:rFonts w:eastAsia="Times New Roman" w:cs="Segoe UI"/>
                <w:color w:val="000000"/>
                <w:sz w:val="20"/>
              </w:rPr>
            </w:pPr>
            <w:r>
              <w:rPr>
                <w:rFonts w:eastAsia="Times New Roman" w:cs="Segoe UI"/>
                <w:color w:val="000000"/>
                <w:sz w:val="20"/>
              </w:rPr>
              <w:t>Min. 36 miesięcy</w:t>
            </w:r>
            <w:r w:rsidR="000C1D92" w:rsidRPr="000C1D92">
              <w:rPr>
                <w:rFonts w:eastAsia="Times New Roman" w:cs="Segoe UI"/>
                <w:color w:val="000000"/>
                <w:sz w:val="20"/>
              </w:rPr>
              <w:t xml:space="preserve"> gwarancji realizowanej w miejscu instalacji sprzętu, z czasem reakcji do następnego dnia roboczego od przyjęcia zgłoszenia, możliwość zgłaszania awarii w trybie 24x7x365 poprzez ogólnopolską linię telefoniczną producenta. W przypadku awarii dyski twarde pozostają własnością Zamawiającego.</w:t>
            </w:r>
          </w:p>
          <w:p w14:paraId="5E1E7B16" w14:textId="29D0CF9F" w:rsidR="000C1D92" w:rsidRPr="000C1D92" w:rsidRDefault="000C1D92" w:rsidP="00D92E70">
            <w:pPr>
              <w:spacing w:line="276" w:lineRule="auto"/>
              <w:rPr>
                <w:rFonts w:eastAsia="Times New Roman" w:cs="Segoe UI"/>
                <w:color w:val="000000"/>
                <w:sz w:val="20"/>
                <w:highlight w:val="yellow"/>
              </w:rPr>
            </w:pPr>
            <w:r w:rsidRPr="000C1D92">
              <w:rPr>
                <w:rFonts w:eastAsia="Times New Roman" w:cs="Segoe UI"/>
                <w:color w:val="000000"/>
                <w:sz w:val="20"/>
              </w:rPr>
              <w:t>Możliwość sprawdzenia statusu gwarancji poprzez stronę producenta</w:t>
            </w:r>
            <w:r w:rsidR="00D92E70">
              <w:rPr>
                <w:rFonts w:eastAsia="Times New Roman" w:cs="Segoe UI"/>
                <w:color w:val="000000"/>
                <w:sz w:val="20"/>
              </w:rPr>
              <w:t>.</w:t>
            </w:r>
          </w:p>
        </w:tc>
      </w:tr>
      <w:tr w:rsidR="000C1D92" w:rsidRPr="000C1D92" w14:paraId="3E0B4B6D" w14:textId="77777777" w:rsidTr="000C1D92">
        <w:trPr>
          <w:trHeight w:val="233"/>
        </w:trPr>
        <w:tc>
          <w:tcPr>
            <w:tcW w:w="1985" w:type="dxa"/>
            <w:tcBorders>
              <w:top w:val="nil"/>
              <w:left w:val="single" w:sz="8" w:space="0" w:color="auto"/>
              <w:bottom w:val="single" w:sz="4" w:space="0" w:color="auto"/>
              <w:right w:val="single" w:sz="4" w:space="0" w:color="auto"/>
            </w:tcBorders>
            <w:noWrap/>
            <w:vAlign w:val="center"/>
          </w:tcPr>
          <w:p w14:paraId="07DF0A20" w14:textId="77777777" w:rsidR="000C1D92" w:rsidRPr="000C1D92" w:rsidRDefault="000C1D92" w:rsidP="000C1D92">
            <w:pPr>
              <w:spacing w:line="276" w:lineRule="auto"/>
              <w:jc w:val="center"/>
              <w:rPr>
                <w:rFonts w:eastAsia="Times New Roman" w:cs="Segoe UI"/>
                <w:b/>
                <w:bCs/>
                <w:color w:val="000000"/>
                <w:sz w:val="20"/>
              </w:rPr>
            </w:pPr>
            <w:r w:rsidRPr="000C1D92">
              <w:rPr>
                <w:rFonts w:eastAsia="Times New Roman" w:cs="Segoe UI"/>
                <w:b/>
                <w:bCs/>
                <w:color w:val="000000"/>
                <w:sz w:val="20"/>
              </w:rPr>
              <w:t>Certyfikaty</w:t>
            </w:r>
          </w:p>
        </w:tc>
        <w:tc>
          <w:tcPr>
            <w:tcW w:w="7087" w:type="dxa"/>
            <w:tcBorders>
              <w:top w:val="nil"/>
              <w:left w:val="nil"/>
              <w:bottom w:val="single" w:sz="4" w:space="0" w:color="auto"/>
              <w:right w:val="single" w:sz="8" w:space="0" w:color="auto"/>
            </w:tcBorders>
          </w:tcPr>
          <w:p w14:paraId="57018718" w14:textId="77777777" w:rsidR="000C1D92" w:rsidRDefault="00D92E70" w:rsidP="00E52BFD">
            <w:pPr>
              <w:spacing w:line="276" w:lineRule="auto"/>
              <w:rPr>
                <w:rFonts w:eastAsia="Times New Roman" w:cs="Segoe UI"/>
                <w:color w:val="000000"/>
                <w:sz w:val="20"/>
              </w:rPr>
            </w:pPr>
            <w:r>
              <w:rPr>
                <w:rFonts w:eastAsia="Times New Roman" w:cs="Segoe UI"/>
                <w:color w:val="000000"/>
                <w:sz w:val="20"/>
              </w:rPr>
              <w:t>Deklaracja CE.</w:t>
            </w:r>
          </w:p>
          <w:p w14:paraId="573F9A32" w14:textId="2F047918" w:rsidR="00D92E70" w:rsidRPr="000C1D92" w:rsidRDefault="00D92E70" w:rsidP="00E52BFD">
            <w:pPr>
              <w:spacing w:line="276" w:lineRule="auto"/>
              <w:rPr>
                <w:rFonts w:eastAsia="Times New Roman" w:cs="Segoe UI"/>
                <w:color w:val="000000"/>
                <w:sz w:val="20"/>
              </w:rPr>
            </w:pPr>
            <w:r w:rsidRPr="00AC6C2B">
              <w:rPr>
                <w:rFonts w:cs="Arial"/>
                <w:b/>
                <w:bCs/>
                <w:sz w:val="20"/>
              </w:rPr>
              <w:t>Dokument składany na potwierdzenie spełnienia przez oferowane dostawy wymagań określonych przez Zamawiającego.</w:t>
            </w:r>
          </w:p>
        </w:tc>
      </w:tr>
    </w:tbl>
    <w:p w14:paraId="3E459305" w14:textId="70A88EF0" w:rsidR="000C1D92" w:rsidRDefault="000C1D92" w:rsidP="000C1D92"/>
    <w:p w14:paraId="0E25F5F2" w14:textId="77777777" w:rsidR="000C1D92" w:rsidRDefault="000C1D92" w:rsidP="000C1D92"/>
    <w:p w14:paraId="334CDE18" w14:textId="53F2B109" w:rsidR="00571C07" w:rsidRPr="00571C07" w:rsidRDefault="00571C07" w:rsidP="00865A53">
      <w:pPr>
        <w:pStyle w:val="Nagwek2"/>
        <w:numPr>
          <w:ilvl w:val="0"/>
          <w:numId w:val="33"/>
        </w:numPr>
        <w:spacing w:line="276" w:lineRule="auto"/>
        <w:rPr>
          <w:sz w:val="20"/>
        </w:rPr>
      </w:pPr>
      <w:bookmarkStart w:id="111" w:name="_Toc488182171"/>
      <w:r w:rsidRPr="00571C07">
        <w:rPr>
          <w:sz w:val="20"/>
        </w:rPr>
        <w:t>Zakup infrastruktury serwerowej – oprogramowanie</w:t>
      </w:r>
      <w:bookmarkEnd w:id="111"/>
    </w:p>
    <w:p w14:paraId="26F101EE" w14:textId="77777777" w:rsidR="00571C07" w:rsidRDefault="00571C07" w:rsidP="00516DB9"/>
    <w:p w14:paraId="6F166776" w14:textId="6BED3056" w:rsidR="00774A4D" w:rsidRPr="005B0299" w:rsidRDefault="00D92E70" w:rsidP="00120D2C">
      <w:pPr>
        <w:spacing w:line="276" w:lineRule="auto"/>
        <w:rPr>
          <w:sz w:val="20"/>
        </w:rPr>
      </w:pPr>
      <w:r w:rsidRPr="005B0299">
        <w:rPr>
          <w:sz w:val="20"/>
        </w:rPr>
        <w:t>W ramach zadania przewiduje się dostawę następującego oprogramowania:</w:t>
      </w:r>
    </w:p>
    <w:p w14:paraId="2C702B0B" w14:textId="4237EC44" w:rsidR="00D92E70" w:rsidRPr="005B0299" w:rsidRDefault="00D92E70" w:rsidP="00120D2C">
      <w:pPr>
        <w:pStyle w:val="Akapitzlist"/>
        <w:numPr>
          <w:ilvl w:val="1"/>
          <w:numId w:val="89"/>
        </w:numPr>
        <w:spacing w:line="276" w:lineRule="auto"/>
        <w:rPr>
          <w:sz w:val="20"/>
        </w:rPr>
      </w:pPr>
      <w:r w:rsidRPr="005B0299">
        <w:rPr>
          <w:sz w:val="20"/>
        </w:rPr>
        <w:t>O</w:t>
      </w:r>
      <w:r w:rsidR="0065636F" w:rsidRPr="005B0299">
        <w:rPr>
          <w:sz w:val="20"/>
        </w:rPr>
        <w:t>programowanie do wirtualizacji – 1 licencja.</w:t>
      </w:r>
    </w:p>
    <w:p w14:paraId="4BE029A4" w14:textId="6E51613C" w:rsidR="00D92E70" w:rsidRPr="005B0299" w:rsidRDefault="0065636F" w:rsidP="00120D2C">
      <w:pPr>
        <w:pStyle w:val="Akapitzlist"/>
        <w:numPr>
          <w:ilvl w:val="1"/>
          <w:numId w:val="89"/>
        </w:numPr>
        <w:spacing w:line="276" w:lineRule="auto"/>
        <w:rPr>
          <w:sz w:val="20"/>
        </w:rPr>
      </w:pPr>
      <w:r w:rsidRPr="005B0299">
        <w:rPr>
          <w:sz w:val="20"/>
        </w:rPr>
        <w:t>Oprogramowanie do backup – 2 licencje.</w:t>
      </w:r>
    </w:p>
    <w:p w14:paraId="2B7DB10E" w14:textId="2E93EECB" w:rsidR="00D92E70" w:rsidRPr="005B0299" w:rsidRDefault="00D92E70" w:rsidP="00120D2C">
      <w:pPr>
        <w:pStyle w:val="Akapitzlist"/>
        <w:numPr>
          <w:ilvl w:val="1"/>
          <w:numId w:val="89"/>
        </w:numPr>
        <w:spacing w:line="276" w:lineRule="auto"/>
        <w:rPr>
          <w:sz w:val="20"/>
        </w:rPr>
      </w:pPr>
      <w:r w:rsidRPr="005B0299">
        <w:rPr>
          <w:sz w:val="20"/>
        </w:rPr>
        <w:t>Oprogramowanie zarządzające serwere</w:t>
      </w:r>
      <w:r w:rsidR="0065636F" w:rsidRPr="005B0299">
        <w:rPr>
          <w:sz w:val="20"/>
        </w:rPr>
        <w:t>m wraz z licencjami dostępowymi – 3 licencje oraz 100 licencji dostępowych</w:t>
      </w:r>
      <w:r w:rsidR="009C1EDC">
        <w:rPr>
          <w:sz w:val="20"/>
        </w:rPr>
        <w:t xml:space="preserve"> na użytkownika</w:t>
      </w:r>
      <w:r w:rsidR="0065636F" w:rsidRPr="005B0299">
        <w:rPr>
          <w:sz w:val="20"/>
        </w:rPr>
        <w:t>.</w:t>
      </w:r>
    </w:p>
    <w:p w14:paraId="717C6A2F" w14:textId="77777777" w:rsidR="00D1687E" w:rsidRDefault="00D1687E" w:rsidP="000B7788">
      <w:pPr>
        <w:spacing w:line="276" w:lineRule="auto"/>
        <w:ind w:left="792"/>
        <w:rPr>
          <w:sz w:val="20"/>
        </w:rPr>
      </w:pPr>
    </w:p>
    <w:p w14:paraId="383CAD9C" w14:textId="77777777" w:rsidR="00D1687E" w:rsidRPr="000B7788" w:rsidRDefault="00D1687E" w:rsidP="000B7788">
      <w:pPr>
        <w:spacing w:line="276" w:lineRule="auto"/>
        <w:rPr>
          <w:sz w:val="20"/>
        </w:rPr>
      </w:pPr>
      <w:r w:rsidRPr="000B7788">
        <w:rPr>
          <w:sz w:val="20"/>
        </w:rPr>
        <w:t>W przypadku jeżeli producent oprogramowania oferowanego przez Wykonawcę w ramach niniejszego postępowania umożliwia dostawę licencji przeznaczonej dla administracji rządowej/samorządowej wymaga się dostarczenia tego typu licencji.</w:t>
      </w:r>
    </w:p>
    <w:p w14:paraId="48BA903F" w14:textId="77777777" w:rsidR="00D1687E" w:rsidRPr="005B0299" w:rsidRDefault="00D1687E" w:rsidP="00120D2C">
      <w:pPr>
        <w:spacing w:line="276" w:lineRule="auto"/>
        <w:rPr>
          <w:sz w:val="20"/>
        </w:rPr>
      </w:pPr>
    </w:p>
    <w:p w14:paraId="22DD2146" w14:textId="739C8CE5" w:rsidR="00D92E70" w:rsidRPr="005B0299" w:rsidRDefault="00D92E70" w:rsidP="00120D2C">
      <w:pPr>
        <w:spacing w:line="276" w:lineRule="auto"/>
        <w:rPr>
          <w:sz w:val="20"/>
        </w:rPr>
      </w:pPr>
      <w:r w:rsidRPr="005B0299">
        <w:rPr>
          <w:sz w:val="20"/>
        </w:rPr>
        <w:t>Wymagania minimalne oprogramowania do wirtualizacji:</w:t>
      </w:r>
    </w:p>
    <w:p w14:paraId="18DD0D42" w14:textId="77777777" w:rsidR="00120D2C" w:rsidRPr="005B0299" w:rsidRDefault="00120D2C" w:rsidP="00990E3A">
      <w:pPr>
        <w:pStyle w:val="Akapitzlist"/>
        <w:numPr>
          <w:ilvl w:val="0"/>
          <w:numId w:val="106"/>
        </w:numPr>
        <w:spacing w:line="276" w:lineRule="auto"/>
        <w:rPr>
          <w:sz w:val="20"/>
        </w:rPr>
      </w:pPr>
      <w:r w:rsidRPr="005B0299">
        <w:rPr>
          <w:sz w:val="20"/>
        </w:rPr>
        <w:t>Licencje powinny umożliwiać uruchomianie wirtualizacji (pełne wykorzystanie procesorów i pamięci operacyjnej) na trzech maksymalnie dwuprocesorowych serwerach fizycznych, oraz jednej konsoli do zarządzania całym środowiskiem.</w:t>
      </w:r>
    </w:p>
    <w:p w14:paraId="73525206" w14:textId="309818B0" w:rsidR="00120D2C" w:rsidRPr="005B0299" w:rsidRDefault="00120D2C" w:rsidP="00990E3A">
      <w:pPr>
        <w:pStyle w:val="Akapitzlist"/>
        <w:numPr>
          <w:ilvl w:val="0"/>
          <w:numId w:val="106"/>
        </w:numPr>
        <w:spacing w:line="276" w:lineRule="auto"/>
        <w:rPr>
          <w:sz w:val="20"/>
        </w:rPr>
      </w:pPr>
      <w:r w:rsidRPr="005B0299">
        <w:rPr>
          <w:sz w:val="20"/>
        </w:rPr>
        <w:t xml:space="preserve">Wszystkie licencje powinny być dostarczone wraz z 36 miesięcznym wsparciem, świadczonym przez producenta oprogramowania wirtualnego na pierwszej, drugiej i trzeciej linii wsparcia.  </w:t>
      </w:r>
    </w:p>
    <w:p w14:paraId="23E30D04" w14:textId="714F74AD" w:rsidR="00D92E70" w:rsidRPr="005B0299" w:rsidRDefault="00120D2C" w:rsidP="00990E3A">
      <w:pPr>
        <w:pStyle w:val="Akapitzlist"/>
        <w:numPr>
          <w:ilvl w:val="0"/>
          <w:numId w:val="106"/>
        </w:numPr>
        <w:spacing w:line="276" w:lineRule="auto"/>
        <w:rPr>
          <w:sz w:val="20"/>
        </w:rPr>
      </w:pPr>
      <w:r w:rsidRPr="005B0299">
        <w:rPr>
          <w:sz w:val="20"/>
        </w:rPr>
        <w:t>Wsparcie powinno umożliwiać zgłaszanie problemów min. 5 dni w tygodniu przez 12 godzin.</w:t>
      </w:r>
    </w:p>
    <w:p w14:paraId="359CE508" w14:textId="77777777" w:rsidR="00120D2C" w:rsidRPr="005B0299" w:rsidRDefault="00120D2C" w:rsidP="00990E3A">
      <w:pPr>
        <w:pStyle w:val="Akapitzlist"/>
        <w:numPr>
          <w:ilvl w:val="0"/>
          <w:numId w:val="106"/>
        </w:numPr>
        <w:spacing w:line="276" w:lineRule="auto"/>
        <w:rPr>
          <w:sz w:val="20"/>
        </w:rPr>
      </w:pPr>
      <w:r w:rsidRPr="005B0299">
        <w:rPr>
          <w:sz w:val="20"/>
        </w:rPr>
        <w:t xml:space="preserve">Warstwa wirtualizacji powinna być rozwiązaniem systemowym tzn. powinna być zainstalowana bezpośrednio na sprzęcie fizycznym. </w:t>
      </w:r>
    </w:p>
    <w:p w14:paraId="5F0B2DB6" w14:textId="77777777" w:rsidR="00120D2C" w:rsidRPr="005B0299" w:rsidRDefault="00120D2C" w:rsidP="00990E3A">
      <w:pPr>
        <w:pStyle w:val="Akapitzlist"/>
        <w:numPr>
          <w:ilvl w:val="0"/>
          <w:numId w:val="106"/>
        </w:numPr>
        <w:spacing w:line="276" w:lineRule="auto"/>
        <w:rPr>
          <w:sz w:val="20"/>
        </w:rPr>
      </w:pPr>
      <w:r w:rsidRPr="005B0299">
        <w:rPr>
          <w:sz w:val="20"/>
        </w:rPr>
        <w:lastRenderedPageBreak/>
        <w:t xml:space="preserve">Rozwiązanie powinno zapewnić możliwość obsługi wielu instancji systemów operacyjnych na jednym serwerze fizycznym i powinno się charakteryzować maksymalnym możliwym stopniem konsolidacji sprzętowej. </w:t>
      </w:r>
    </w:p>
    <w:p w14:paraId="4AE575BC" w14:textId="77777777" w:rsidR="00120D2C" w:rsidRPr="005B0299" w:rsidRDefault="00120D2C" w:rsidP="00990E3A">
      <w:pPr>
        <w:pStyle w:val="Akapitzlist"/>
        <w:numPr>
          <w:ilvl w:val="0"/>
          <w:numId w:val="106"/>
        </w:numPr>
        <w:spacing w:line="276" w:lineRule="auto"/>
        <w:rPr>
          <w:sz w:val="20"/>
        </w:rPr>
      </w:pPr>
      <w:r w:rsidRPr="005B0299">
        <w:rPr>
          <w:sz w:val="20"/>
        </w:rPr>
        <w:t xml:space="preserve">Oprogramowanie do wirtualizacji musi zapewnić możliwość skonfigurowania maszyn wirtualnych z możliwością dostępu do min 2TB pamięci operacyjnej. </w:t>
      </w:r>
    </w:p>
    <w:p w14:paraId="5FE2863C" w14:textId="77777777" w:rsidR="00120D2C" w:rsidRPr="005B0299" w:rsidRDefault="00120D2C" w:rsidP="00990E3A">
      <w:pPr>
        <w:pStyle w:val="Akapitzlist"/>
        <w:numPr>
          <w:ilvl w:val="0"/>
          <w:numId w:val="106"/>
        </w:numPr>
        <w:spacing w:line="276" w:lineRule="auto"/>
        <w:rPr>
          <w:sz w:val="20"/>
        </w:rPr>
      </w:pPr>
      <w:r w:rsidRPr="005B0299">
        <w:rPr>
          <w:sz w:val="20"/>
        </w:rPr>
        <w:t>Oprogramowanie do wirtualizacji musi zapewnić możliwość skonfigurowania maszyn wirtualnych  do 64  procesorów wirtualnych każda z  krokiem co jeden)</w:t>
      </w:r>
    </w:p>
    <w:p w14:paraId="10449CF1" w14:textId="77777777" w:rsidR="00120D2C" w:rsidRPr="005B0299" w:rsidRDefault="00120D2C" w:rsidP="00990E3A">
      <w:pPr>
        <w:pStyle w:val="Akapitzlist"/>
        <w:numPr>
          <w:ilvl w:val="0"/>
          <w:numId w:val="106"/>
        </w:numPr>
        <w:spacing w:line="276" w:lineRule="auto"/>
        <w:rPr>
          <w:sz w:val="20"/>
        </w:rPr>
      </w:pPr>
      <w:r w:rsidRPr="005B0299">
        <w:rPr>
          <w:sz w:val="20"/>
        </w:rPr>
        <w:t xml:space="preserve">Rozwiązanie powinno umożliwiać łatwą i szybką rozbudowę infrastruktury o nowe usługi bez spadku wydajności i dostępności pozostałych wybranych usług. </w:t>
      </w:r>
    </w:p>
    <w:p w14:paraId="334587AB" w14:textId="77777777" w:rsidR="00120D2C" w:rsidRPr="005B0299" w:rsidRDefault="00120D2C" w:rsidP="00990E3A">
      <w:pPr>
        <w:pStyle w:val="Akapitzlist"/>
        <w:numPr>
          <w:ilvl w:val="0"/>
          <w:numId w:val="106"/>
        </w:numPr>
        <w:spacing w:line="276" w:lineRule="auto"/>
        <w:rPr>
          <w:sz w:val="20"/>
        </w:rPr>
      </w:pPr>
      <w:r w:rsidRPr="005B0299">
        <w:rPr>
          <w:sz w:val="20"/>
        </w:rPr>
        <w:t xml:space="preserve">Rozwiązanie powinno w możliwie największym stopniu być niezależne od producenta platformy sprzętowej. </w:t>
      </w:r>
    </w:p>
    <w:p w14:paraId="7AF99ED7" w14:textId="77777777" w:rsidR="00120D2C" w:rsidRPr="005B0299" w:rsidRDefault="00120D2C" w:rsidP="00990E3A">
      <w:pPr>
        <w:pStyle w:val="Akapitzlist"/>
        <w:numPr>
          <w:ilvl w:val="0"/>
          <w:numId w:val="106"/>
        </w:numPr>
        <w:spacing w:line="276" w:lineRule="auto"/>
        <w:rPr>
          <w:sz w:val="20"/>
        </w:rPr>
      </w:pPr>
      <w:r w:rsidRPr="005B0299">
        <w:rPr>
          <w:sz w:val="20"/>
        </w:rPr>
        <w:t xml:space="preserve">Rozwiązanie powinno posiadać centralną konsolę graficzną do zarządzania maszynami wirtualnymi i usługami. </w:t>
      </w:r>
    </w:p>
    <w:p w14:paraId="554FA187" w14:textId="77777777" w:rsidR="00120D2C" w:rsidRPr="005B0299" w:rsidRDefault="00120D2C" w:rsidP="00990E3A">
      <w:pPr>
        <w:pStyle w:val="Akapitzlist"/>
        <w:numPr>
          <w:ilvl w:val="0"/>
          <w:numId w:val="106"/>
        </w:numPr>
        <w:spacing w:line="276" w:lineRule="auto"/>
        <w:rPr>
          <w:sz w:val="20"/>
        </w:rPr>
      </w:pPr>
      <w:r w:rsidRPr="005B0299">
        <w:rPr>
          <w:sz w:val="20"/>
        </w:rPr>
        <w:t xml:space="preserve">Rozwiązanie powinno zapewnić możliwość monitorowania wykorzystania zasobów fizycznych infrastruktury wirtualnej. </w:t>
      </w:r>
    </w:p>
    <w:p w14:paraId="6AF4A8F5" w14:textId="77777777" w:rsidR="00120D2C" w:rsidRPr="005B0299" w:rsidRDefault="00120D2C" w:rsidP="00990E3A">
      <w:pPr>
        <w:pStyle w:val="Akapitzlist"/>
        <w:numPr>
          <w:ilvl w:val="0"/>
          <w:numId w:val="106"/>
        </w:numPr>
        <w:spacing w:line="276" w:lineRule="auto"/>
        <w:rPr>
          <w:sz w:val="20"/>
        </w:rPr>
      </w:pPr>
      <w:r w:rsidRPr="005B0299">
        <w:rPr>
          <w:sz w:val="20"/>
        </w:rPr>
        <w:t xml:space="preserve">Oprogramowanie do wirtualizacji powinno zapewnić możliwość wykonywania kopii migawkowych instancji systemów operacyjnych na potrzeby tworzenia kopii zapasowych bez przerywania ich pracy. </w:t>
      </w:r>
    </w:p>
    <w:p w14:paraId="4702B4F1" w14:textId="77777777" w:rsidR="00120D2C" w:rsidRPr="005B0299" w:rsidRDefault="00120D2C" w:rsidP="00990E3A">
      <w:pPr>
        <w:pStyle w:val="Akapitzlist"/>
        <w:numPr>
          <w:ilvl w:val="0"/>
          <w:numId w:val="106"/>
        </w:numPr>
        <w:spacing w:line="276" w:lineRule="auto"/>
        <w:rPr>
          <w:sz w:val="20"/>
        </w:rPr>
      </w:pPr>
      <w:r w:rsidRPr="005B0299">
        <w:rPr>
          <w:sz w:val="20"/>
        </w:rPr>
        <w:t xml:space="preserve">Oprogramowanie do wirtualizacji powinno zapewnić możliwość klonowania systemów operacyjnych wraz z ich pełną konfiguracją i danymi. </w:t>
      </w:r>
    </w:p>
    <w:p w14:paraId="5AEA8078" w14:textId="4C08E335" w:rsidR="00120D2C" w:rsidRPr="005B0299" w:rsidRDefault="00120D2C" w:rsidP="00990E3A">
      <w:pPr>
        <w:pStyle w:val="Akapitzlist"/>
        <w:numPr>
          <w:ilvl w:val="0"/>
          <w:numId w:val="106"/>
        </w:numPr>
        <w:spacing w:line="276" w:lineRule="auto"/>
        <w:rPr>
          <w:sz w:val="20"/>
        </w:rPr>
      </w:pPr>
      <w:r w:rsidRPr="005B0299">
        <w:rPr>
          <w:sz w:val="20"/>
        </w:rPr>
        <w:t>Rozwiązanie musi umożliwiać udostepnienie maszynie wirtualnej większej ilości zasobów dyskowych aniżeli fizycznie zarezerwowane.</w:t>
      </w:r>
    </w:p>
    <w:p w14:paraId="35FBE923" w14:textId="77777777" w:rsidR="00120D2C" w:rsidRPr="005B0299" w:rsidRDefault="00120D2C" w:rsidP="00990E3A">
      <w:pPr>
        <w:pStyle w:val="Akapitzlist"/>
        <w:numPr>
          <w:ilvl w:val="0"/>
          <w:numId w:val="106"/>
        </w:numPr>
        <w:spacing w:line="276" w:lineRule="auto"/>
        <w:rPr>
          <w:sz w:val="20"/>
        </w:rPr>
      </w:pPr>
      <w:r w:rsidRPr="005B0299">
        <w:rPr>
          <w:sz w:val="20"/>
        </w:rPr>
        <w:t xml:space="preserve">Rozwiązanie powinno mieć możliwość przenoszenia maszyn wirtualnych w czasie ich pracy pomiędzy serwerami fizycznymi. </w:t>
      </w:r>
    </w:p>
    <w:p w14:paraId="1C2BAA4D" w14:textId="77777777" w:rsidR="00120D2C" w:rsidRPr="005B0299" w:rsidRDefault="00120D2C" w:rsidP="00990E3A">
      <w:pPr>
        <w:pStyle w:val="Akapitzlist"/>
        <w:numPr>
          <w:ilvl w:val="0"/>
          <w:numId w:val="106"/>
        </w:numPr>
        <w:spacing w:line="276" w:lineRule="auto"/>
        <w:rPr>
          <w:sz w:val="20"/>
        </w:rPr>
      </w:pPr>
      <w:r w:rsidRPr="005B0299">
        <w:rPr>
          <w:sz w:val="20"/>
        </w:rPr>
        <w:t>Rozwiązanie powinno zapewnić ciągłą pracę usług. Usługi krytyczne biznesowo powinny działać bez przestoju, czas niedostępności innych usług nie powinien przekraczać kilkunastu minut.</w:t>
      </w:r>
    </w:p>
    <w:p w14:paraId="5231037E" w14:textId="77777777" w:rsidR="00120D2C" w:rsidRPr="005B0299" w:rsidRDefault="00120D2C" w:rsidP="00990E3A">
      <w:pPr>
        <w:pStyle w:val="Akapitzlist"/>
        <w:numPr>
          <w:ilvl w:val="0"/>
          <w:numId w:val="106"/>
        </w:numPr>
        <w:spacing w:line="276" w:lineRule="auto"/>
        <w:rPr>
          <w:sz w:val="20"/>
        </w:rPr>
      </w:pPr>
      <w:r w:rsidRPr="005B0299">
        <w:rPr>
          <w:sz w:val="20"/>
        </w:rPr>
        <w:t>Powinna zostać zapewniona odpowiednia redundancja i nadmiarowość zasobów tak by w przypadku awarii np. serwera fizycznego usługi na nim świadczone zostały przełączone na inne serwery infrastruktury.</w:t>
      </w:r>
    </w:p>
    <w:p w14:paraId="3D5FE977" w14:textId="77777777" w:rsidR="00120D2C" w:rsidRPr="005B0299" w:rsidRDefault="00120D2C" w:rsidP="00990E3A">
      <w:pPr>
        <w:pStyle w:val="Akapitzlist"/>
        <w:numPr>
          <w:ilvl w:val="0"/>
          <w:numId w:val="106"/>
        </w:numPr>
        <w:spacing w:line="276" w:lineRule="auto"/>
        <w:rPr>
          <w:sz w:val="20"/>
        </w:rPr>
      </w:pPr>
      <w:r w:rsidRPr="005B0299">
        <w:rPr>
          <w:sz w:val="20"/>
        </w:rPr>
        <w:t>Rozwiązanie powinno umożliwiać łatwe i szybkie ponowne uruchomienie systemów/usług w przypadku awarii poszczególnych elementów infrastruktury.</w:t>
      </w:r>
    </w:p>
    <w:p w14:paraId="238C5B44" w14:textId="77777777" w:rsidR="00120D2C" w:rsidRPr="005B0299" w:rsidRDefault="00120D2C" w:rsidP="00990E3A">
      <w:pPr>
        <w:pStyle w:val="Akapitzlist"/>
        <w:numPr>
          <w:ilvl w:val="0"/>
          <w:numId w:val="106"/>
        </w:numPr>
        <w:spacing w:line="276" w:lineRule="auto"/>
        <w:rPr>
          <w:sz w:val="20"/>
        </w:rPr>
      </w:pPr>
      <w:r w:rsidRPr="005B0299">
        <w:rPr>
          <w:sz w:val="20"/>
        </w:rPr>
        <w:t xml:space="preserve">Rozwiązanie powinno zapewniać mechanizm bezpiecznego uaktualniania warstwy </w:t>
      </w:r>
      <w:proofErr w:type="spellStart"/>
      <w:r w:rsidRPr="005B0299">
        <w:rPr>
          <w:sz w:val="20"/>
        </w:rPr>
        <w:t>wirtualizacyjnej</w:t>
      </w:r>
      <w:proofErr w:type="spellEnd"/>
      <w:r w:rsidRPr="005B0299">
        <w:rPr>
          <w:sz w:val="20"/>
        </w:rPr>
        <w:t xml:space="preserve">, hostowanych systemów operacyjnych (np. wgrywania </w:t>
      </w:r>
      <w:proofErr w:type="spellStart"/>
      <w:r w:rsidRPr="005B0299">
        <w:rPr>
          <w:sz w:val="20"/>
        </w:rPr>
        <w:t>patch</w:t>
      </w:r>
      <w:proofErr w:type="spellEnd"/>
      <w:r w:rsidRPr="005B0299">
        <w:rPr>
          <w:sz w:val="20"/>
        </w:rPr>
        <w:t xml:space="preserve">-y) i aplikacji tak aby zminimalizować ryzyko awarii systemu na skutek wprowadzenia zamiany. Należy opisać wykorzystywany mechanizm. </w:t>
      </w:r>
    </w:p>
    <w:p w14:paraId="58DFC5A0" w14:textId="5A95FBCB" w:rsidR="00120D2C" w:rsidRPr="005B0299" w:rsidRDefault="00120D2C" w:rsidP="00990E3A">
      <w:pPr>
        <w:pStyle w:val="Akapitzlist"/>
        <w:numPr>
          <w:ilvl w:val="0"/>
          <w:numId w:val="106"/>
        </w:numPr>
        <w:spacing w:line="276" w:lineRule="auto"/>
        <w:rPr>
          <w:sz w:val="20"/>
        </w:rPr>
      </w:pPr>
      <w:r w:rsidRPr="005B0299">
        <w:rPr>
          <w:sz w:val="20"/>
        </w:rPr>
        <w:t>Rozwiązanie powinno zapewnić możliwość szybkiego wykonywania kopii zapasowych oraz odtwarzania usług. Proces ten nie powinien mieć wpływu na utylizację zasobów fizycznych infrastruktury wirtualnej.</w:t>
      </w:r>
    </w:p>
    <w:p w14:paraId="15209537" w14:textId="77777777" w:rsidR="00120D2C" w:rsidRPr="005B0299" w:rsidRDefault="00120D2C" w:rsidP="00120D2C">
      <w:pPr>
        <w:spacing w:line="276" w:lineRule="auto"/>
        <w:rPr>
          <w:sz w:val="20"/>
        </w:rPr>
      </w:pPr>
    </w:p>
    <w:p w14:paraId="643A0D7C" w14:textId="62CA023A" w:rsidR="001708D8" w:rsidRPr="005B0299" w:rsidRDefault="001708D8" w:rsidP="001708D8">
      <w:pPr>
        <w:spacing w:line="276" w:lineRule="auto"/>
        <w:rPr>
          <w:sz w:val="20"/>
        </w:rPr>
      </w:pPr>
      <w:r w:rsidRPr="005B0299">
        <w:rPr>
          <w:sz w:val="20"/>
        </w:rPr>
        <w:t>Wymagania minimalne oprogramowania do backup:</w:t>
      </w:r>
    </w:p>
    <w:p w14:paraId="332471E1" w14:textId="508F4828" w:rsidR="0065636F" w:rsidRPr="005B0299" w:rsidRDefault="0065636F" w:rsidP="00990E3A">
      <w:pPr>
        <w:pStyle w:val="Akapitzlist"/>
        <w:numPr>
          <w:ilvl w:val="0"/>
          <w:numId w:val="107"/>
        </w:numPr>
        <w:spacing w:line="276" w:lineRule="auto"/>
        <w:rPr>
          <w:sz w:val="20"/>
        </w:rPr>
      </w:pPr>
      <w:r w:rsidRPr="005B0299">
        <w:rPr>
          <w:sz w:val="20"/>
        </w:rPr>
        <w:t xml:space="preserve">Oprogramowanie musi być licencjonowanie w modelu “per-CPU”. Wszystkie funkcjonalności zawarte w tym dokumencie powinny być zapewnione w tej licencji. Jakiekolwiek dodatkowe licencjonowanie (per zabezpieczony TB, dodatkowo płatna </w:t>
      </w:r>
      <w:proofErr w:type="spellStart"/>
      <w:r w:rsidRPr="005B0299">
        <w:rPr>
          <w:sz w:val="20"/>
        </w:rPr>
        <w:t>deduplikacja</w:t>
      </w:r>
      <w:proofErr w:type="spellEnd"/>
      <w:r w:rsidRPr="005B0299">
        <w:rPr>
          <w:sz w:val="20"/>
        </w:rPr>
        <w:t>) nie jest dozwolone.</w:t>
      </w:r>
    </w:p>
    <w:p w14:paraId="1831863A" w14:textId="23D01966" w:rsidR="0065636F" w:rsidRPr="005B0299" w:rsidRDefault="0065636F" w:rsidP="00990E3A">
      <w:pPr>
        <w:pStyle w:val="Akapitzlist"/>
        <w:numPr>
          <w:ilvl w:val="0"/>
          <w:numId w:val="107"/>
        </w:numPr>
        <w:spacing w:line="276" w:lineRule="auto"/>
        <w:rPr>
          <w:sz w:val="20"/>
        </w:rPr>
      </w:pPr>
      <w:r w:rsidRPr="005B0299">
        <w:rPr>
          <w:sz w:val="20"/>
        </w:rPr>
        <w:t>Oprogramowanie musi być niezależne sprzętowo i umożliwiać wykorzystanie dowolnej platformy serwerowej i dyskowej.</w:t>
      </w:r>
    </w:p>
    <w:p w14:paraId="3EF72F78" w14:textId="016B22FE" w:rsidR="0065636F" w:rsidRPr="005B0299" w:rsidRDefault="0065636F" w:rsidP="00990E3A">
      <w:pPr>
        <w:pStyle w:val="Akapitzlist"/>
        <w:numPr>
          <w:ilvl w:val="0"/>
          <w:numId w:val="107"/>
        </w:numPr>
        <w:spacing w:line="276" w:lineRule="auto"/>
        <w:rPr>
          <w:sz w:val="20"/>
        </w:rPr>
      </w:pPr>
      <w:r w:rsidRPr="005B0299">
        <w:rPr>
          <w:sz w:val="20"/>
        </w:rPr>
        <w:t xml:space="preserve">Oprogramowanie musi tworzyć “samowystarczalne” archiwa do odzyskania których nie wymagana jest osobna baza danych z metadanymi </w:t>
      </w:r>
      <w:proofErr w:type="spellStart"/>
      <w:r w:rsidRPr="005B0299">
        <w:rPr>
          <w:sz w:val="20"/>
        </w:rPr>
        <w:t>deduplikowanych</w:t>
      </w:r>
      <w:proofErr w:type="spellEnd"/>
      <w:r w:rsidRPr="005B0299">
        <w:rPr>
          <w:sz w:val="20"/>
        </w:rPr>
        <w:t xml:space="preserve"> bloków.</w:t>
      </w:r>
    </w:p>
    <w:p w14:paraId="2BE4E49D" w14:textId="062A21F3" w:rsidR="0065636F" w:rsidRPr="005B0299" w:rsidRDefault="0065636F" w:rsidP="00990E3A">
      <w:pPr>
        <w:pStyle w:val="Akapitzlist"/>
        <w:numPr>
          <w:ilvl w:val="0"/>
          <w:numId w:val="107"/>
        </w:numPr>
        <w:spacing w:line="276" w:lineRule="auto"/>
        <w:rPr>
          <w:sz w:val="20"/>
        </w:rPr>
      </w:pPr>
      <w:r w:rsidRPr="005B0299">
        <w:rPr>
          <w:sz w:val="20"/>
        </w:rPr>
        <w:t xml:space="preserve">Oprogramowanie musi mieć mechanizmy </w:t>
      </w:r>
      <w:proofErr w:type="spellStart"/>
      <w:r w:rsidRPr="005B0299">
        <w:rPr>
          <w:sz w:val="20"/>
        </w:rPr>
        <w:t>deduplikacji</w:t>
      </w:r>
      <w:proofErr w:type="spellEnd"/>
      <w:r w:rsidRPr="005B0299">
        <w:rPr>
          <w:sz w:val="20"/>
        </w:rPr>
        <w:t xml:space="preserve"> i kompresji w celu zmniejszenia wielkości archiwów. Włączenie tych mechanizmów nie może skutkować utratą jakichkolwiek funkcjonalności wymienionych w tej specyfikacji.</w:t>
      </w:r>
    </w:p>
    <w:p w14:paraId="07232298" w14:textId="77777777" w:rsidR="0065636F" w:rsidRPr="005B0299" w:rsidRDefault="0065636F" w:rsidP="00990E3A">
      <w:pPr>
        <w:pStyle w:val="Akapitzlist"/>
        <w:numPr>
          <w:ilvl w:val="0"/>
          <w:numId w:val="107"/>
        </w:numPr>
        <w:spacing w:line="276" w:lineRule="auto"/>
        <w:rPr>
          <w:sz w:val="20"/>
        </w:rPr>
      </w:pPr>
      <w:r w:rsidRPr="005B0299">
        <w:rPr>
          <w:sz w:val="20"/>
        </w:rPr>
        <w:t xml:space="preserve">Oprogramowanie nie może przechowywać danych o </w:t>
      </w:r>
      <w:proofErr w:type="spellStart"/>
      <w:r w:rsidRPr="005B0299">
        <w:rPr>
          <w:sz w:val="20"/>
        </w:rPr>
        <w:t>deduplikacji</w:t>
      </w:r>
      <w:proofErr w:type="spellEnd"/>
      <w:r w:rsidRPr="005B0299">
        <w:rPr>
          <w:sz w:val="20"/>
        </w:rPr>
        <w:t xml:space="preserve"> w centralnej bazie. Utrata bazy danych używanej przez oprogramowanie nie może prowadzić do utraty możliwości odtworzenia backupu. Metadane </w:t>
      </w:r>
      <w:proofErr w:type="spellStart"/>
      <w:r w:rsidRPr="005B0299">
        <w:rPr>
          <w:sz w:val="20"/>
        </w:rPr>
        <w:t>deduplikacji</w:t>
      </w:r>
      <w:proofErr w:type="spellEnd"/>
      <w:r w:rsidRPr="005B0299">
        <w:rPr>
          <w:sz w:val="20"/>
        </w:rPr>
        <w:t xml:space="preserve"> muszą być przechowywane w plikach backupu.</w:t>
      </w:r>
    </w:p>
    <w:p w14:paraId="69F2E69A" w14:textId="1965192F" w:rsidR="0065636F" w:rsidRPr="005B0299" w:rsidRDefault="0065636F" w:rsidP="00990E3A">
      <w:pPr>
        <w:pStyle w:val="Akapitzlist"/>
        <w:numPr>
          <w:ilvl w:val="0"/>
          <w:numId w:val="107"/>
        </w:numPr>
        <w:spacing w:line="276" w:lineRule="auto"/>
        <w:rPr>
          <w:sz w:val="20"/>
        </w:rPr>
      </w:pPr>
      <w:r w:rsidRPr="005B0299">
        <w:rPr>
          <w:sz w:val="20"/>
        </w:rPr>
        <w:t xml:space="preserve">Oprogramowanie nie może instalować żadnych stałych agentów wymagających wdrożenia czy </w:t>
      </w:r>
      <w:proofErr w:type="spellStart"/>
      <w:r w:rsidRPr="005B0299">
        <w:rPr>
          <w:sz w:val="20"/>
        </w:rPr>
        <w:t>upgradowania</w:t>
      </w:r>
      <w:proofErr w:type="spellEnd"/>
      <w:r w:rsidRPr="005B0299">
        <w:rPr>
          <w:sz w:val="20"/>
        </w:rPr>
        <w:t xml:space="preserve"> wewnątrz maszyny wirtualnej dla jakichkolwiek funkcjonalności backupu lub odtwarzania.</w:t>
      </w:r>
    </w:p>
    <w:p w14:paraId="2685836E" w14:textId="5683DDFF" w:rsidR="0065636F" w:rsidRPr="005B0299" w:rsidRDefault="0065636F" w:rsidP="00990E3A">
      <w:pPr>
        <w:pStyle w:val="Akapitzlist"/>
        <w:numPr>
          <w:ilvl w:val="0"/>
          <w:numId w:val="107"/>
        </w:numPr>
        <w:spacing w:line="276" w:lineRule="auto"/>
        <w:rPr>
          <w:sz w:val="20"/>
        </w:rPr>
      </w:pPr>
      <w:bookmarkStart w:id="112" w:name="page2"/>
      <w:bookmarkEnd w:id="112"/>
      <w:r w:rsidRPr="005B0299">
        <w:rPr>
          <w:sz w:val="20"/>
        </w:rPr>
        <w:t xml:space="preserve">Oprogramowanie musi zapewniać backup jednoprzebiegowy - nawet w przypadku wymagania </w:t>
      </w:r>
      <w:proofErr w:type="spellStart"/>
      <w:r w:rsidRPr="005B0299">
        <w:rPr>
          <w:sz w:val="20"/>
        </w:rPr>
        <w:t>granularnego</w:t>
      </w:r>
      <w:proofErr w:type="spellEnd"/>
      <w:r w:rsidRPr="005B0299">
        <w:rPr>
          <w:sz w:val="20"/>
        </w:rPr>
        <w:t xml:space="preserve"> odtworzenia.</w:t>
      </w:r>
    </w:p>
    <w:p w14:paraId="21D4EC4E" w14:textId="1BE869DE" w:rsidR="0065636F" w:rsidRPr="005B0299" w:rsidRDefault="0065636F" w:rsidP="00990E3A">
      <w:pPr>
        <w:pStyle w:val="Akapitzlist"/>
        <w:numPr>
          <w:ilvl w:val="0"/>
          <w:numId w:val="107"/>
        </w:numPr>
        <w:spacing w:line="276" w:lineRule="auto"/>
        <w:rPr>
          <w:sz w:val="20"/>
        </w:rPr>
      </w:pPr>
      <w:r w:rsidRPr="005B0299">
        <w:rPr>
          <w:sz w:val="20"/>
        </w:rPr>
        <w:t xml:space="preserve">Oprogramowanie musi mieć wbudowane mechanizmy backupu konfiguracji w celu prostego odtworzenia systemu po całkowitej </w:t>
      </w:r>
      <w:proofErr w:type="spellStart"/>
      <w:r w:rsidRPr="005B0299">
        <w:rPr>
          <w:sz w:val="20"/>
        </w:rPr>
        <w:t>reinstalacji</w:t>
      </w:r>
      <w:proofErr w:type="spellEnd"/>
      <w:r w:rsidRPr="005B0299">
        <w:rPr>
          <w:sz w:val="20"/>
        </w:rPr>
        <w:t>.</w:t>
      </w:r>
    </w:p>
    <w:p w14:paraId="007A3C70" w14:textId="0C1312A9" w:rsidR="0065636F" w:rsidRPr="005B0299" w:rsidRDefault="0065636F" w:rsidP="00990E3A">
      <w:pPr>
        <w:pStyle w:val="Akapitzlist"/>
        <w:numPr>
          <w:ilvl w:val="0"/>
          <w:numId w:val="107"/>
        </w:numPr>
        <w:spacing w:line="276" w:lineRule="auto"/>
        <w:rPr>
          <w:sz w:val="20"/>
        </w:rPr>
      </w:pPr>
      <w:r w:rsidRPr="005B0299">
        <w:rPr>
          <w:sz w:val="20"/>
        </w:rPr>
        <w:t>Oprogramowanie musi mieć wbudowane mechanizmy szyfrowania zarówno plików z backupami jak i transmisji sieciowej.</w:t>
      </w:r>
    </w:p>
    <w:p w14:paraId="4F755B3D" w14:textId="3876196C" w:rsidR="001708D8" w:rsidRPr="005B0299" w:rsidRDefault="0065636F" w:rsidP="00990E3A">
      <w:pPr>
        <w:pStyle w:val="Akapitzlist"/>
        <w:numPr>
          <w:ilvl w:val="0"/>
          <w:numId w:val="107"/>
        </w:numPr>
        <w:spacing w:line="276" w:lineRule="auto"/>
        <w:rPr>
          <w:sz w:val="20"/>
        </w:rPr>
      </w:pPr>
      <w:r w:rsidRPr="005B0299">
        <w:rPr>
          <w:sz w:val="20"/>
        </w:rPr>
        <w:lastRenderedPageBreak/>
        <w:t>Oprogramowanie musi posiadać architekturę klient/serwer z możliwością instalacji wielu instancji konsoli administracyjnych.</w:t>
      </w:r>
    </w:p>
    <w:p w14:paraId="098F8EA0" w14:textId="25324A64" w:rsidR="0065636F" w:rsidRPr="005B0299" w:rsidRDefault="0065636F" w:rsidP="00990E3A">
      <w:pPr>
        <w:pStyle w:val="Akapitzlist"/>
        <w:numPr>
          <w:ilvl w:val="0"/>
          <w:numId w:val="107"/>
        </w:numPr>
        <w:spacing w:line="276" w:lineRule="auto"/>
        <w:rPr>
          <w:sz w:val="20"/>
        </w:rPr>
      </w:pPr>
      <w:r w:rsidRPr="005B0299">
        <w:rPr>
          <w:sz w:val="20"/>
        </w:rPr>
        <w:t xml:space="preserve">Oprogramowanie musi wykorzystywać mechanizmy </w:t>
      </w:r>
      <w:proofErr w:type="spellStart"/>
      <w:r w:rsidRPr="005B0299">
        <w:rPr>
          <w:sz w:val="20"/>
        </w:rPr>
        <w:t>Change</w:t>
      </w:r>
      <w:proofErr w:type="spellEnd"/>
      <w:r w:rsidRPr="005B0299">
        <w:rPr>
          <w:sz w:val="20"/>
        </w:rPr>
        <w:t xml:space="preserve"> Block </w:t>
      </w:r>
      <w:proofErr w:type="spellStart"/>
      <w:r w:rsidRPr="005B0299">
        <w:rPr>
          <w:sz w:val="20"/>
        </w:rPr>
        <w:t>Tracking</w:t>
      </w:r>
      <w:proofErr w:type="spellEnd"/>
      <w:r w:rsidRPr="005B0299">
        <w:rPr>
          <w:sz w:val="20"/>
        </w:rPr>
        <w:t xml:space="preserve"> na wszystkich wspieranych platformach </w:t>
      </w:r>
      <w:proofErr w:type="spellStart"/>
      <w:r w:rsidRPr="005B0299">
        <w:rPr>
          <w:sz w:val="20"/>
        </w:rPr>
        <w:t>wirtualizacyjnych</w:t>
      </w:r>
      <w:proofErr w:type="spellEnd"/>
      <w:r w:rsidRPr="005B0299">
        <w:rPr>
          <w:sz w:val="20"/>
        </w:rPr>
        <w:t xml:space="preserve">. Mechanizmy muszą być certyfikowane przez dostawcę platformy </w:t>
      </w:r>
      <w:proofErr w:type="spellStart"/>
      <w:r w:rsidRPr="005B0299">
        <w:rPr>
          <w:sz w:val="20"/>
        </w:rPr>
        <w:t>wirtualizacyjnej</w:t>
      </w:r>
      <w:proofErr w:type="spellEnd"/>
      <w:r w:rsidRPr="005B0299">
        <w:rPr>
          <w:sz w:val="20"/>
        </w:rPr>
        <w:t>.</w:t>
      </w:r>
    </w:p>
    <w:p w14:paraId="635F4A6B" w14:textId="155CAE94" w:rsidR="0065636F" w:rsidRPr="005B0299" w:rsidRDefault="0065636F" w:rsidP="00990E3A">
      <w:pPr>
        <w:pStyle w:val="Akapitzlist"/>
        <w:numPr>
          <w:ilvl w:val="0"/>
          <w:numId w:val="107"/>
        </w:numPr>
        <w:spacing w:line="276" w:lineRule="auto"/>
        <w:rPr>
          <w:sz w:val="20"/>
        </w:rPr>
      </w:pPr>
      <w:r w:rsidRPr="005B0299">
        <w:rPr>
          <w:sz w:val="20"/>
        </w:rPr>
        <w:t xml:space="preserve">Oprogramowanie musi automatycznie wykrywać i usuwać </w:t>
      </w:r>
      <w:proofErr w:type="spellStart"/>
      <w:r w:rsidRPr="005B0299">
        <w:rPr>
          <w:sz w:val="20"/>
        </w:rPr>
        <w:t>snapshoty</w:t>
      </w:r>
      <w:proofErr w:type="spellEnd"/>
      <w:r w:rsidRPr="005B0299">
        <w:rPr>
          <w:sz w:val="20"/>
        </w:rPr>
        <w:t>-sieroty (</w:t>
      </w:r>
      <w:proofErr w:type="spellStart"/>
      <w:r w:rsidRPr="005B0299">
        <w:rPr>
          <w:sz w:val="20"/>
        </w:rPr>
        <w:t>orphaned</w:t>
      </w:r>
      <w:proofErr w:type="spellEnd"/>
      <w:r w:rsidRPr="005B0299">
        <w:rPr>
          <w:sz w:val="20"/>
        </w:rPr>
        <w:t xml:space="preserve"> </w:t>
      </w:r>
      <w:proofErr w:type="spellStart"/>
      <w:r w:rsidRPr="005B0299">
        <w:rPr>
          <w:sz w:val="20"/>
        </w:rPr>
        <w:t>snapshots</w:t>
      </w:r>
      <w:proofErr w:type="spellEnd"/>
      <w:r w:rsidRPr="005B0299">
        <w:rPr>
          <w:sz w:val="20"/>
        </w:rPr>
        <w:t>), które mogą zakłócić poprawne wykonanie backupu. Proces ten nie może wymagać interakcji administratora.</w:t>
      </w:r>
    </w:p>
    <w:p w14:paraId="59B6D0D9" w14:textId="1FA22BD9" w:rsidR="0065636F" w:rsidRPr="005B0299" w:rsidRDefault="0065636F" w:rsidP="00990E3A">
      <w:pPr>
        <w:pStyle w:val="Akapitzlist"/>
        <w:numPr>
          <w:ilvl w:val="0"/>
          <w:numId w:val="107"/>
        </w:numPr>
        <w:spacing w:line="276" w:lineRule="auto"/>
        <w:rPr>
          <w:sz w:val="20"/>
        </w:rPr>
      </w:pPr>
      <w:r w:rsidRPr="005B0299">
        <w:rPr>
          <w:sz w:val="20"/>
        </w:rPr>
        <w:t>Oprogramowanie musi wspierać kopiowanie plików na taśmy.</w:t>
      </w:r>
    </w:p>
    <w:p w14:paraId="5576F6D6" w14:textId="2B78F3A2" w:rsidR="0065636F" w:rsidRPr="005B0299" w:rsidRDefault="0065636F" w:rsidP="00990E3A">
      <w:pPr>
        <w:pStyle w:val="Akapitzlist"/>
        <w:numPr>
          <w:ilvl w:val="0"/>
          <w:numId w:val="107"/>
        </w:numPr>
        <w:spacing w:line="276" w:lineRule="auto"/>
        <w:rPr>
          <w:sz w:val="20"/>
        </w:rPr>
      </w:pPr>
      <w:r w:rsidRPr="005B0299">
        <w:rPr>
          <w:sz w:val="20"/>
        </w:rPr>
        <w:t xml:space="preserve">Oprogramowanie musi mieć możliwość wydzielenia osobnej roli typu </w:t>
      </w:r>
      <w:proofErr w:type="spellStart"/>
      <w:r w:rsidRPr="005B0299">
        <w:rPr>
          <w:sz w:val="20"/>
        </w:rPr>
        <w:t>tape</w:t>
      </w:r>
      <w:proofErr w:type="spellEnd"/>
      <w:r w:rsidRPr="005B0299">
        <w:rPr>
          <w:sz w:val="20"/>
        </w:rPr>
        <w:t xml:space="preserve"> </w:t>
      </w:r>
      <w:proofErr w:type="spellStart"/>
      <w:r w:rsidRPr="005B0299">
        <w:rPr>
          <w:sz w:val="20"/>
        </w:rPr>
        <w:t>server</w:t>
      </w:r>
      <w:proofErr w:type="spellEnd"/>
      <w:r w:rsidRPr="005B0299">
        <w:rPr>
          <w:sz w:val="20"/>
        </w:rPr>
        <w:t>.</w:t>
      </w:r>
    </w:p>
    <w:p w14:paraId="4FE8600F" w14:textId="5A27527C" w:rsidR="0065636F" w:rsidRPr="005B0299" w:rsidRDefault="0065636F" w:rsidP="00990E3A">
      <w:pPr>
        <w:pStyle w:val="Akapitzlist"/>
        <w:numPr>
          <w:ilvl w:val="0"/>
          <w:numId w:val="107"/>
        </w:numPr>
        <w:spacing w:line="276" w:lineRule="auto"/>
        <w:rPr>
          <w:sz w:val="20"/>
        </w:rPr>
      </w:pPr>
      <w:r w:rsidRPr="005B0299">
        <w:rPr>
          <w:sz w:val="20"/>
        </w:rPr>
        <w:t>Oprogramowanie musi mieć możliwość kopiowania backupów do lokalizacji zdalnej.</w:t>
      </w:r>
    </w:p>
    <w:p w14:paraId="20BA0401" w14:textId="31944793" w:rsidR="0065636F" w:rsidRPr="005B0299" w:rsidRDefault="0065636F" w:rsidP="00990E3A">
      <w:pPr>
        <w:pStyle w:val="Akapitzlist"/>
        <w:numPr>
          <w:ilvl w:val="0"/>
          <w:numId w:val="107"/>
        </w:numPr>
        <w:spacing w:line="276" w:lineRule="auto"/>
        <w:rPr>
          <w:sz w:val="20"/>
        </w:rPr>
      </w:pPr>
      <w:r w:rsidRPr="005B0299">
        <w:rPr>
          <w:sz w:val="20"/>
        </w:rPr>
        <w:t>Oprogramowanie musi mieć możliwość tworzenia retencji GFS (</w:t>
      </w:r>
      <w:proofErr w:type="spellStart"/>
      <w:r w:rsidRPr="005B0299">
        <w:rPr>
          <w:sz w:val="20"/>
        </w:rPr>
        <w:t>Grandfather-Father-Son</w:t>
      </w:r>
      <w:proofErr w:type="spellEnd"/>
      <w:r w:rsidRPr="005B0299">
        <w:rPr>
          <w:sz w:val="20"/>
        </w:rPr>
        <w:t>).</w:t>
      </w:r>
    </w:p>
    <w:p w14:paraId="208A94CB" w14:textId="21177643" w:rsidR="0065636F" w:rsidRPr="005B0299" w:rsidRDefault="0065636F" w:rsidP="00990E3A">
      <w:pPr>
        <w:pStyle w:val="Akapitzlist"/>
        <w:numPr>
          <w:ilvl w:val="0"/>
          <w:numId w:val="107"/>
        </w:numPr>
        <w:spacing w:line="276" w:lineRule="auto"/>
        <w:rPr>
          <w:sz w:val="20"/>
        </w:rPr>
      </w:pPr>
      <w:r w:rsidRPr="005B0299">
        <w:rPr>
          <w:sz w:val="20"/>
        </w:rPr>
        <w:t xml:space="preserve">Oprogramowanie musi mieć możliwość replikacji włączonych wirtualnych maszyn bezpośrednio z infrastruktury </w:t>
      </w:r>
      <w:proofErr w:type="spellStart"/>
      <w:r w:rsidRPr="005B0299">
        <w:rPr>
          <w:sz w:val="20"/>
        </w:rPr>
        <w:t>VMware</w:t>
      </w:r>
      <w:proofErr w:type="spellEnd"/>
      <w:r w:rsidRPr="005B0299">
        <w:rPr>
          <w:sz w:val="20"/>
        </w:rPr>
        <w:t xml:space="preserve"> </w:t>
      </w:r>
      <w:proofErr w:type="spellStart"/>
      <w:r w:rsidRPr="005B0299">
        <w:rPr>
          <w:sz w:val="20"/>
        </w:rPr>
        <w:t>vSphere</w:t>
      </w:r>
      <w:proofErr w:type="spellEnd"/>
      <w:r w:rsidRPr="005B0299">
        <w:rPr>
          <w:sz w:val="20"/>
        </w:rPr>
        <w:t xml:space="preserve">, pomiędzy hostami </w:t>
      </w:r>
      <w:proofErr w:type="spellStart"/>
      <w:r w:rsidRPr="005B0299">
        <w:rPr>
          <w:sz w:val="20"/>
        </w:rPr>
        <w:t>ESXi</w:t>
      </w:r>
      <w:proofErr w:type="spellEnd"/>
      <w:r w:rsidRPr="005B0299">
        <w:rPr>
          <w:sz w:val="20"/>
        </w:rPr>
        <w:t>, włączając asynchroniczną replikacją ciągłą.</w:t>
      </w:r>
    </w:p>
    <w:p w14:paraId="1C209A8B" w14:textId="77777777" w:rsidR="0065636F" w:rsidRPr="005B0299" w:rsidRDefault="0065636F" w:rsidP="0065636F">
      <w:pPr>
        <w:spacing w:line="276" w:lineRule="auto"/>
        <w:rPr>
          <w:sz w:val="20"/>
        </w:rPr>
      </w:pPr>
    </w:p>
    <w:p w14:paraId="2722384B" w14:textId="77777777" w:rsidR="0065636F" w:rsidRPr="005B0299" w:rsidRDefault="0065636F" w:rsidP="00520E81">
      <w:pPr>
        <w:spacing w:line="276" w:lineRule="auto"/>
        <w:rPr>
          <w:sz w:val="20"/>
        </w:rPr>
      </w:pPr>
      <w:r w:rsidRPr="005B0299">
        <w:rPr>
          <w:sz w:val="20"/>
        </w:rPr>
        <w:t>Wymagania minimalne oprogramowania zarządzającego serwerem:</w:t>
      </w:r>
    </w:p>
    <w:p w14:paraId="435E350D" w14:textId="55907DB6" w:rsidR="00520E81" w:rsidRPr="005B0299" w:rsidRDefault="00520E81" w:rsidP="00990E3A">
      <w:pPr>
        <w:pStyle w:val="Akapitzlist"/>
        <w:numPr>
          <w:ilvl w:val="0"/>
          <w:numId w:val="108"/>
        </w:numPr>
        <w:spacing w:line="276" w:lineRule="auto"/>
        <w:rPr>
          <w:sz w:val="20"/>
        </w:rPr>
      </w:pPr>
      <w:r w:rsidRPr="005B0299">
        <w:rPr>
          <w:sz w:val="20"/>
        </w:rPr>
        <w:t>Oprogramowanie powinno mieć możliwość wykorzystania co najmniej 120 logicznych procesorów oraz co najmniej 2 TB pamięci RAM w środowisku fizycznym.</w:t>
      </w:r>
    </w:p>
    <w:p w14:paraId="102612E3" w14:textId="56F7914F" w:rsidR="00520E81" w:rsidRPr="005B0299" w:rsidRDefault="00520E81" w:rsidP="00990E3A">
      <w:pPr>
        <w:pStyle w:val="Akapitzlist"/>
        <w:numPr>
          <w:ilvl w:val="0"/>
          <w:numId w:val="108"/>
        </w:numPr>
        <w:spacing w:line="276" w:lineRule="auto"/>
        <w:rPr>
          <w:sz w:val="20"/>
        </w:rPr>
      </w:pPr>
      <w:r w:rsidRPr="005B0299">
        <w:rPr>
          <w:sz w:val="20"/>
        </w:rPr>
        <w:t>Oprogramowanie powinno mieć możliwość wykorzystywania 32 procesorów wirtualnych.</w:t>
      </w:r>
    </w:p>
    <w:p w14:paraId="1FAF35CE" w14:textId="69CBFE65" w:rsidR="00520E81" w:rsidRPr="005B0299" w:rsidRDefault="00520E81" w:rsidP="00990E3A">
      <w:pPr>
        <w:pStyle w:val="Akapitzlist"/>
        <w:numPr>
          <w:ilvl w:val="0"/>
          <w:numId w:val="108"/>
        </w:numPr>
        <w:spacing w:line="276" w:lineRule="auto"/>
        <w:rPr>
          <w:sz w:val="20"/>
        </w:rPr>
      </w:pPr>
      <w:r w:rsidRPr="005B0299">
        <w:rPr>
          <w:sz w:val="20"/>
        </w:rPr>
        <w:t xml:space="preserve">Oprogramowanie powinno mieć możliwość budowania klastrów składających się z 32 węzłów. </w:t>
      </w:r>
    </w:p>
    <w:p w14:paraId="1FAFE12D" w14:textId="6FDC5363" w:rsidR="00520E81" w:rsidRPr="005B0299" w:rsidRDefault="00520E81" w:rsidP="00990E3A">
      <w:pPr>
        <w:pStyle w:val="Akapitzlist"/>
        <w:numPr>
          <w:ilvl w:val="0"/>
          <w:numId w:val="108"/>
        </w:numPr>
        <w:spacing w:line="276" w:lineRule="auto"/>
        <w:rPr>
          <w:sz w:val="20"/>
        </w:rPr>
      </w:pPr>
      <w:r w:rsidRPr="005B0299">
        <w:rPr>
          <w:sz w:val="20"/>
        </w:rPr>
        <w:t>Oprogramowanie powinno mieć możliwość automatycznej weryfikacji cyfrowych sygnatur sterowników w celu sprawdzenia, czy sterownik przeszedł testy jakości przeprowadzone przez producenta systemu operacyjnego.</w:t>
      </w:r>
    </w:p>
    <w:p w14:paraId="395E3DCF" w14:textId="410B7E35" w:rsidR="00520E81" w:rsidRPr="005B0299" w:rsidRDefault="00520E81" w:rsidP="00990E3A">
      <w:pPr>
        <w:pStyle w:val="Akapitzlist"/>
        <w:numPr>
          <w:ilvl w:val="0"/>
          <w:numId w:val="108"/>
        </w:numPr>
        <w:spacing w:line="276" w:lineRule="auto"/>
        <w:rPr>
          <w:sz w:val="20"/>
        </w:rPr>
      </w:pPr>
      <w:r w:rsidRPr="005B0299">
        <w:rPr>
          <w:sz w:val="20"/>
        </w:rPr>
        <w:t xml:space="preserve">Oprogramowanie powinno mieć możliwość dynamicznego obniżania poboru energii przez rdzenie procesorów niewykorzystywane w bieżącej pracy. Mechanizm ten musi uwzględniać specyfikę procesorów wyposażonych w mechanizmy </w:t>
      </w:r>
      <w:proofErr w:type="spellStart"/>
      <w:r w:rsidRPr="005B0299">
        <w:rPr>
          <w:sz w:val="20"/>
        </w:rPr>
        <w:t>Hyper-Threading</w:t>
      </w:r>
      <w:proofErr w:type="spellEnd"/>
      <w:r w:rsidRPr="005B0299">
        <w:rPr>
          <w:sz w:val="20"/>
        </w:rPr>
        <w:t>.</w:t>
      </w:r>
    </w:p>
    <w:p w14:paraId="6F760C75" w14:textId="4E365201" w:rsidR="00520E81" w:rsidRPr="005B0299" w:rsidRDefault="00520E81" w:rsidP="00990E3A">
      <w:pPr>
        <w:pStyle w:val="Akapitzlist"/>
        <w:numPr>
          <w:ilvl w:val="0"/>
          <w:numId w:val="108"/>
        </w:numPr>
        <w:spacing w:line="276" w:lineRule="auto"/>
        <w:rPr>
          <w:sz w:val="20"/>
        </w:rPr>
      </w:pPr>
      <w:r w:rsidRPr="005B0299">
        <w:rPr>
          <w:sz w:val="20"/>
        </w:rPr>
        <w:t>Oprogramowanie powinno mieć wbudowane wsparcie instalacji i pracy na wolumenach, które:</w:t>
      </w:r>
    </w:p>
    <w:p w14:paraId="1EC8D1AD" w14:textId="77777777" w:rsidR="00520E81" w:rsidRPr="005B0299" w:rsidRDefault="00520E81" w:rsidP="00520E81">
      <w:pPr>
        <w:pStyle w:val="Akapitzlist"/>
        <w:spacing w:line="276" w:lineRule="auto"/>
        <w:ind w:left="360"/>
        <w:rPr>
          <w:sz w:val="20"/>
        </w:rPr>
      </w:pPr>
      <w:r w:rsidRPr="005B0299">
        <w:rPr>
          <w:sz w:val="20"/>
        </w:rPr>
        <w:t>- pozwalają na zmianę rozmiaru w czasie pracy systemu,</w:t>
      </w:r>
    </w:p>
    <w:p w14:paraId="1920A65A" w14:textId="77777777" w:rsidR="00520E81" w:rsidRPr="005B0299" w:rsidRDefault="00520E81" w:rsidP="00520E81">
      <w:pPr>
        <w:pStyle w:val="Akapitzlist"/>
        <w:spacing w:line="276" w:lineRule="auto"/>
        <w:ind w:left="360"/>
        <w:rPr>
          <w:sz w:val="20"/>
        </w:rPr>
      </w:pPr>
      <w:r w:rsidRPr="005B0299">
        <w:rPr>
          <w:sz w:val="20"/>
        </w:rPr>
        <w:t>- umożliwiają tworzenie w czasie pracy systemu migawek, dających użytkownikom końcowym (lokalnym i sieciowym) prosty wgląd w poprzednie wersje plików i folderów,</w:t>
      </w:r>
    </w:p>
    <w:p w14:paraId="149A8FA2" w14:textId="77777777" w:rsidR="00520E81" w:rsidRPr="005B0299" w:rsidRDefault="00520E81" w:rsidP="00520E81">
      <w:pPr>
        <w:pStyle w:val="Akapitzlist"/>
        <w:spacing w:line="276" w:lineRule="auto"/>
        <w:ind w:left="360"/>
        <w:rPr>
          <w:sz w:val="20"/>
        </w:rPr>
      </w:pPr>
      <w:r w:rsidRPr="005B0299">
        <w:rPr>
          <w:sz w:val="20"/>
        </w:rPr>
        <w:t>- umożliwiają kompresję "w locie" dla wybranych plików i/lub folderów,</w:t>
      </w:r>
    </w:p>
    <w:p w14:paraId="0884F187" w14:textId="77777777" w:rsidR="00520E81" w:rsidRPr="005B0299" w:rsidRDefault="00520E81" w:rsidP="00520E81">
      <w:pPr>
        <w:pStyle w:val="Akapitzlist"/>
        <w:spacing w:line="276" w:lineRule="auto"/>
        <w:ind w:left="360"/>
        <w:rPr>
          <w:sz w:val="20"/>
        </w:rPr>
      </w:pPr>
      <w:r w:rsidRPr="005B0299">
        <w:rPr>
          <w:sz w:val="20"/>
        </w:rPr>
        <w:t>- umożliwiają zdefiniowanie list kontroli dostępu (ACL).</w:t>
      </w:r>
    </w:p>
    <w:p w14:paraId="6F3279F1" w14:textId="7371F151" w:rsidR="00520E81" w:rsidRPr="005B0299" w:rsidRDefault="00520E81" w:rsidP="00990E3A">
      <w:pPr>
        <w:pStyle w:val="Akapitzlist"/>
        <w:numPr>
          <w:ilvl w:val="0"/>
          <w:numId w:val="108"/>
        </w:numPr>
        <w:spacing w:line="276" w:lineRule="auto"/>
        <w:rPr>
          <w:sz w:val="20"/>
        </w:rPr>
      </w:pPr>
      <w:r w:rsidRPr="005B0299">
        <w:rPr>
          <w:sz w:val="20"/>
        </w:rPr>
        <w:t>Oprogramowanie powinno mieć wbudowany mechanizm klasyfikowania i indeksowania plików (dokumentów) w oparciu o ich zawartość.</w:t>
      </w:r>
    </w:p>
    <w:p w14:paraId="7E7D11B3" w14:textId="3CE87F3A" w:rsidR="00520E81" w:rsidRPr="005B0299" w:rsidRDefault="00520E81" w:rsidP="00990E3A">
      <w:pPr>
        <w:pStyle w:val="Akapitzlist"/>
        <w:numPr>
          <w:ilvl w:val="0"/>
          <w:numId w:val="108"/>
        </w:numPr>
        <w:spacing w:line="276" w:lineRule="auto"/>
        <w:rPr>
          <w:sz w:val="20"/>
        </w:rPr>
      </w:pPr>
      <w:r w:rsidRPr="005B0299">
        <w:rPr>
          <w:sz w:val="20"/>
        </w:rPr>
        <w:t>Oprogramowanie powinno mieć wbudowane szyfrowanie dysków przy pomocy mechanizmów posiadających certyfikat FIPS 140-2 lub równoważny wydany przez NIST lub inną agendę rządową zajmującą się bezpieczeństwem informacji.</w:t>
      </w:r>
    </w:p>
    <w:p w14:paraId="1F1D09AC" w14:textId="0187239E" w:rsidR="00520E81" w:rsidRPr="005B0299" w:rsidRDefault="00520E81" w:rsidP="00990E3A">
      <w:pPr>
        <w:pStyle w:val="Akapitzlist"/>
        <w:numPr>
          <w:ilvl w:val="0"/>
          <w:numId w:val="108"/>
        </w:numPr>
        <w:spacing w:line="276" w:lineRule="auto"/>
        <w:rPr>
          <w:sz w:val="20"/>
        </w:rPr>
      </w:pPr>
      <w:r w:rsidRPr="005B0299">
        <w:rPr>
          <w:sz w:val="20"/>
        </w:rPr>
        <w:t>Oprogramowanie powinno mieć możliwość uruchamiania aplikacji internetowych wykorzystujących technologię ASP.NET</w:t>
      </w:r>
    </w:p>
    <w:p w14:paraId="3808D8E3" w14:textId="6088B728" w:rsidR="00520E81" w:rsidRPr="005B0299" w:rsidRDefault="00520E81" w:rsidP="00990E3A">
      <w:pPr>
        <w:pStyle w:val="Akapitzlist"/>
        <w:numPr>
          <w:ilvl w:val="0"/>
          <w:numId w:val="108"/>
        </w:numPr>
        <w:spacing w:line="276" w:lineRule="auto"/>
        <w:rPr>
          <w:sz w:val="20"/>
        </w:rPr>
      </w:pPr>
      <w:r w:rsidRPr="005B0299">
        <w:rPr>
          <w:sz w:val="20"/>
        </w:rPr>
        <w:t>Oprogramowanie powinno mieć możliwość dystrybucji ruchu sieciowego HTTP pomiędzy kilka serwerów.</w:t>
      </w:r>
    </w:p>
    <w:p w14:paraId="4675484B" w14:textId="1C1AD1C1" w:rsidR="00520E81" w:rsidRPr="005B0299" w:rsidRDefault="00520E81" w:rsidP="00990E3A">
      <w:pPr>
        <w:pStyle w:val="Akapitzlist"/>
        <w:numPr>
          <w:ilvl w:val="0"/>
          <w:numId w:val="108"/>
        </w:numPr>
        <w:spacing w:line="276" w:lineRule="auto"/>
        <w:rPr>
          <w:sz w:val="20"/>
        </w:rPr>
      </w:pPr>
      <w:r w:rsidRPr="005B0299">
        <w:rPr>
          <w:sz w:val="20"/>
        </w:rPr>
        <w:t>Oprogramowanie powinno mieć wbudowaną zaporę internetową (firewall) z obsługą definiowanych reguł dla ochrony połączeń internetowych i intranetowych.</w:t>
      </w:r>
    </w:p>
    <w:p w14:paraId="1C633832" w14:textId="52EE41AC" w:rsidR="00520E81" w:rsidRPr="005B0299" w:rsidRDefault="00520E81" w:rsidP="00990E3A">
      <w:pPr>
        <w:pStyle w:val="Akapitzlist"/>
        <w:numPr>
          <w:ilvl w:val="0"/>
          <w:numId w:val="108"/>
        </w:numPr>
        <w:spacing w:line="276" w:lineRule="auto"/>
        <w:rPr>
          <w:sz w:val="20"/>
        </w:rPr>
      </w:pPr>
      <w:r w:rsidRPr="005B0299">
        <w:rPr>
          <w:sz w:val="20"/>
        </w:rPr>
        <w:t>Oprogramowanie powinno mieć graficzny interfejs użytkownika.</w:t>
      </w:r>
    </w:p>
    <w:p w14:paraId="256F8C90" w14:textId="2F15492B" w:rsidR="00520E81" w:rsidRPr="005B0299" w:rsidRDefault="00520E81" w:rsidP="00990E3A">
      <w:pPr>
        <w:pStyle w:val="Akapitzlist"/>
        <w:numPr>
          <w:ilvl w:val="0"/>
          <w:numId w:val="108"/>
        </w:numPr>
        <w:spacing w:line="276" w:lineRule="auto"/>
        <w:rPr>
          <w:sz w:val="20"/>
        </w:rPr>
      </w:pPr>
      <w:r w:rsidRPr="005B0299">
        <w:rPr>
          <w:sz w:val="20"/>
        </w:rPr>
        <w:t>Oprogramowanie powinno być zlokalizowane w języku polskim dla co najmniej następujących elementów: menu, przeglądarka internetowa, pomoc, komunikaty systemowe.</w:t>
      </w:r>
    </w:p>
    <w:p w14:paraId="43704535" w14:textId="1F8BC619" w:rsidR="00520E81" w:rsidRPr="005B0299" w:rsidRDefault="00520E81" w:rsidP="00990E3A">
      <w:pPr>
        <w:pStyle w:val="Akapitzlist"/>
        <w:numPr>
          <w:ilvl w:val="0"/>
          <w:numId w:val="108"/>
        </w:numPr>
        <w:spacing w:line="276" w:lineRule="auto"/>
        <w:rPr>
          <w:sz w:val="20"/>
        </w:rPr>
      </w:pPr>
      <w:r w:rsidRPr="005B0299">
        <w:rPr>
          <w:sz w:val="20"/>
        </w:rPr>
        <w:t xml:space="preserve">Oprogramowanie powinno mieć wsparcie dla większości powszechnie używanych urządzeń peryferyjnych (drukarek, urządzeń sieciowych, standardów USB, </w:t>
      </w:r>
      <w:proofErr w:type="spellStart"/>
      <w:r w:rsidRPr="005B0299">
        <w:rPr>
          <w:sz w:val="20"/>
        </w:rPr>
        <w:t>Plug&amp;Play</w:t>
      </w:r>
      <w:proofErr w:type="spellEnd"/>
      <w:r w:rsidRPr="005B0299">
        <w:rPr>
          <w:sz w:val="20"/>
        </w:rPr>
        <w:t>).</w:t>
      </w:r>
    </w:p>
    <w:p w14:paraId="472941F0" w14:textId="01D85FCB" w:rsidR="0065636F" w:rsidRPr="005B0299" w:rsidRDefault="00520E81" w:rsidP="00990E3A">
      <w:pPr>
        <w:pStyle w:val="Akapitzlist"/>
        <w:numPr>
          <w:ilvl w:val="0"/>
          <w:numId w:val="108"/>
        </w:numPr>
        <w:spacing w:line="276" w:lineRule="auto"/>
        <w:rPr>
          <w:sz w:val="20"/>
        </w:rPr>
      </w:pPr>
      <w:r w:rsidRPr="005B0299">
        <w:rPr>
          <w:sz w:val="20"/>
        </w:rPr>
        <w:t>Oprogramowanie powinno mieć możliwość zdalnej konfiguracji, administrowania.</w:t>
      </w:r>
    </w:p>
    <w:p w14:paraId="14D36ACF" w14:textId="77777777" w:rsidR="0065636F" w:rsidRDefault="0065636F" w:rsidP="0065636F">
      <w:pPr>
        <w:spacing w:line="276" w:lineRule="auto"/>
      </w:pPr>
    </w:p>
    <w:p w14:paraId="4042C554" w14:textId="0DB539C7" w:rsidR="0065636F" w:rsidRDefault="0065636F" w:rsidP="0065636F">
      <w:pPr>
        <w:spacing w:line="276" w:lineRule="auto"/>
      </w:pPr>
    </w:p>
    <w:p w14:paraId="37A633A4" w14:textId="77777777" w:rsidR="00D92E70" w:rsidRDefault="00D92E70" w:rsidP="00516DB9"/>
    <w:p w14:paraId="2388A860" w14:textId="102761B4" w:rsidR="000F1F86" w:rsidRDefault="00EB3FC1" w:rsidP="00865A53">
      <w:pPr>
        <w:pStyle w:val="Nagwek1"/>
        <w:numPr>
          <w:ilvl w:val="0"/>
          <w:numId w:val="23"/>
        </w:numPr>
      </w:pPr>
      <w:bookmarkStart w:id="113" w:name="_Toc488182172"/>
      <w:r w:rsidRPr="00EB3FC1">
        <w:t xml:space="preserve">Część nr 2 -  </w:t>
      </w:r>
      <w:r w:rsidR="00C62A4B" w:rsidRPr="00C62A4B">
        <w:rPr>
          <w:rFonts w:eastAsia="Times New Roman" w:cs="Arial"/>
          <w:lang w:eastAsia="pl-PL"/>
        </w:rPr>
        <w:t>Zakup sprzętu do uruchomienia EOD</w:t>
      </w:r>
      <w:bookmarkEnd w:id="113"/>
    </w:p>
    <w:p w14:paraId="07278E73" w14:textId="77777777" w:rsidR="00EB3FC1" w:rsidRDefault="00EB3FC1" w:rsidP="00EB3FC1"/>
    <w:p w14:paraId="4ECE8E2C" w14:textId="1F31C254" w:rsidR="00571C07" w:rsidRDefault="00571C07" w:rsidP="00865A53">
      <w:pPr>
        <w:pStyle w:val="Nagwek2"/>
        <w:numPr>
          <w:ilvl w:val="0"/>
          <w:numId w:val="45"/>
        </w:numPr>
        <w:spacing w:line="276" w:lineRule="auto"/>
        <w:rPr>
          <w:sz w:val="20"/>
        </w:rPr>
      </w:pPr>
      <w:bookmarkStart w:id="114" w:name="_Toc488182173"/>
      <w:r w:rsidRPr="00571C07">
        <w:rPr>
          <w:sz w:val="20"/>
        </w:rPr>
        <w:t>Zakup stacji roboczych</w:t>
      </w:r>
      <w:bookmarkEnd w:id="114"/>
    </w:p>
    <w:p w14:paraId="7170B5C9" w14:textId="77777777" w:rsidR="00297E1C" w:rsidRDefault="00297E1C" w:rsidP="00297E1C"/>
    <w:tbl>
      <w:tblPr>
        <w:tblW w:w="508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162"/>
        <w:gridCol w:w="7205"/>
      </w:tblGrid>
      <w:tr w:rsidR="00CA1C66" w:rsidRPr="0090323E" w14:paraId="421BE47A" w14:textId="77777777" w:rsidTr="00D86512">
        <w:trPr>
          <w:trHeight w:val="459"/>
        </w:trPr>
        <w:tc>
          <w:tcPr>
            <w:tcW w:w="1154" w:type="pct"/>
            <w:shd w:val="clear" w:color="auto" w:fill="D5D5D5" w:themeFill="accent3" w:themeFillTint="66"/>
            <w:vAlign w:val="center"/>
          </w:tcPr>
          <w:p w14:paraId="285692F1" w14:textId="77777777" w:rsidR="00CA1C66" w:rsidRPr="00CA1C66" w:rsidRDefault="00CA1C66" w:rsidP="00CA1C66">
            <w:pPr>
              <w:spacing w:line="276" w:lineRule="auto"/>
              <w:jc w:val="center"/>
              <w:rPr>
                <w:rFonts w:cs="Arial"/>
                <w:b/>
                <w:bCs/>
                <w:sz w:val="20"/>
              </w:rPr>
            </w:pPr>
            <w:r w:rsidRPr="00CA1C66">
              <w:rPr>
                <w:rFonts w:cs="Arial"/>
                <w:b/>
                <w:bCs/>
                <w:sz w:val="20"/>
              </w:rPr>
              <w:t>Parametr</w:t>
            </w:r>
          </w:p>
        </w:tc>
        <w:tc>
          <w:tcPr>
            <w:tcW w:w="3846" w:type="pct"/>
            <w:shd w:val="clear" w:color="auto" w:fill="D5D5D5" w:themeFill="accent3" w:themeFillTint="66"/>
            <w:vAlign w:val="center"/>
          </w:tcPr>
          <w:p w14:paraId="1C4FF2A2" w14:textId="77777777" w:rsidR="00CA1C66" w:rsidRPr="00CA1C66" w:rsidRDefault="00CA1C66" w:rsidP="00CA1C66">
            <w:pPr>
              <w:spacing w:line="276" w:lineRule="auto"/>
              <w:jc w:val="center"/>
              <w:rPr>
                <w:rFonts w:cs="Arial"/>
                <w:b/>
                <w:bCs/>
                <w:sz w:val="20"/>
              </w:rPr>
            </w:pPr>
            <w:r w:rsidRPr="00CA1C66">
              <w:rPr>
                <w:rFonts w:cs="Arial"/>
                <w:b/>
                <w:bCs/>
                <w:sz w:val="20"/>
              </w:rPr>
              <w:t>Wymaganie Minimalne</w:t>
            </w:r>
          </w:p>
        </w:tc>
      </w:tr>
      <w:tr w:rsidR="00CA1C66" w:rsidRPr="0090323E" w14:paraId="12EEF1A6" w14:textId="77777777" w:rsidTr="00D86512">
        <w:trPr>
          <w:trHeight w:val="284"/>
        </w:trPr>
        <w:tc>
          <w:tcPr>
            <w:tcW w:w="1154" w:type="pct"/>
          </w:tcPr>
          <w:p w14:paraId="4318FBEE" w14:textId="77777777" w:rsidR="00CA1C66" w:rsidRPr="00CA1C66" w:rsidRDefault="00CA1C66" w:rsidP="00CA1C66">
            <w:pPr>
              <w:spacing w:line="276" w:lineRule="auto"/>
              <w:jc w:val="left"/>
              <w:rPr>
                <w:rFonts w:cs="Arial"/>
                <w:b/>
                <w:bCs/>
                <w:sz w:val="20"/>
              </w:rPr>
            </w:pPr>
            <w:r w:rsidRPr="00CA1C66">
              <w:rPr>
                <w:rFonts w:cs="Arial"/>
                <w:b/>
                <w:bCs/>
                <w:sz w:val="20"/>
              </w:rPr>
              <w:lastRenderedPageBreak/>
              <w:t>Typ</w:t>
            </w:r>
          </w:p>
        </w:tc>
        <w:tc>
          <w:tcPr>
            <w:tcW w:w="3846" w:type="pct"/>
          </w:tcPr>
          <w:p w14:paraId="3085AA9C" w14:textId="77777777" w:rsidR="00CA1C66" w:rsidRPr="00CA1C66" w:rsidRDefault="00CA1C66" w:rsidP="00CA1C66">
            <w:pPr>
              <w:spacing w:line="276" w:lineRule="auto"/>
              <w:rPr>
                <w:rFonts w:cs="Arial"/>
                <w:bCs/>
                <w:sz w:val="20"/>
              </w:rPr>
            </w:pPr>
            <w:r w:rsidRPr="00CA1C66">
              <w:rPr>
                <w:rFonts w:cs="Arial"/>
                <w:bCs/>
                <w:sz w:val="20"/>
              </w:rPr>
              <w:t>Komputer stacjonarny. W ofercie wymagane jest podanie modelu, symbolu oraz producenta</w:t>
            </w:r>
          </w:p>
        </w:tc>
      </w:tr>
      <w:tr w:rsidR="00CA1C66" w:rsidRPr="0090323E" w14:paraId="15CF2E25" w14:textId="77777777" w:rsidTr="00D86512">
        <w:trPr>
          <w:trHeight w:val="284"/>
        </w:trPr>
        <w:tc>
          <w:tcPr>
            <w:tcW w:w="1154" w:type="pct"/>
          </w:tcPr>
          <w:p w14:paraId="73B93203" w14:textId="77777777" w:rsidR="00CA1C66" w:rsidRPr="00CA1C66" w:rsidRDefault="00CA1C66" w:rsidP="00CA1C66">
            <w:pPr>
              <w:spacing w:line="276" w:lineRule="auto"/>
              <w:jc w:val="left"/>
              <w:rPr>
                <w:rFonts w:cs="Arial"/>
                <w:b/>
                <w:bCs/>
                <w:sz w:val="20"/>
              </w:rPr>
            </w:pPr>
            <w:r w:rsidRPr="00CA1C66">
              <w:rPr>
                <w:rFonts w:cs="Arial"/>
                <w:b/>
                <w:bCs/>
                <w:sz w:val="20"/>
              </w:rPr>
              <w:t xml:space="preserve">Procesor </w:t>
            </w:r>
          </w:p>
          <w:p w14:paraId="22C08C96" w14:textId="77777777" w:rsidR="00CA1C66" w:rsidRPr="00CA1C66" w:rsidRDefault="00CA1C66" w:rsidP="00CA1C66">
            <w:pPr>
              <w:spacing w:line="276" w:lineRule="auto"/>
              <w:jc w:val="left"/>
              <w:rPr>
                <w:rFonts w:cs="Arial"/>
                <w:b/>
                <w:bCs/>
                <w:sz w:val="20"/>
              </w:rPr>
            </w:pPr>
          </w:p>
        </w:tc>
        <w:tc>
          <w:tcPr>
            <w:tcW w:w="3846" w:type="pct"/>
          </w:tcPr>
          <w:p w14:paraId="4FDE14C2" w14:textId="77777777" w:rsidR="00CA1C66" w:rsidRPr="00CA1C66" w:rsidRDefault="00CA1C66" w:rsidP="00CA1C66">
            <w:pPr>
              <w:spacing w:line="276" w:lineRule="auto"/>
              <w:rPr>
                <w:rFonts w:cs="Arial"/>
                <w:bCs/>
                <w:i/>
                <w:color w:val="00B050"/>
                <w:sz w:val="20"/>
              </w:rPr>
            </w:pPr>
            <w:r w:rsidRPr="00CA1C66">
              <w:rPr>
                <w:rFonts w:cs="Arial"/>
                <w:bCs/>
                <w:sz w:val="20"/>
              </w:rPr>
              <w:t xml:space="preserve">Procesor wielordzeniowy ze zintegrowaną grafiką, osiągający w teście </w:t>
            </w:r>
            <w:proofErr w:type="spellStart"/>
            <w:r w:rsidRPr="00CA1C66">
              <w:rPr>
                <w:rFonts w:cs="Arial"/>
                <w:bCs/>
                <w:sz w:val="20"/>
              </w:rPr>
              <w:t>PassMark</w:t>
            </w:r>
            <w:proofErr w:type="spellEnd"/>
            <w:r w:rsidRPr="00CA1C66">
              <w:rPr>
                <w:rFonts w:cs="Arial"/>
                <w:bCs/>
                <w:sz w:val="20"/>
              </w:rPr>
              <w:t xml:space="preserve"> CPU Mark (wersja 9.0) wynik min. 5000 punktów. </w:t>
            </w:r>
            <w:r w:rsidRPr="00CA1C66">
              <w:rPr>
                <w:rFonts w:cs="Arial"/>
                <w:b/>
                <w:bCs/>
                <w:sz w:val="20"/>
              </w:rPr>
              <w:t>Dokument składany na potwierdzenie spełnienia przez oferowane dostawy wymagań określonych przez Zamawiającego.</w:t>
            </w:r>
          </w:p>
        </w:tc>
      </w:tr>
      <w:tr w:rsidR="00CA1C66" w:rsidRPr="0090323E" w14:paraId="60165F4D" w14:textId="77777777" w:rsidTr="00D86512">
        <w:trPr>
          <w:trHeight w:val="284"/>
        </w:trPr>
        <w:tc>
          <w:tcPr>
            <w:tcW w:w="1154" w:type="pct"/>
          </w:tcPr>
          <w:p w14:paraId="482A08D9" w14:textId="77777777" w:rsidR="00CA1C66" w:rsidRPr="00CA1C66" w:rsidRDefault="00CA1C66" w:rsidP="00CA1C66">
            <w:pPr>
              <w:spacing w:line="276" w:lineRule="auto"/>
              <w:jc w:val="left"/>
              <w:rPr>
                <w:rFonts w:cs="Arial"/>
                <w:b/>
                <w:bCs/>
                <w:sz w:val="20"/>
              </w:rPr>
            </w:pPr>
            <w:r w:rsidRPr="00CA1C66">
              <w:rPr>
                <w:rFonts w:cs="Arial"/>
                <w:b/>
                <w:bCs/>
                <w:sz w:val="20"/>
              </w:rPr>
              <w:t>Pamięć operacyjna RAM</w:t>
            </w:r>
          </w:p>
        </w:tc>
        <w:tc>
          <w:tcPr>
            <w:tcW w:w="3846" w:type="pct"/>
          </w:tcPr>
          <w:p w14:paraId="0FA24AA5" w14:textId="77777777" w:rsidR="00CA1C66" w:rsidRPr="00CA1C66" w:rsidRDefault="00CA1C66" w:rsidP="00CA1C66">
            <w:pPr>
              <w:spacing w:line="276" w:lineRule="auto"/>
              <w:rPr>
                <w:rFonts w:cs="Arial"/>
                <w:bCs/>
                <w:color w:val="FF0000"/>
                <w:sz w:val="20"/>
              </w:rPr>
            </w:pPr>
            <w:r w:rsidRPr="00CA1C66">
              <w:rPr>
                <w:rFonts w:cs="Arial"/>
                <w:bCs/>
                <w:sz w:val="20"/>
              </w:rPr>
              <w:t xml:space="preserve">8GB możliwość rozbudowy do min 64GB, co najmniej 2 </w:t>
            </w:r>
            <w:proofErr w:type="spellStart"/>
            <w:r w:rsidRPr="00CA1C66">
              <w:rPr>
                <w:rFonts w:cs="Arial"/>
                <w:bCs/>
                <w:sz w:val="20"/>
              </w:rPr>
              <w:t>sloty</w:t>
            </w:r>
            <w:proofErr w:type="spellEnd"/>
            <w:r w:rsidRPr="00CA1C66">
              <w:rPr>
                <w:rFonts w:cs="Arial"/>
                <w:bCs/>
                <w:sz w:val="20"/>
              </w:rPr>
              <w:t xml:space="preserve"> wolne </w:t>
            </w:r>
          </w:p>
        </w:tc>
      </w:tr>
      <w:tr w:rsidR="00CA1C66" w:rsidRPr="0090323E" w14:paraId="34918C48" w14:textId="77777777" w:rsidTr="00D86512">
        <w:trPr>
          <w:trHeight w:val="284"/>
        </w:trPr>
        <w:tc>
          <w:tcPr>
            <w:tcW w:w="1154" w:type="pct"/>
          </w:tcPr>
          <w:p w14:paraId="5552F220" w14:textId="77777777" w:rsidR="00CA1C66" w:rsidRPr="00CA1C66" w:rsidRDefault="00CA1C66" w:rsidP="00CA1C66">
            <w:pPr>
              <w:spacing w:line="276" w:lineRule="auto"/>
              <w:jc w:val="left"/>
              <w:rPr>
                <w:rFonts w:cs="Arial"/>
                <w:b/>
                <w:bCs/>
                <w:sz w:val="20"/>
              </w:rPr>
            </w:pPr>
            <w:r w:rsidRPr="00CA1C66">
              <w:rPr>
                <w:rFonts w:cs="Arial"/>
                <w:b/>
                <w:bCs/>
                <w:sz w:val="20"/>
              </w:rPr>
              <w:t>Parametry pamięci masowej</w:t>
            </w:r>
          </w:p>
        </w:tc>
        <w:tc>
          <w:tcPr>
            <w:tcW w:w="3846" w:type="pct"/>
          </w:tcPr>
          <w:p w14:paraId="6A1F97B4" w14:textId="08CED6CB" w:rsidR="00CA1C66" w:rsidRPr="00CA1C66" w:rsidRDefault="00CA1C66" w:rsidP="00CA1C66">
            <w:pPr>
              <w:spacing w:line="276" w:lineRule="auto"/>
              <w:rPr>
                <w:rFonts w:cs="Arial"/>
                <w:bCs/>
                <w:sz w:val="20"/>
              </w:rPr>
            </w:pPr>
            <w:r>
              <w:rPr>
                <w:rFonts w:cs="Arial"/>
                <w:bCs/>
                <w:sz w:val="20"/>
              </w:rPr>
              <w:t>1</w:t>
            </w:r>
            <w:r w:rsidRPr="00CA1C66">
              <w:rPr>
                <w:rFonts w:cs="Arial"/>
                <w:bCs/>
                <w:sz w:val="20"/>
              </w:rPr>
              <w:t xml:space="preserve"> x 256GB SSD </w:t>
            </w:r>
            <w:proofErr w:type="spellStart"/>
            <w:r w:rsidRPr="00CA1C66">
              <w:rPr>
                <w:rFonts w:cs="Arial"/>
                <w:bCs/>
                <w:sz w:val="20"/>
              </w:rPr>
              <w:t>PCIe</w:t>
            </w:r>
            <w:proofErr w:type="spellEnd"/>
          </w:p>
          <w:p w14:paraId="590BCBAD" w14:textId="25508A6F" w:rsidR="00CA1C66" w:rsidRPr="00CA1C66" w:rsidRDefault="00CA1C66" w:rsidP="00CA1C66">
            <w:pPr>
              <w:spacing w:line="276" w:lineRule="auto"/>
              <w:rPr>
                <w:rFonts w:cs="Arial"/>
                <w:bCs/>
                <w:sz w:val="20"/>
              </w:rPr>
            </w:pPr>
          </w:p>
        </w:tc>
      </w:tr>
      <w:tr w:rsidR="00CA1C66" w:rsidRPr="0090323E" w14:paraId="6D364BDB" w14:textId="77777777" w:rsidTr="00D86512">
        <w:trPr>
          <w:trHeight w:val="284"/>
        </w:trPr>
        <w:tc>
          <w:tcPr>
            <w:tcW w:w="1154" w:type="pct"/>
          </w:tcPr>
          <w:p w14:paraId="4EBF773A" w14:textId="77777777" w:rsidR="00CA1C66" w:rsidRPr="00CA1C66" w:rsidRDefault="00CA1C66" w:rsidP="00CA1C66">
            <w:pPr>
              <w:spacing w:line="276" w:lineRule="auto"/>
              <w:jc w:val="left"/>
              <w:rPr>
                <w:rFonts w:cs="Arial"/>
                <w:b/>
                <w:bCs/>
                <w:sz w:val="20"/>
              </w:rPr>
            </w:pPr>
            <w:r w:rsidRPr="00CA1C66">
              <w:rPr>
                <w:rFonts w:cs="Arial"/>
                <w:b/>
                <w:bCs/>
                <w:sz w:val="20"/>
              </w:rPr>
              <w:t>Wydajność grafiki</w:t>
            </w:r>
          </w:p>
        </w:tc>
        <w:tc>
          <w:tcPr>
            <w:tcW w:w="3846" w:type="pct"/>
          </w:tcPr>
          <w:p w14:paraId="224DDA71" w14:textId="77777777" w:rsidR="00CA1C66" w:rsidRPr="00CA1C66" w:rsidRDefault="00CA1C66" w:rsidP="00CA1C66">
            <w:pPr>
              <w:spacing w:line="276" w:lineRule="auto"/>
              <w:rPr>
                <w:rStyle w:val="Hipercze"/>
                <w:rFonts w:cs="Arial"/>
                <w:sz w:val="20"/>
              </w:rPr>
            </w:pPr>
            <w:r w:rsidRPr="00CA1C66">
              <w:rPr>
                <w:rFonts w:cs="Arial"/>
                <w:sz w:val="20"/>
              </w:rPr>
              <w:t xml:space="preserve">Oferowana karta graficzna musi osiągać w teście </w:t>
            </w:r>
            <w:proofErr w:type="spellStart"/>
            <w:r w:rsidRPr="00CA1C66">
              <w:rPr>
                <w:rFonts w:cs="Arial"/>
                <w:sz w:val="20"/>
              </w:rPr>
              <w:t>PassMark</w:t>
            </w:r>
            <w:proofErr w:type="spellEnd"/>
            <w:r w:rsidRPr="00CA1C66">
              <w:rPr>
                <w:rFonts w:cs="Arial"/>
                <w:sz w:val="20"/>
              </w:rPr>
              <w:t xml:space="preserve"> Performance Test co najmniej wynik 1210 punktów w G3D Rating, wynik dostępny na stronie</w:t>
            </w:r>
            <w:r w:rsidRPr="00CA1C66">
              <w:rPr>
                <w:rFonts w:cs="Arial"/>
                <w:color w:val="00B050"/>
                <w:sz w:val="20"/>
              </w:rPr>
              <w:t>:</w:t>
            </w:r>
            <w:r w:rsidRPr="00CA1C66">
              <w:rPr>
                <w:rFonts w:cs="Arial"/>
                <w:sz w:val="20"/>
              </w:rPr>
              <w:t xml:space="preserve"> </w:t>
            </w:r>
            <w:hyperlink r:id="rId17" w:history="1">
              <w:r w:rsidRPr="00CA1C66">
                <w:rPr>
                  <w:rStyle w:val="Hipercze"/>
                  <w:rFonts w:cs="Arial"/>
                  <w:sz w:val="20"/>
                </w:rPr>
                <w:t>http://www.videocardbenchmark.net/gpu_list.php</w:t>
              </w:r>
            </w:hyperlink>
          </w:p>
          <w:p w14:paraId="1FC1E9E2" w14:textId="77777777" w:rsidR="00CA1C66" w:rsidRPr="00CA1C66" w:rsidRDefault="00CA1C66" w:rsidP="00CA1C66">
            <w:pPr>
              <w:spacing w:line="276" w:lineRule="auto"/>
              <w:rPr>
                <w:rFonts w:cs="Arial"/>
                <w:color w:val="0000FF"/>
                <w:sz w:val="20"/>
                <w:u w:val="single"/>
              </w:rPr>
            </w:pPr>
            <w:r w:rsidRPr="00CA1C66">
              <w:rPr>
                <w:rFonts w:cs="Arial"/>
                <w:b/>
                <w:bCs/>
                <w:sz w:val="20"/>
              </w:rPr>
              <w:t>Dokument składany na potwierdzenie spełnienia przez oferowane dostawy wymagań określonych przez Zamawiającego.</w:t>
            </w:r>
          </w:p>
        </w:tc>
      </w:tr>
      <w:tr w:rsidR="00CA1C66" w:rsidRPr="0090323E" w14:paraId="4D082A1A" w14:textId="77777777" w:rsidTr="00D86512">
        <w:trPr>
          <w:trHeight w:val="284"/>
        </w:trPr>
        <w:tc>
          <w:tcPr>
            <w:tcW w:w="1154" w:type="pct"/>
          </w:tcPr>
          <w:p w14:paraId="5708F8B5" w14:textId="77777777" w:rsidR="00CA1C66" w:rsidRPr="00CA1C66" w:rsidRDefault="00CA1C66" w:rsidP="00CA1C66">
            <w:pPr>
              <w:spacing w:line="276" w:lineRule="auto"/>
              <w:jc w:val="left"/>
              <w:rPr>
                <w:rFonts w:cs="Arial"/>
                <w:b/>
                <w:bCs/>
                <w:sz w:val="20"/>
              </w:rPr>
            </w:pPr>
            <w:r w:rsidRPr="00CA1C66">
              <w:rPr>
                <w:rFonts w:cs="Arial"/>
                <w:b/>
                <w:bCs/>
                <w:sz w:val="20"/>
              </w:rPr>
              <w:t>Wyposażenie multimedialne</w:t>
            </w:r>
          </w:p>
        </w:tc>
        <w:tc>
          <w:tcPr>
            <w:tcW w:w="3846" w:type="pct"/>
          </w:tcPr>
          <w:p w14:paraId="0E3A242E" w14:textId="77777777" w:rsidR="00CA1C66" w:rsidRPr="00CA1C66" w:rsidRDefault="00CA1C66" w:rsidP="00CA1C66">
            <w:pPr>
              <w:spacing w:line="276" w:lineRule="auto"/>
              <w:rPr>
                <w:rFonts w:cs="Arial"/>
                <w:bCs/>
                <w:sz w:val="20"/>
              </w:rPr>
            </w:pPr>
            <w:r w:rsidRPr="00CA1C66">
              <w:rPr>
                <w:rFonts w:cs="Arial"/>
                <w:bCs/>
                <w:sz w:val="20"/>
              </w:rPr>
              <w:t xml:space="preserve">Min 24-bitowa Karta dźwiękowa zintegrowana z płytą główną, zgodna z High Definition,  wewnętrzny głośnik w obudowie komputera </w:t>
            </w:r>
          </w:p>
          <w:p w14:paraId="678AA5D1" w14:textId="77777777" w:rsidR="00CA1C66" w:rsidRPr="00CA1C66" w:rsidRDefault="00CA1C66" w:rsidP="00CA1C66">
            <w:pPr>
              <w:spacing w:line="276" w:lineRule="auto"/>
              <w:rPr>
                <w:rFonts w:cs="Arial"/>
                <w:bCs/>
                <w:sz w:val="20"/>
              </w:rPr>
            </w:pPr>
            <w:r w:rsidRPr="00CA1C66">
              <w:rPr>
                <w:rFonts w:cs="Arial"/>
                <w:bCs/>
                <w:sz w:val="20"/>
              </w:rPr>
              <w:t xml:space="preserve">Port słuchawek i mikrofonu na przednim panelu, dopuszcza się rozwiązanie port </w:t>
            </w:r>
            <w:proofErr w:type="spellStart"/>
            <w:r w:rsidRPr="00CA1C66">
              <w:rPr>
                <w:rFonts w:cs="Arial"/>
                <w:bCs/>
                <w:sz w:val="20"/>
              </w:rPr>
              <w:t>combo</w:t>
            </w:r>
            <w:proofErr w:type="spellEnd"/>
            <w:r w:rsidRPr="00CA1C66">
              <w:rPr>
                <w:rFonts w:cs="Arial"/>
                <w:bCs/>
                <w:sz w:val="20"/>
              </w:rPr>
              <w:t>, na tylnym panelu min. audio out.</w:t>
            </w:r>
          </w:p>
        </w:tc>
      </w:tr>
      <w:tr w:rsidR="00CA1C66" w:rsidRPr="0090323E" w14:paraId="4B510BCE" w14:textId="77777777" w:rsidTr="00D86512">
        <w:trPr>
          <w:trHeight w:val="284"/>
        </w:trPr>
        <w:tc>
          <w:tcPr>
            <w:tcW w:w="1154" w:type="pct"/>
          </w:tcPr>
          <w:p w14:paraId="4D4405DB" w14:textId="77777777" w:rsidR="00CA1C66" w:rsidRPr="00CA1C66" w:rsidRDefault="00CA1C66" w:rsidP="00CA1C66">
            <w:pPr>
              <w:spacing w:line="276" w:lineRule="auto"/>
              <w:ind w:left="360" w:hanging="360"/>
              <w:jc w:val="left"/>
              <w:rPr>
                <w:rFonts w:cs="Arial"/>
                <w:b/>
                <w:bCs/>
                <w:color w:val="000000"/>
                <w:sz w:val="20"/>
              </w:rPr>
            </w:pPr>
            <w:r w:rsidRPr="00CA1C66">
              <w:rPr>
                <w:rFonts w:cs="Arial"/>
                <w:b/>
                <w:bCs/>
                <w:color w:val="000000"/>
                <w:sz w:val="20"/>
              </w:rPr>
              <w:t>Obudowa</w:t>
            </w:r>
          </w:p>
        </w:tc>
        <w:tc>
          <w:tcPr>
            <w:tcW w:w="3846" w:type="pct"/>
          </w:tcPr>
          <w:p w14:paraId="45A1774D" w14:textId="23BCBAEA" w:rsidR="00CA1C66" w:rsidRPr="00CA1C66" w:rsidRDefault="00CA1C66" w:rsidP="00CA1C66">
            <w:pPr>
              <w:spacing w:line="276" w:lineRule="auto"/>
              <w:rPr>
                <w:rFonts w:cs="Arial"/>
                <w:bCs/>
                <w:sz w:val="20"/>
              </w:rPr>
            </w:pPr>
            <w:r w:rsidRPr="00CA1C66">
              <w:rPr>
                <w:rFonts w:cs="Arial"/>
                <w:bCs/>
                <w:sz w:val="20"/>
              </w:rPr>
              <w:t xml:space="preserve">Typu </w:t>
            </w:r>
            <w:proofErr w:type="spellStart"/>
            <w:r w:rsidRPr="00CA1C66">
              <w:rPr>
                <w:rFonts w:cs="Arial"/>
                <w:bCs/>
                <w:sz w:val="20"/>
              </w:rPr>
              <w:t>MiniTower</w:t>
            </w:r>
            <w:proofErr w:type="spellEnd"/>
            <w:r w:rsidRPr="00CA1C66">
              <w:rPr>
                <w:rFonts w:cs="Arial"/>
                <w:bCs/>
                <w:sz w:val="20"/>
              </w:rPr>
              <w:t xml:space="preserve"> z obsługą kart PCI Express wyłącznie o pełnym profilu, wyposażona w min. 3 kieszenie: 1 </w:t>
            </w:r>
            <w:proofErr w:type="spellStart"/>
            <w:r w:rsidRPr="00CA1C66">
              <w:rPr>
                <w:rFonts w:cs="Arial"/>
                <w:bCs/>
                <w:sz w:val="20"/>
              </w:rPr>
              <w:t>szt</w:t>
            </w:r>
            <w:proofErr w:type="spellEnd"/>
            <w:r w:rsidRPr="00CA1C66">
              <w:rPr>
                <w:rFonts w:cs="Arial"/>
                <w:bCs/>
                <w:sz w:val="20"/>
              </w:rPr>
              <w:t xml:space="preserve"> 5,25” zewnętrzne pełnych wymiarów  i 2 </w:t>
            </w:r>
            <w:proofErr w:type="spellStart"/>
            <w:r w:rsidRPr="00CA1C66">
              <w:rPr>
                <w:rFonts w:cs="Arial"/>
                <w:bCs/>
                <w:sz w:val="20"/>
              </w:rPr>
              <w:t>szt</w:t>
            </w:r>
            <w:proofErr w:type="spellEnd"/>
            <w:r w:rsidRPr="00CA1C66">
              <w:rPr>
                <w:rFonts w:cs="Arial"/>
                <w:bCs/>
                <w:sz w:val="20"/>
              </w:rPr>
              <w:t xml:space="preserve"> 2,5” wewnętrzne, Napęd optyczny w dedykowanej wnęce zewnętrznej </w:t>
            </w:r>
            <w:proofErr w:type="spellStart"/>
            <w:r w:rsidRPr="00CA1C66">
              <w:rPr>
                <w:rFonts w:cs="Arial"/>
                <w:bCs/>
                <w:sz w:val="20"/>
              </w:rPr>
              <w:t>slim</w:t>
            </w:r>
            <w:proofErr w:type="spellEnd"/>
            <w:r w:rsidRPr="00CA1C66">
              <w:rPr>
                <w:rFonts w:cs="Arial"/>
                <w:bCs/>
                <w:sz w:val="20"/>
              </w:rPr>
              <w:t xml:space="preserve">. Obudowa powinna fabrycznie umożliwiać montaż min 2 szt. dysku 3,5” lub dysków 2,5”. Obudowa fabrycznie przystosowana do pracy w orientacji pionowej i poziomej. </w:t>
            </w:r>
          </w:p>
          <w:p w14:paraId="5E6AAF85" w14:textId="77777777" w:rsidR="00CA1C66" w:rsidRPr="00CA1C66" w:rsidRDefault="00CA1C66" w:rsidP="00CA1C66">
            <w:pPr>
              <w:spacing w:line="276" w:lineRule="auto"/>
              <w:rPr>
                <w:rFonts w:cs="Arial"/>
                <w:bCs/>
                <w:sz w:val="20"/>
              </w:rPr>
            </w:pPr>
            <w:r w:rsidRPr="00CA1C66">
              <w:rPr>
                <w:rFonts w:cs="Arial"/>
                <w:bCs/>
                <w:sz w:val="20"/>
              </w:rPr>
              <w:t>Zasilacz w oferowanym komputerze musi się znajdować na stronie</w:t>
            </w:r>
            <w:r w:rsidRPr="00CA1C66">
              <w:rPr>
                <w:rFonts w:cs="Arial"/>
                <w:bCs/>
                <w:color w:val="FF0000"/>
                <w:sz w:val="20"/>
              </w:rPr>
              <w:t xml:space="preserve"> </w:t>
            </w:r>
            <w:hyperlink r:id="rId18" w:history="1">
              <w:r w:rsidRPr="00CA1C66">
                <w:rPr>
                  <w:rStyle w:val="Hipercze"/>
                  <w:rFonts w:cs="Arial"/>
                  <w:bCs/>
                  <w:sz w:val="20"/>
                </w:rPr>
                <w:t>http://www.plugloadsolutions.com/80pluspowersupplies.aspx</w:t>
              </w:r>
            </w:hyperlink>
            <w:r w:rsidRPr="00CA1C66">
              <w:rPr>
                <w:rFonts w:cs="Arial"/>
                <w:bCs/>
                <w:color w:val="FF0000"/>
                <w:sz w:val="20"/>
              </w:rPr>
              <w:t xml:space="preserve">. </w:t>
            </w:r>
            <w:r w:rsidRPr="00CA1C66">
              <w:rPr>
                <w:rFonts w:cs="Arial"/>
                <w:b/>
                <w:bCs/>
                <w:sz w:val="20"/>
              </w:rPr>
              <w:t>Dokument składany na potwierdzenie spełnienia przez oferowane dostawy wymagań określonych przez Zamawiającego.</w:t>
            </w:r>
          </w:p>
          <w:p w14:paraId="3DDC6665" w14:textId="77777777" w:rsidR="00CA1C66" w:rsidRPr="00CA1C66" w:rsidRDefault="00CA1C66" w:rsidP="00CA1C66">
            <w:pPr>
              <w:spacing w:line="276" w:lineRule="auto"/>
              <w:rPr>
                <w:rFonts w:cs="Arial"/>
                <w:bCs/>
                <w:sz w:val="20"/>
              </w:rPr>
            </w:pPr>
            <w:r w:rsidRPr="00CA1C66">
              <w:rPr>
                <w:rFonts w:cs="Arial"/>
                <w:bCs/>
                <w:sz w:val="20"/>
              </w:rPr>
              <w:t xml:space="preserve">Obudowa musi umożliwiać zastosowanie zabezpieczenia fizycznego w postaci linki metalowej (złącze blokady </w:t>
            </w:r>
            <w:proofErr w:type="spellStart"/>
            <w:r w:rsidRPr="00CA1C66">
              <w:rPr>
                <w:rFonts w:cs="Arial"/>
                <w:bCs/>
                <w:sz w:val="20"/>
              </w:rPr>
              <w:t>Kensingtona</w:t>
            </w:r>
            <w:proofErr w:type="spellEnd"/>
            <w:r w:rsidRPr="00CA1C66">
              <w:rPr>
                <w:rFonts w:cs="Arial"/>
                <w:bCs/>
                <w:sz w:val="20"/>
              </w:rPr>
              <w:t>) oraz kłódki (oczko w obudowie do założenia kłódki). Obudowa musi być wyposażona w zamek szybkiego dostępu.</w:t>
            </w:r>
          </w:p>
        </w:tc>
      </w:tr>
      <w:tr w:rsidR="00CA1C66" w:rsidRPr="0090323E" w14:paraId="652603DA" w14:textId="77777777" w:rsidTr="00D86512">
        <w:trPr>
          <w:trHeight w:val="284"/>
        </w:trPr>
        <w:tc>
          <w:tcPr>
            <w:tcW w:w="1154" w:type="pct"/>
          </w:tcPr>
          <w:p w14:paraId="7F3EB2E0" w14:textId="77777777" w:rsidR="00CA1C66" w:rsidRPr="00CA1C66" w:rsidRDefault="00CA1C66" w:rsidP="00CA1C66">
            <w:pPr>
              <w:spacing w:line="276" w:lineRule="auto"/>
              <w:jc w:val="left"/>
              <w:rPr>
                <w:rFonts w:cs="Arial"/>
                <w:b/>
                <w:bCs/>
                <w:sz w:val="20"/>
              </w:rPr>
            </w:pPr>
            <w:r w:rsidRPr="00CA1C66">
              <w:rPr>
                <w:rFonts w:cs="Arial"/>
                <w:b/>
                <w:bCs/>
                <w:sz w:val="20"/>
              </w:rPr>
              <w:t>Zgodność z systemami operacyjnymi</w:t>
            </w:r>
          </w:p>
        </w:tc>
        <w:tc>
          <w:tcPr>
            <w:tcW w:w="3846" w:type="pct"/>
          </w:tcPr>
          <w:p w14:paraId="236141CC" w14:textId="77777777" w:rsidR="00CA1C66" w:rsidRPr="00CA1C66" w:rsidRDefault="00CA1C66" w:rsidP="00CA1C66">
            <w:pPr>
              <w:spacing w:line="276" w:lineRule="auto"/>
              <w:rPr>
                <w:rFonts w:cs="Arial"/>
                <w:bCs/>
                <w:sz w:val="20"/>
              </w:rPr>
            </w:pPr>
            <w:r w:rsidRPr="00CA1C66">
              <w:rPr>
                <w:rFonts w:cs="Arial"/>
                <w:bCs/>
                <w:sz w:val="20"/>
              </w:rPr>
              <w:t xml:space="preserve">Potwierdzenie kompatybilności komputera na daną platformę systemową (załączyć do oferty wydruk ze strony). </w:t>
            </w:r>
            <w:r w:rsidRPr="00CA1C66">
              <w:rPr>
                <w:rFonts w:cs="Arial"/>
                <w:b/>
                <w:bCs/>
                <w:sz w:val="20"/>
              </w:rPr>
              <w:t>Dokument składany na potwierdzenie spełnienia przez oferowane dostawy wymagań określonych przez Zamawiającego.</w:t>
            </w:r>
          </w:p>
        </w:tc>
      </w:tr>
      <w:tr w:rsidR="00CA1C66" w:rsidRPr="0090323E" w14:paraId="1F250CF1" w14:textId="77777777" w:rsidTr="00D86512">
        <w:trPr>
          <w:trHeight w:val="284"/>
        </w:trPr>
        <w:tc>
          <w:tcPr>
            <w:tcW w:w="1154" w:type="pct"/>
          </w:tcPr>
          <w:p w14:paraId="7E6EACBD" w14:textId="77777777" w:rsidR="00CA1C66" w:rsidRPr="00CA1C66" w:rsidRDefault="00CA1C66" w:rsidP="00CA1C66">
            <w:pPr>
              <w:spacing w:line="276" w:lineRule="auto"/>
              <w:jc w:val="left"/>
              <w:rPr>
                <w:rFonts w:cs="Arial"/>
                <w:b/>
                <w:bCs/>
                <w:sz w:val="20"/>
              </w:rPr>
            </w:pPr>
            <w:r w:rsidRPr="00CA1C66">
              <w:rPr>
                <w:rFonts w:cs="Arial"/>
                <w:b/>
                <w:bCs/>
                <w:sz w:val="20"/>
              </w:rPr>
              <w:t>BIOS</w:t>
            </w:r>
          </w:p>
        </w:tc>
        <w:tc>
          <w:tcPr>
            <w:tcW w:w="3846" w:type="pct"/>
          </w:tcPr>
          <w:p w14:paraId="76E5DA19" w14:textId="77777777" w:rsidR="00CA1C66" w:rsidRPr="00CA1C66" w:rsidRDefault="00CA1C66" w:rsidP="00CA1C66">
            <w:pPr>
              <w:spacing w:line="276" w:lineRule="auto"/>
              <w:rPr>
                <w:rFonts w:cs="Arial"/>
                <w:bCs/>
                <w:sz w:val="20"/>
              </w:rPr>
            </w:pPr>
            <w:r w:rsidRPr="00CA1C66">
              <w:rPr>
                <w:rFonts w:cs="Arial"/>
                <w:bCs/>
                <w:sz w:val="20"/>
              </w:rPr>
              <w:t>BIOS zgodny ze specyfikacją UEFI</w:t>
            </w:r>
          </w:p>
          <w:p w14:paraId="6AECF2A1" w14:textId="77777777" w:rsidR="00CA1C66" w:rsidRPr="00CA1C66" w:rsidRDefault="00CA1C66" w:rsidP="00CA1C66">
            <w:pPr>
              <w:spacing w:line="276" w:lineRule="auto"/>
              <w:rPr>
                <w:rFonts w:cs="Arial"/>
                <w:bCs/>
                <w:sz w:val="20"/>
              </w:rPr>
            </w:pPr>
            <w:r w:rsidRPr="00CA1C66">
              <w:rPr>
                <w:rFonts w:cs="Arial"/>
                <w:bCs/>
                <w:sz w:val="20"/>
              </w:rPr>
              <w:t>Pełna obsługa BIOS za pomocą klawiatury i myszy oraz samej myszy. BIOS wyposażony w automatyczną detekcję zmiany konfiguracji, automatycznie nanoszący zmiany w konfiguracji w szczególności : procesor, wielkość pamięci, pojemność dysku.</w:t>
            </w:r>
          </w:p>
        </w:tc>
      </w:tr>
      <w:tr w:rsidR="00CA1C66" w:rsidRPr="0090323E" w14:paraId="51FE00FA" w14:textId="77777777" w:rsidTr="00D86512">
        <w:trPr>
          <w:trHeight w:val="284"/>
        </w:trPr>
        <w:tc>
          <w:tcPr>
            <w:tcW w:w="1154" w:type="pct"/>
          </w:tcPr>
          <w:p w14:paraId="6B6E362A" w14:textId="77777777" w:rsidR="00CA1C66" w:rsidRPr="00CA1C66" w:rsidRDefault="00CA1C66" w:rsidP="00CA1C66">
            <w:pPr>
              <w:spacing w:line="276" w:lineRule="auto"/>
              <w:jc w:val="left"/>
              <w:rPr>
                <w:rFonts w:cs="Arial"/>
                <w:b/>
                <w:bCs/>
                <w:sz w:val="20"/>
              </w:rPr>
            </w:pPr>
            <w:r w:rsidRPr="00CA1C66">
              <w:rPr>
                <w:rFonts w:cs="Arial"/>
                <w:b/>
                <w:bCs/>
                <w:sz w:val="20"/>
              </w:rPr>
              <w:t>Certyfikaty i standardy</w:t>
            </w:r>
          </w:p>
        </w:tc>
        <w:tc>
          <w:tcPr>
            <w:tcW w:w="3846" w:type="pct"/>
          </w:tcPr>
          <w:p w14:paraId="7E20E76F" w14:textId="77777777" w:rsidR="00CA1C66" w:rsidRPr="00CA1C66" w:rsidRDefault="00CA1C66" w:rsidP="00CA1C66">
            <w:pPr>
              <w:numPr>
                <w:ilvl w:val="0"/>
                <w:numId w:val="109"/>
              </w:numPr>
              <w:spacing w:line="276" w:lineRule="auto"/>
              <w:rPr>
                <w:rFonts w:cs="Arial"/>
                <w:bCs/>
                <w:sz w:val="20"/>
              </w:rPr>
            </w:pPr>
            <w:r w:rsidRPr="00CA1C66">
              <w:rPr>
                <w:rFonts w:cs="Arial"/>
                <w:bCs/>
                <w:sz w:val="20"/>
              </w:rPr>
              <w:t>Deklaracja zgodności CE.</w:t>
            </w:r>
          </w:p>
          <w:p w14:paraId="4F5B8908" w14:textId="77777777" w:rsidR="00CA1C66" w:rsidRPr="00CA1C66" w:rsidRDefault="00CA1C66" w:rsidP="00CA1C66">
            <w:pPr>
              <w:numPr>
                <w:ilvl w:val="0"/>
                <w:numId w:val="109"/>
              </w:numPr>
              <w:spacing w:line="276" w:lineRule="auto"/>
              <w:jc w:val="left"/>
              <w:rPr>
                <w:rFonts w:cs="Arial"/>
                <w:bCs/>
                <w:sz w:val="20"/>
              </w:rPr>
            </w:pPr>
            <w:r w:rsidRPr="00CA1C66">
              <w:rPr>
                <w:rFonts w:cs="Arial"/>
                <w:bCs/>
                <w:sz w:val="20"/>
              </w:rPr>
              <w:t xml:space="preserve">Certyfikat TCO, wymagana certyfikacja na stronie : </w:t>
            </w:r>
            <w:hyperlink r:id="rId19" w:history="1">
              <w:r w:rsidRPr="00CA1C66">
                <w:rPr>
                  <w:rStyle w:val="Hipercze"/>
                  <w:rFonts w:cs="Arial"/>
                  <w:bCs/>
                  <w:sz w:val="20"/>
                </w:rPr>
                <w:t>http://tco.brightly.se/pls/nvp/!tco_search</w:t>
              </w:r>
            </w:hyperlink>
            <w:r w:rsidRPr="00CA1C66">
              <w:rPr>
                <w:rFonts w:cs="Arial"/>
                <w:bCs/>
                <w:sz w:val="20"/>
              </w:rPr>
              <w:t>.</w:t>
            </w:r>
          </w:p>
          <w:p w14:paraId="05A4CD8E" w14:textId="77777777" w:rsidR="00CA1C66" w:rsidRPr="00CA1C66" w:rsidRDefault="00CA1C66" w:rsidP="00CA1C66">
            <w:pPr>
              <w:numPr>
                <w:ilvl w:val="0"/>
                <w:numId w:val="109"/>
              </w:numPr>
              <w:spacing w:line="276" w:lineRule="auto"/>
              <w:rPr>
                <w:rFonts w:cs="Arial"/>
                <w:bCs/>
                <w:sz w:val="20"/>
              </w:rPr>
            </w:pPr>
            <w:r w:rsidRPr="00CA1C66">
              <w:rPr>
                <w:rFonts w:cs="Arial"/>
                <w:sz w:val="20"/>
              </w:rPr>
              <w:t xml:space="preserve">Potwierdzenie spełnienia kryteriów środowiskowych, w tym zgodności z dyrektywą </w:t>
            </w:r>
            <w:proofErr w:type="spellStart"/>
            <w:r w:rsidRPr="00CA1C66">
              <w:rPr>
                <w:rFonts w:cs="Arial"/>
                <w:sz w:val="20"/>
              </w:rPr>
              <w:t>RoHS</w:t>
            </w:r>
            <w:proofErr w:type="spellEnd"/>
            <w:r w:rsidRPr="00CA1C66">
              <w:rPr>
                <w:rFonts w:cs="Arial"/>
                <w:sz w:val="20"/>
              </w:rPr>
              <w:t xml:space="preserve">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w:t>
            </w:r>
            <w:r w:rsidRPr="00CA1C66">
              <w:rPr>
                <w:rFonts w:cs="Arial"/>
                <w:bCs/>
                <w:sz w:val="20"/>
              </w:rPr>
              <w:t>normą ISO 1043-4 dla płyty głównej oraz elementów wykonanych z tworzyw sztucznych o masie powyżej 25 gram.</w:t>
            </w:r>
          </w:p>
          <w:p w14:paraId="1E6E654E" w14:textId="77777777" w:rsidR="00CA1C66" w:rsidRPr="00CA1C66" w:rsidRDefault="00CA1C66" w:rsidP="00CA1C66">
            <w:pPr>
              <w:numPr>
                <w:ilvl w:val="0"/>
                <w:numId w:val="109"/>
              </w:numPr>
              <w:spacing w:line="276" w:lineRule="auto"/>
              <w:rPr>
                <w:rFonts w:cs="Arial"/>
                <w:bCs/>
                <w:sz w:val="20"/>
              </w:rPr>
            </w:pPr>
            <w:r w:rsidRPr="00CA1C66">
              <w:rPr>
                <w:rFonts w:cs="Arial"/>
                <w:bCs/>
                <w:sz w:val="20"/>
              </w:rPr>
              <w:t xml:space="preserve">Komputer musi spełniać wymogi normy Energy Star 6.0 </w:t>
            </w:r>
          </w:p>
          <w:p w14:paraId="0C3114F7" w14:textId="77777777" w:rsidR="00CA1C66" w:rsidRPr="00CA1C66" w:rsidRDefault="00CA1C66" w:rsidP="00CA1C66">
            <w:pPr>
              <w:spacing w:line="276" w:lineRule="auto"/>
              <w:rPr>
                <w:rFonts w:cs="Arial"/>
                <w:bCs/>
                <w:sz w:val="20"/>
              </w:rPr>
            </w:pPr>
            <w:r w:rsidRPr="00CA1C66">
              <w:rPr>
                <w:rFonts w:cs="Arial"/>
                <w:b/>
                <w:bCs/>
                <w:sz w:val="20"/>
              </w:rPr>
              <w:t>Dokumenty składane na potwierdzenie spełnienia przez oferowane dostawy wymagań określonych przez Zamawiającego.</w:t>
            </w:r>
          </w:p>
        </w:tc>
      </w:tr>
      <w:tr w:rsidR="00CA1C66" w:rsidRPr="0090323E" w14:paraId="38417F61" w14:textId="77777777" w:rsidTr="00D86512">
        <w:trPr>
          <w:trHeight w:val="284"/>
        </w:trPr>
        <w:tc>
          <w:tcPr>
            <w:tcW w:w="1154" w:type="pct"/>
          </w:tcPr>
          <w:p w14:paraId="187847F8" w14:textId="77777777" w:rsidR="00CA1C66" w:rsidRPr="00CA1C66" w:rsidRDefault="00CA1C66" w:rsidP="00CA1C66">
            <w:pPr>
              <w:spacing w:line="276" w:lineRule="auto"/>
              <w:jc w:val="left"/>
              <w:rPr>
                <w:rFonts w:cs="Arial"/>
                <w:b/>
                <w:bCs/>
                <w:sz w:val="20"/>
              </w:rPr>
            </w:pPr>
            <w:r w:rsidRPr="00CA1C66">
              <w:rPr>
                <w:rFonts w:cs="Arial"/>
                <w:b/>
                <w:bCs/>
                <w:sz w:val="20"/>
              </w:rPr>
              <w:t>Ergonomia</w:t>
            </w:r>
          </w:p>
        </w:tc>
        <w:tc>
          <w:tcPr>
            <w:tcW w:w="3846" w:type="pct"/>
          </w:tcPr>
          <w:p w14:paraId="596DC411" w14:textId="77777777" w:rsidR="00CA1C66" w:rsidRPr="00CA1C66" w:rsidRDefault="00CA1C66" w:rsidP="00CA1C66">
            <w:pPr>
              <w:spacing w:line="276" w:lineRule="auto"/>
              <w:rPr>
                <w:rFonts w:cs="Arial"/>
                <w:bCs/>
                <w:sz w:val="20"/>
              </w:rPr>
            </w:pPr>
            <w:r w:rsidRPr="00CA1C66">
              <w:rPr>
                <w:rFonts w:cs="Arial"/>
                <w:bCs/>
                <w:sz w:val="20"/>
              </w:rPr>
              <w:t xml:space="preserve">Głośność jednostki centralnej mierzona zgodnie z normą ISO 7779 oraz wykazana zgodnie z normą ISO 9296 w pozycji obserwatora w trybie pracy dysku twardego (IDLE) wynosząca maksymalnie 22 </w:t>
            </w:r>
            <w:proofErr w:type="spellStart"/>
            <w:r w:rsidRPr="00CA1C66">
              <w:rPr>
                <w:rFonts w:cs="Arial"/>
                <w:bCs/>
                <w:sz w:val="20"/>
              </w:rPr>
              <w:t>dB</w:t>
            </w:r>
            <w:proofErr w:type="spellEnd"/>
            <w:r w:rsidRPr="00CA1C66">
              <w:rPr>
                <w:rFonts w:cs="Arial"/>
                <w:bCs/>
                <w:sz w:val="20"/>
              </w:rPr>
              <w:t>.</w:t>
            </w:r>
          </w:p>
          <w:p w14:paraId="6307AB3F" w14:textId="77777777" w:rsidR="00CA1C66" w:rsidRPr="00CA1C66" w:rsidRDefault="00CA1C66" w:rsidP="00CA1C66">
            <w:pPr>
              <w:spacing w:line="276" w:lineRule="auto"/>
              <w:rPr>
                <w:rFonts w:cs="Arial"/>
                <w:bCs/>
                <w:color w:val="FF0000"/>
                <w:sz w:val="20"/>
              </w:rPr>
            </w:pPr>
            <w:r w:rsidRPr="00CA1C66">
              <w:rPr>
                <w:rFonts w:cs="Arial"/>
                <w:b/>
                <w:bCs/>
                <w:sz w:val="20"/>
              </w:rPr>
              <w:lastRenderedPageBreak/>
              <w:t>Dokument składany na potwierdzenie spełnienia przez oferowane dostawy wymagań określonych przez Zamawiającego.</w:t>
            </w:r>
          </w:p>
        </w:tc>
      </w:tr>
      <w:tr w:rsidR="00CA1C66" w:rsidRPr="0090323E" w14:paraId="5F189730" w14:textId="77777777" w:rsidTr="00D86512">
        <w:trPr>
          <w:trHeight w:val="284"/>
        </w:trPr>
        <w:tc>
          <w:tcPr>
            <w:tcW w:w="1154" w:type="pct"/>
          </w:tcPr>
          <w:p w14:paraId="43C090DE" w14:textId="77777777" w:rsidR="00CA1C66" w:rsidRPr="00CA1C66" w:rsidRDefault="00CA1C66" w:rsidP="00CA1C66">
            <w:pPr>
              <w:spacing w:line="276" w:lineRule="auto"/>
              <w:jc w:val="left"/>
              <w:rPr>
                <w:rFonts w:cs="Arial"/>
                <w:b/>
                <w:bCs/>
                <w:sz w:val="20"/>
              </w:rPr>
            </w:pPr>
            <w:r w:rsidRPr="00CA1C66">
              <w:rPr>
                <w:rFonts w:cs="Arial"/>
                <w:b/>
                <w:bCs/>
                <w:sz w:val="20"/>
              </w:rPr>
              <w:lastRenderedPageBreak/>
              <w:t>Warunki gwarancji</w:t>
            </w:r>
          </w:p>
        </w:tc>
        <w:tc>
          <w:tcPr>
            <w:tcW w:w="3846" w:type="pct"/>
          </w:tcPr>
          <w:p w14:paraId="4D826C50" w14:textId="3903D576" w:rsidR="00CA1C66" w:rsidRPr="00CA1C66" w:rsidRDefault="00CA1C66" w:rsidP="00CA1C66">
            <w:pPr>
              <w:spacing w:line="276" w:lineRule="auto"/>
              <w:rPr>
                <w:rFonts w:cs="Arial"/>
                <w:sz w:val="20"/>
              </w:rPr>
            </w:pPr>
            <w:r w:rsidRPr="00CA1C66">
              <w:rPr>
                <w:rFonts w:cs="Arial"/>
                <w:sz w:val="20"/>
              </w:rPr>
              <w:t xml:space="preserve">min. </w:t>
            </w:r>
            <w:r w:rsidR="009C1EDC">
              <w:rPr>
                <w:rFonts w:cs="Arial"/>
                <w:sz w:val="20"/>
              </w:rPr>
              <w:t>36</w:t>
            </w:r>
            <w:r>
              <w:rPr>
                <w:rFonts w:cs="Arial"/>
                <w:sz w:val="20"/>
              </w:rPr>
              <w:t xml:space="preserve"> </w:t>
            </w:r>
            <w:r w:rsidR="009C1EDC">
              <w:rPr>
                <w:rFonts w:cs="Arial"/>
                <w:sz w:val="20"/>
              </w:rPr>
              <w:t>miesięcy</w:t>
            </w:r>
            <w:r w:rsidRPr="00CA1C66">
              <w:rPr>
                <w:rFonts w:cs="Arial"/>
                <w:sz w:val="20"/>
              </w:rPr>
              <w:t xml:space="preserve"> gwarancji producenta, świadczona na miejscu u klienta z czasem reakcji serwisu - do końca następnego dnia roboczego. W przypadku wymiany dysku twardego uszkodzony dysk pozostaje u Zamawiającego.</w:t>
            </w:r>
          </w:p>
          <w:p w14:paraId="1F8226D6" w14:textId="77777777" w:rsidR="00CA1C66" w:rsidRPr="00CA1C66" w:rsidRDefault="00CA1C66" w:rsidP="00CA1C66">
            <w:pPr>
              <w:spacing w:line="276" w:lineRule="auto"/>
              <w:rPr>
                <w:rFonts w:cs="Arial"/>
                <w:sz w:val="20"/>
              </w:rPr>
            </w:pPr>
            <w:r w:rsidRPr="00CA1C66">
              <w:rPr>
                <w:rFonts w:cs="Arial"/>
                <w:sz w:val="20"/>
              </w:rPr>
              <w:t xml:space="preserve">Usługi serwisowe świadczone w miejscu instalacji urządzenia oraz możliwość szybkiego zgłaszania usterek przez portal internetowy. </w:t>
            </w:r>
          </w:p>
        </w:tc>
      </w:tr>
      <w:tr w:rsidR="00CA1C66" w:rsidRPr="0090323E" w14:paraId="48EC9DF9" w14:textId="77777777" w:rsidTr="00D86512">
        <w:tc>
          <w:tcPr>
            <w:tcW w:w="1154" w:type="pct"/>
          </w:tcPr>
          <w:p w14:paraId="4D6CF629" w14:textId="77777777" w:rsidR="00CA1C66" w:rsidRPr="00CA1C66" w:rsidRDefault="00CA1C66" w:rsidP="00CA1C66">
            <w:pPr>
              <w:tabs>
                <w:tab w:val="left" w:pos="213"/>
              </w:tabs>
              <w:spacing w:line="276" w:lineRule="auto"/>
              <w:jc w:val="left"/>
              <w:rPr>
                <w:rFonts w:cs="Arial"/>
                <w:b/>
                <w:sz w:val="20"/>
              </w:rPr>
            </w:pPr>
            <w:r w:rsidRPr="00CA1C66">
              <w:rPr>
                <w:rFonts w:cs="Arial"/>
                <w:b/>
                <w:bCs/>
                <w:sz w:val="20"/>
              </w:rPr>
              <w:t>Wsparcie techniczne producenta</w:t>
            </w:r>
          </w:p>
        </w:tc>
        <w:tc>
          <w:tcPr>
            <w:tcW w:w="3846" w:type="pct"/>
          </w:tcPr>
          <w:p w14:paraId="682C680C" w14:textId="77777777" w:rsidR="00CA1C66" w:rsidRPr="00CA1C66" w:rsidRDefault="00CA1C66" w:rsidP="00CA1C66">
            <w:pPr>
              <w:spacing w:line="276" w:lineRule="auto"/>
              <w:rPr>
                <w:rFonts w:cs="Arial"/>
                <w:bCs/>
                <w:sz w:val="20"/>
              </w:rPr>
            </w:pPr>
            <w:r w:rsidRPr="00CA1C66">
              <w:rPr>
                <w:rFonts w:cs="Arial"/>
                <w:bCs/>
                <w:sz w:val="20"/>
              </w:rPr>
              <w:t>Możliwość telefonicznego sprawdzenia konfiguracji sprzętowej komputera oraz warunków gwarancji po podaniu numeru seryjnego bezpośrednio u producenta lub jego przedstawiciela.</w:t>
            </w:r>
          </w:p>
          <w:p w14:paraId="0AA07672" w14:textId="77777777" w:rsidR="00CA1C66" w:rsidRPr="00CA1C66" w:rsidRDefault="00CA1C66" w:rsidP="00CA1C66">
            <w:pPr>
              <w:spacing w:line="276" w:lineRule="auto"/>
              <w:rPr>
                <w:rFonts w:cs="Arial"/>
                <w:bCs/>
                <w:sz w:val="20"/>
              </w:rPr>
            </w:pPr>
            <w:r w:rsidRPr="00CA1C66">
              <w:rPr>
                <w:rFonts w:cs="Arial"/>
                <w:bCs/>
                <w:sz w:val="20"/>
              </w:rPr>
              <w:t>Dostęp do najnowszych sterowników i uaktualnień na stronie producenta zestawu realizowany poprzez podanie na dedykowanej stronie internetowej producenta numeru seryjnego lub modelu komputera – do oferty należy dołączyć link strony.</w:t>
            </w:r>
          </w:p>
        </w:tc>
      </w:tr>
      <w:tr w:rsidR="00CA1C66" w:rsidRPr="0090323E" w14:paraId="409A87F7" w14:textId="77777777" w:rsidTr="00D86512">
        <w:tc>
          <w:tcPr>
            <w:tcW w:w="1154" w:type="pct"/>
          </w:tcPr>
          <w:p w14:paraId="387539E4" w14:textId="77777777" w:rsidR="00CA1C66" w:rsidRPr="00CA1C66" w:rsidRDefault="00CA1C66" w:rsidP="00CA1C66">
            <w:pPr>
              <w:spacing w:line="276" w:lineRule="auto"/>
              <w:jc w:val="left"/>
              <w:rPr>
                <w:rFonts w:cs="Arial"/>
                <w:b/>
                <w:bCs/>
                <w:sz w:val="20"/>
              </w:rPr>
            </w:pPr>
            <w:r w:rsidRPr="00CA1C66">
              <w:rPr>
                <w:rFonts w:cs="Arial"/>
                <w:b/>
                <w:bCs/>
                <w:sz w:val="20"/>
              </w:rPr>
              <w:t>System operacyjny</w:t>
            </w:r>
          </w:p>
        </w:tc>
        <w:tc>
          <w:tcPr>
            <w:tcW w:w="3846" w:type="pct"/>
          </w:tcPr>
          <w:p w14:paraId="043AB0E8" w14:textId="77777777" w:rsidR="00CA1C66" w:rsidRPr="00CA1C66" w:rsidRDefault="00CA1C66" w:rsidP="00CA1C66">
            <w:pPr>
              <w:spacing w:line="276" w:lineRule="auto"/>
              <w:rPr>
                <w:rFonts w:cs="Arial"/>
                <w:bCs/>
                <w:sz w:val="20"/>
                <w:bdr w:val="none" w:sz="0" w:space="0" w:color="auto" w:frame="1"/>
              </w:rPr>
            </w:pPr>
            <w:r w:rsidRPr="00CA1C66">
              <w:rPr>
                <w:rFonts w:cs="Arial"/>
                <w:bCs/>
                <w:sz w:val="20"/>
                <w:bdr w:val="none" w:sz="0" w:space="0" w:color="auto" w:frame="1"/>
              </w:rPr>
              <w:t>Zainstalowany system operacyjny spełniający minimalne wymagania:</w:t>
            </w:r>
          </w:p>
          <w:p w14:paraId="5AA155EC"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Interfejs graficzny użytkownika pozwalający na obsługę:</w:t>
            </w:r>
          </w:p>
          <w:p w14:paraId="7A6A2DED" w14:textId="77777777" w:rsidR="00CA1C66" w:rsidRPr="00CA1C66" w:rsidRDefault="00CA1C66" w:rsidP="00CA1C66">
            <w:pPr>
              <w:spacing w:line="276" w:lineRule="auto"/>
              <w:ind w:left="360"/>
              <w:contextualSpacing/>
              <w:rPr>
                <w:rFonts w:cs="Arial"/>
                <w:sz w:val="20"/>
              </w:rPr>
            </w:pPr>
            <w:r w:rsidRPr="00CA1C66">
              <w:rPr>
                <w:rFonts w:cs="Arial"/>
                <w:sz w:val="20"/>
              </w:rPr>
              <w:t>•</w:t>
            </w:r>
            <w:r w:rsidRPr="00CA1C66">
              <w:rPr>
                <w:rFonts w:cs="Arial"/>
                <w:sz w:val="20"/>
              </w:rPr>
              <w:tab/>
              <w:t>Klasyczną przy pomocy klawiatury i myszy,</w:t>
            </w:r>
          </w:p>
          <w:p w14:paraId="5670CC37" w14:textId="77777777" w:rsidR="00CA1C66" w:rsidRPr="00CA1C66" w:rsidRDefault="00CA1C66" w:rsidP="00CA1C66">
            <w:pPr>
              <w:spacing w:line="276" w:lineRule="auto"/>
              <w:ind w:left="360"/>
              <w:contextualSpacing/>
              <w:rPr>
                <w:rFonts w:cs="Arial"/>
                <w:sz w:val="20"/>
              </w:rPr>
            </w:pPr>
            <w:r w:rsidRPr="00CA1C66">
              <w:rPr>
                <w:rFonts w:cs="Arial"/>
                <w:sz w:val="20"/>
              </w:rPr>
              <w:t>•</w:t>
            </w:r>
            <w:r w:rsidRPr="00CA1C66">
              <w:rPr>
                <w:rFonts w:cs="Arial"/>
                <w:sz w:val="20"/>
              </w:rPr>
              <w:tab/>
              <w:t>Dotykową umożliwiającą sterowanie dotykiem na urządzeniach typu tablet lub monitorach dotykowych,</w:t>
            </w:r>
          </w:p>
          <w:p w14:paraId="40574235"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Interfejsy użytkownika dostępne w wielu językach do wyboru w czasie instalacji – w tym Polskim i Angielskim,</w:t>
            </w:r>
          </w:p>
          <w:p w14:paraId="6E93B821"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 xml:space="preserve">Zlokalizowane w języku polskim, co najmniej następujące elementy: menu, </w:t>
            </w:r>
            <w:proofErr w:type="spellStart"/>
            <w:r w:rsidRPr="00CA1C66">
              <w:rPr>
                <w:rFonts w:cs="Arial"/>
                <w:sz w:val="20"/>
              </w:rPr>
              <w:t>odtwa-rzacz</w:t>
            </w:r>
            <w:proofErr w:type="spellEnd"/>
            <w:r w:rsidRPr="00CA1C66">
              <w:rPr>
                <w:rFonts w:cs="Arial"/>
                <w:sz w:val="20"/>
              </w:rPr>
              <w:t xml:space="preserve"> multimediów, klient poczty elektronicznej z kalendarzem spotkań, pomoc, komunikaty systemowe, </w:t>
            </w:r>
          </w:p>
          <w:p w14:paraId="340BB1C4"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Wbudowany mechanizm pobierania map wektorowych z możliwością wykorzysta-</w:t>
            </w:r>
            <w:proofErr w:type="spellStart"/>
            <w:r w:rsidRPr="00CA1C66">
              <w:rPr>
                <w:rFonts w:cs="Arial"/>
                <w:sz w:val="20"/>
              </w:rPr>
              <w:t>nia</w:t>
            </w:r>
            <w:proofErr w:type="spellEnd"/>
            <w:r w:rsidRPr="00CA1C66">
              <w:rPr>
                <w:rFonts w:cs="Arial"/>
                <w:sz w:val="20"/>
              </w:rPr>
              <w:t xml:space="preserve"> go przez zainstalowane w systemie aplikacje,</w:t>
            </w:r>
          </w:p>
          <w:p w14:paraId="3FAF75B5"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Wbudowany system pomocy w języku polskim;</w:t>
            </w:r>
          </w:p>
          <w:p w14:paraId="494381DC"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Graficzne środowisko instalacji i konfiguracji dostępne w języku polskim,</w:t>
            </w:r>
          </w:p>
          <w:p w14:paraId="3DD9BE59"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Funkcje związane z obsługą komputerów typu tablet, z wbudowanym modułem „uczenia się” pisma użytkownika – obsługa języka polskiego.</w:t>
            </w:r>
          </w:p>
          <w:p w14:paraId="6568259C"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Funkcjonalność rozpoznawania mowy, pozwalającą na sterowanie komputerem głosowo, wraz z modułem „uczenia się” głosu użytkownika.</w:t>
            </w:r>
          </w:p>
          <w:p w14:paraId="6777C43C"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Możliwość dokonywania bezpłatnych aktualizacji i poprawek w ramach wersji systemu operacyjnego poprzez Internet, mechanizmem udostępnianym przez producenta z mechanizmem sprawdzającym, które z poprawek są potrzebne,</w:t>
            </w:r>
          </w:p>
          <w:p w14:paraId="78B02795"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Możliwość dokonywania aktualizacji i poprawek systemu poprzez mechanizm zarządzany przez administratora systemu Zamawiającego,</w:t>
            </w:r>
          </w:p>
          <w:p w14:paraId="18EB6DA7"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Dostępność bezpłatnych biuletynów bezpieczeństwa związanych z działaniem systemu operacyjnego,</w:t>
            </w:r>
          </w:p>
          <w:p w14:paraId="1ADA5026"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 xml:space="preserve">Wbudowana zapora internetowa (firewall) dla ochrony połączeń internetowych; zintegrowana z systemem konsola do zarządzania ustawieniami zapory i regułami IP v4 i v6;  </w:t>
            </w:r>
          </w:p>
          <w:p w14:paraId="44418949"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Wbudowane mechanizmy ochrony antywirusowej i przeciw złośliwemu oprogramowaniu z zapewnionymi bezpłatnymi aktualizacjami,</w:t>
            </w:r>
          </w:p>
          <w:p w14:paraId="213C9A4D"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 xml:space="preserve">Wsparcie dla większości powszechnie używanych urządzeń peryferyjnych (drukarek, urządzeń sieciowych, standardów USB, </w:t>
            </w:r>
            <w:proofErr w:type="spellStart"/>
            <w:r w:rsidRPr="00CA1C66">
              <w:rPr>
                <w:rFonts w:cs="Arial"/>
                <w:sz w:val="20"/>
              </w:rPr>
              <w:t>Plug&amp;Play</w:t>
            </w:r>
            <w:proofErr w:type="spellEnd"/>
            <w:r w:rsidRPr="00CA1C66">
              <w:rPr>
                <w:rFonts w:cs="Arial"/>
                <w:sz w:val="20"/>
              </w:rPr>
              <w:t>, Wi-Fi),</w:t>
            </w:r>
          </w:p>
          <w:p w14:paraId="2CF83B37"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Funkcjonalność automatycznej zmiany domyślnej drukarki w zależności od sieci, do której podłączony jest komputer,</w:t>
            </w:r>
          </w:p>
          <w:p w14:paraId="4A046C25"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Możliwość zarządzania stacją roboczą poprzez polityki grupowe – przez politykę rozumiemy zestaw reguł definiujących lub ograniczających funkcjonalność systemu lub aplikacji,</w:t>
            </w:r>
          </w:p>
          <w:p w14:paraId="26B5A601"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Rozbudowane, definiowalne polityki bezpieczeństwa – polityki dla systemu operacyjnego i dla wskazanych aplikacji,</w:t>
            </w:r>
          </w:p>
          <w:p w14:paraId="21AE30AF"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 xml:space="preserve">Możliwość zdalnej automatycznej instalacji, konfiguracji, administrowania oraz aktualizowania systemu, zgodnie z określonymi uprawnieniami poprzez polityki grupowe,   </w:t>
            </w:r>
          </w:p>
          <w:p w14:paraId="328E6585"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lastRenderedPageBreak/>
              <w:t>Zabezpieczony hasłem hierarchiczny dostęp do systemu, konta i profile użytkowników zarządzane zdalnie; praca systemu w trybie ochrony kont użytkowników.</w:t>
            </w:r>
          </w:p>
          <w:p w14:paraId="1BD95EC9"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Mechanizm pozwalający użytkownikowi zarejestrowanego w systemie przedsiębiorstwa/instytucji urządzenia na uprawniony dostęp do zasobów tego systemu.</w:t>
            </w:r>
          </w:p>
          <w:p w14:paraId="7D15F2B9"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4E0D9BC4"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 xml:space="preserve">Zintegrowany z systemem operacyjnym moduł synchronizacji komputera z urządzeniami zewnętrznymi.  </w:t>
            </w:r>
          </w:p>
          <w:p w14:paraId="7B1D9214"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Obsługa standardu NFC (</w:t>
            </w:r>
            <w:proofErr w:type="spellStart"/>
            <w:r w:rsidRPr="00CA1C66">
              <w:rPr>
                <w:rFonts w:cs="Arial"/>
                <w:sz w:val="20"/>
              </w:rPr>
              <w:t>near</w:t>
            </w:r>
            <w:proofErr w:type="spellEnd"/>
            <w:r w:rsidRPr="00CA1C66">
              <w:rPr>
                <w:rFonts w:cs="Arial"/>
                <w:sz w:val="20"/>
              </w:rPr>
              <w:t xml:space="preserve"> field </w:t>
            </w:r>
            <w:proofErr w:type="spellStart"/>
            <w:r w:rsidRPr="00CA1C66">
              <w:rPr>
                <w:rFonts w:cs="Arial"/>
                <w:sz w:val="20"/>
              </w:rPr>
              <w:t>communication</w:t>
            </w:r>
            <w:proofErr w:type="spellEnd"/>
            <w:r w:rsidRPr="00CA1C66">
              <w:rPr>
                <w:rFonts w:cs="Arial"/>
                <w:sz w:val="20"/>
              </w:rPr>
              <w:t>),</w:t>
            </w:r>
          </w:p>
          <w:p w14:paraId="387A0E57"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 xml:space="preserve">Możliwość przystosowania stanowiska dla osób niepełnosprawnych (np. słabo widzących); </w:t>
            </w:r>
          </w:p>
          <w:p w14:paraId="3D84E9DC"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Wsparcie dla IPSEC oparte na politykach – wdrażanie IPSEC oparte na zestawach reguł definiujących ustawienia zarządzanych w sposób centralny;</w:t>
            </w:r>
          </w:p>
          <w:p w14:paraId="2F0C76FD"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Automatyczne występowanie i używanie (wystawianie) certyfikatów PKI X.509;</w:t>
            </w:r>
          </w:p>
          <w:p w14:paraId="0C3D8821"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Mechanizmy uwierzytelniania w oparciu o:</w:t>
            </w:r>
          </w:p>
          <w:p w14:paraId="2F9C00A7" w14:textId="77777777" w:rsidR="00CA1C66" w:rsidRPr="00CA1C66" w:rsidRDefault="00CA1C66" w:rsidP="00CA1C66">
            <w:pPr>
              <w:spacing w:line="276" w:lineRule="auto"/>
              <w:ind w:left="360"/>
              <w:contextualSpacing/>
              <w:rPr>
                <w:rFonts w:cs="Arial"/>
                <w:sz w:val="20"/>
              </w:rPr>
            </w:pPr>
            <w:r w:rsidRPr="00CA1C66">
              <w:rPr>
                <w:rFonts w:cs="Arial"/>
                <w:sz w:val="20"/>
              </w:rPr>
              <w:t>•</w:t>
            </w:r>
            <w:r w:rsidRPr="00CA1C66">
              <w:rPr>
                <w:rFonts w:cs="Arial"/>
                <w:sz w:val="20"/>
              </w:rPr>
              <w:tab/>
              <w:t>Login i hasło,</w:t>
            </w:r>
          </w:p>
          <w:p w14:paraId="0ED1D605" w14:textId="77777777" w:rsidR="00CA1C66" w:rsidRPr="00CA1C66" w:rsidRDefault="00CA1C66" w:rsidP="00CA1C66">
            <w:pPr>
              <w:spacing w:line="276" w:lineRule="auto"/>
              <w:ind w:left="360"/>
              <w:contextualSpacing/>
              <w:rPr>
                <w:rFonts w:cs="Arial"/>
                <w:sz w:val="20"/>
              </w:rPr>
            </w:pPr>
            <w:r w:rsidRPr="00CA1C66">
              <w:rPr>
                <w:rFonts w:cs="Arial"/>
                <w:sz w:val="20"/>
              </w:rPr>
              <w:t>•</w:t>
            </w:r>
            <w:r w:rsidRPr="00CA1C66">
              <w:rPr>
                <w:rFonts w:cs="Arial"/>
                <w:sz w:val="20"/>
              </w:rPr>
              <w:tab/>
              <w:t>Karty z certyfikatami (</w:t>
            </w:r>
            <w:proofErr w:type="spellStart"/>
            <w:r w:rsidRPr="00CA1C66">
              <w:rPr>
                <w:rFonts w:cs="Arial"/>
                <w:sz w:val="20"/>
              </w:rPr>
              <w:t>smartcard</w:t>
            </w:r>
            <w:proofErr w:type="spellEnd"/>
            <w:r w:rsidRPr="00CA1C66">
              <w:rPr>
                <w:rFonts w:cs="Arial"/>
                <w:sz w:val="20"/>
              </w:rPr>
              <w:t>),</w:t>
            </w:r>
          </w:p>
          <w:p w14:paraId="230C3F02" w14:textId="77777777" w:rsidR="00CA1C66" w:rsidRPr="00CA1C66" w:rsidRDefault="00CA1C66" w:rsidP="00CA1C66">
            <w:pPr>
              <w:spacing w:line="276" w:lineRule="auto"/>
              <w:ind w:left="360"/>
              <w:contextualSpacing/>
              <w:rPr>
                <w:rFonts w:cs="Arial"/>
                <w:sz w:val="20"/>
              </w:rPr>
            </w:pPr>
            <w:r w:rsidRPr="00CA1C66">
              <w:rPr>
                <w:rFonts w:cs="Arial"/>
                <w:sz w:val="20"/>
              </w:rPr>
              <w:t>•</w:t>
            </w:r>
            <w:r w:rsidRPr="00CA1C66">
              <w:rPr>
                <w:rFonts w:cs="Arial"/>
                <w:sz w:val="20"/>
              </w:rPr>
              <w:tab/>
              <w:t>Wirtualne karty (logowanie w oparciu o certyfikat chroniony poprzez moduł TPM),</w:t>
            </w:r>
          </w:p>
          <w:p w14:paraId="27D9E441"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Mechanizmy wieloskładnikowego uwierzytelniania.</w:t>
            </w:r>
          </w:p>
          <w:p w14:paraId="6D1651C0"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 xml:space="preserve">Wsparcie dla uwierzytelniania na bazie </w:t>
            </w:r>
            <w:proofErr w:type="spellStart"/>
            <w:r w:rsidRPr="00CA1C66">
              <w:rPr>
                <w:rFonts w:cs="Arial"/>
                <w:sz w:val="20"/>
              </w:rPr>
              <w:t>Kerberos</w:t>
            </w:r>
            <w:proofErr w:type="spellEnd"/>
            <w:r w:rsidRPr="00CA1C66">
              <w:rPr>
                <w:rFonts w:cs="Arial"/>
                <w:sz w:val="20"/>
              </w:rPr>
              <w:t xml:space="preserve"> v. 5,</w:t>
            </w:r>
          </w:p>
          <w:p w14:paraId="0C4B1F2D"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Wsparcie do uwierzytelnienia urządzenia na bazie certyfikatu,</w:t>
            </w:r>
          </w:p>
          <w:p w14:paraId="38F7AE88"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Wsparcie dla algorytmów Suite B (RFC 4869)</w:t>
            </w:r>
          </w:p>
          <w:p w14:paraId="10EF5F31"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Mechanizm ograniczający możliwość uruchamiania aplikacji tylko do podpisanych cyfrowo (zaufanych) aplikacji zgodnie z politykami określonymi w organizacji,</w:t>
            </w:r>
          </w:p>
          <w:p w14:paraId="4A238EBA"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Funkcjonalność tworzenia list zabronionych lub dopuszczonych do uruchamiania aplikacji, możliwość zarządzania listami centralnie za pomocą polityk. Możliwość blokowania aplikacji w zależności od wydawcy, nazwy produktu, nazwy pliku wykonywalnego, wersji pliku</w:t>
            </w:r>
          </w:p>
          <w:p w14:paraId="51274AB0"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Izolacja mechanizmów bezpieczeństwa w dedykowanym środowisku wirtualnym,</w:t>
            </w:r>
          </w:p>
          <w:p w14:paraId="6B6928F6"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Mechanizm automatyzacji dołączania do domeny i odłączania się od domeny,</w:t>
            </w:r>
          </w:p>
          <w:p w14:paraId="3C555C34"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Możliwość selektywnego usuwania konfiguracji oraz danych określonych jako dane organizacji,</w:t>
            </w:r>
          </w:p>
          <w:p w14:paraId="31BF1407"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Możliwość konfiguracji trybu „kioskowego” dającego dostęp tylko do wybranych aplikacji i funkcji systemu,</w:t>
            </w:r>
          </w:p>
          <w:p w14:paraId="0A7021EB"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Wbudowane narzędzia służące do administracji, do wykonywania kopii zapasowych polityk i ich odtwarzania oraz generowania raportów z ustawień polityk;</w:t>
            </w:r>
          </w:p>
          <w:p w14:paraId="0AD1F1E4"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Wsparcie dla środowisk Java i .NET Framework 4.x – możliwość uruchomienia aplikacji działających we wskazanych środowiskach,</w:t>
            </w:r>
          </w:p>
          <w:p w14:paraId="3339702D"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Zdalna pomoc i współdzielenie aplikacji – możliwość zdalnego przejęcia sesji zalogowanego użytkownika celem rozwiązania problemu z komputerem,</w:t>
            </w:r>
          </w:p>
          <w:p w14:paraId="3D91389A"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Mechanizm pozwalający na dostosowanie konfiguracji systemu dla wielu użytkowników w organizacji bez konieczności tworzenia obrazu instalacyjnego.</w:t>
            </w:r>
          </w:p>
          <w:p w14:paraId="07354603"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Rozwiązanie służące do automatycznego zbudowania obrazu systemu wraz z aplikacjami. Obraz systemu służyć ma do automatycznego upowszechnienia systemu operacyjnego inicjowanego i wykonywanego w całości poprzez sieć komputerową,</w:t>
            </w:r>
          </w:p>
          <w:p w14:paraId="21CBA14E"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Rozwiązanie ma umożliwiające wdrożenie nowego obrazu poprzez zdalną instalację,</w:t>
            </w:r>
          </w:p>
          <w:p w14:paraId="1BF7FA5D"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 xml:space="preserve">Transakcyjny system plików pozwalający na stosowanie przydziałów (ang. </w:t>
            </w:r>
            <w:proofErr w:type="spellStart"/>
            <w:r w:rsidRPr="00CA1C66">
              <w:rPr>
                <w:rFonts w:cs="Arial"/>
                <w:sz w:val="20"/>
              </w:rPr>
              <w:t>quota</w:t>
            </w:r>
            <w:proofErr w:type="spellEnd"/>
            <w:r w:rsidRPr="00CA1C66">
              <w:rPr>
                <w:rFonts w:cs="Arial"/>
                <w:sz w:val="20"/>
              </w:rPr>
              <w:t>) na dysku dla użytkowników oraz zapewniający większą niezawodność i pozwalają-</w:t>
            </w:r>
            <w:proofErr w:type="spellStart"/>
            <w:r w:rsidRPr="00CA1C66">
              <w:rPr>
                <w:rFonts w:cs="Arial"/>
                <w:sz w:val="20"/>
              </w:rPr>
              <w:lastRenderedPageBreak/>
              <w:t>cy</w:t>
            </w:r>
            <w:proofErr w:type="spellEnd"/>
            <w:r w:rsidRPr="00CA1C66">
              <w:rPr>
                <w:rFonts w:cs="Arial"/>
                <w:sz w:val="20"/>
              </w:rPr>
              <w:t xml:space="preserve"> tworzyć kopie zapasowe,</w:t>
            </w:r>
          </w:p>
          <w:p w14:paraId="134C9123"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Zarządzanie kontami użytkowników sieci oraz urządzeniami sieciowymi tj. drukarki, modemy, woluminy dyskowe, usługi katalogowe</w:t>
            </w:r>
          </w:p>
          <w:p w14:paraId="7B68ACE6"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Oprogramowanie dla tworzenia kopii zapasowych (Backup); automatyczne wykonywanie kopii plików z możliwością automatycznego przywrócenia wersji wcześniejszej,</w:t>
            </w:r>
          </w:p>
          <w:p w14:paraId="79BDF4CE"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Możliwość przywracania obrazu plików systemowych do uprzednio zapisanej po-</w:t>
            </w:r>
            <w:proofErr w:type="spellStart"/>
            <w:r w:rsidRPr="00CA1C66">
              <w:rPr>
                <w:rFonts w:cs="Arial"/>
                <w:sz w:val="20"/>
              </w:rPr>
              <w:t>staci</w:t>
            </w:r>
            <w:proofErr w:type="spellEnd"/>
            <w:r w:rsidRPr="00CA1C66">
              <w:rPr>
                <w:rFonts w:cs="Arial"/>
                <w:sz w:val="20"/>
              </w:rPr>
              <w:t>,</w:t>
            </w:r>
          </w:p>
          <w:p w14:paraId="0765696B"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5889D49C"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Możliwość blokowania lub dopuszczania dowolnych urządzeń peryferyjnych za pomocą polityk grupowych (np. przy użyciu numerów identyfikacyjnych sprzętu),</w:t>
            </w:r>
          </w:p>
          <w:p w14:paraId="3AAE3AFD"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 xml:space="preserve">Wbudowany mechanizm wirtualizacji typu </w:t>
            </w:r>
            <w:proofErr w:type="spellStart"/>
            <w:r w:rsidRPr="00CA1C66">
              <w:rPr>
                <w:rFonts w:cs="Arial"/>
                <w:sz w:val="20"/>
              </w:rPr>
              <w:t>hypervisor</w:t>
            </w:r>
            <w:proofErr w:type="spellEnd"/>
            <w:r w:rsidRPr="00CA1C66">
              <w:rPr>
                <w:rFonts w:cs="Arial"/>
                <w:sz w:val="20"/>
              </w:rPr>
              <w:t>, umożliwiający, zgodnie z uprawnieniami licencyjnymi, uruchomienie do 4 maszyn wirtualnych,</w:t>
            </w:r>
          </w:p>
          <w:p w14:paraId="4919DF57"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Mechanizm szyfrowania dysków wewnętrznych i zewnętrznych z możliwością szyfrowania ograniczonego do danych użytkownika,</w:t>
            </w:r>
          </w:p>
          <w:p w14:paraId="0099E7DF"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 xml:space="preserve">Wbudowane w system narzędzie do szyfrowania partycji systemowych komputera, z możliwością przechowywania certyfikatów w </w:t>
            </w:r>
            <w:proofErr w:type="spellStart"/>
            <w:r w:rsidRPr="00CA1C66">
              <w:rPr>
                <w:rFonts w:cs="Arial"/>
                <w:sz w:val="20"/>
              </w:rPr>
              <w:t>mikrochipie</w:t>
            </w:r>
            <w:proofErr w:type="spellEnd"/>
            <w:r w:rsidRPr="00CA1C66">
              <w:rPr>
                <w:rFonts w:cs="Arial"/>
                <w:sz w:val="20"/>
              </w:rPr>
              <w:t xml:space="preserve"> TPM (</w:t>
            </w:r>
            <w:proofErr w:type="spellStart"/>
            <w:r w:rsidRPr="00CA1C66">
              <w:rPr>
                <w:rFonts w:cs="Arial"/>
                <w:sz w:val="20"/>
              </w:rPr>
              <w:t>Trusted</w:t>
            </w:r>
            <w:proofErr w:type="spellEnd"/>
            <w:r w:rsidRPr="00CA1C66">
              <w:rPr>
                <w:rFonts w:cs="Arial"/>
                <w:sz w:val="20"/>
              </w:rPr>
              <w:t xml:space="preserve"> Platform Module) w wersji minimum 1.2 lub na kluczach pamięci przenośnej USB.</w:t>
            </w:r>
          </w:p>
          <w:p w14:paraId="2B6112A1"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Wbudowane w system narzędzie do szyfrowania dysków przenośnych, z możliwością centralnego zarządzania poprzez polityki grupowe, pozwalające na wymuszenie szyfrowania dysków przenośnych</w:t>
            </w:r>
          </w:p>
          <w:p w14:paraId="4614824E"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Możliwość tworzenia i przechowywania kopii zapasowych kluczy odzyskiwania do szyfrowania partycji w usługach katalogowych.</w:t>
            </w:r>
          </w:p>
          <w:p w14:paraId="1BD7CB2F"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 xml:space="preserve">Możliwość instalowania dodatkowych języków interfejsu systemu operacyjnego oraz możliwość zmiany języka bez konieczności </w:t>
            </w:r>
            <w:proofErr w:type="spellStart"/>
            <w:r w:rsidRPr="00CA1C66">
              <w:rPr>
                <w:rFonts w:cs="Arial"/>
                <w:sz w:val="20"/>
              </w:rPr>
              <w:t>reinstalacji</w:t>
            </w:r>
            <w:proofErr w:type="spellEnd"/>
            <w:r w:rsidRPr="00CA1C66">
              <w:rPr>
                <w:rFonts w:cs="Arial"/>
                <w:sz w:val="20"/>
              </w:rPr>
              <w:t xml:space="preserve"> systemu.</w:t>
            </w:r>
          </w:p>
        </w:tc>
      </w:tr>
      <w:tr w:rsidR="00CA1C66" w:rsidRPr="0090323E" w14:paraId="1BDE948D" w14:textId="77777777" w:rsidTr="00D86512">
        <w:tc>
          <w:tcPr>
            <w:tcW w:w="1154" w:type="pct"/>
          </w:tcPr>
          <w:p w14:paraId="035EE9EC" w14:textId="77777777" w:rsidR="00CA1C66" w:rsidRPr="00CA1C66" w:rsidRDefault="00CA1C66" w:rsidP="00CA1C66">
            <w:pPr>
              <w:spacing w:line="276" w:lineRule="auto"/>
              <w:jc w:val="left"/>
              <w:rPr>
                <w:rFonts w:cs="Arial"/>
                <w:b/>
                <w:bCs/>
                <w:sz w:val="20"/>
              </w:rPr>
            </w:pPr>
            <w:r w:rsidRPr="00CA1C66">
              <w:rPr>
                <w:rFonts w:cs="Arial"/>
                <w:b/>
                <w:bCs/>
                <w:sz w:val="20"/>
              </w:rPr>
              <w:lastRenderedPageBreak/>
              <w:t>Wymagania dodatkowe</w:t>
            </w:r>
          </w:p>
        </w:tc>
        <w:tc>
          <w:tcPr>
            <w:tcW w:w="3846" w:type="pct"/>
          </w:tcPr>
          <w:p w14:paraId="6B40B861" w14:textId="77777777" w:rsidR="00CA1C66" w:rsidRPr="00CA1C66" w:rsidRDefault="00CA1C66" w:rsidP="00CA1C66">
            <w:pPr>
              <w:spacing w:line="276" w:lineRule="auto"/>
              <w:rPr>
                <w:rFonts w:cs="Arial"/>
                <w:bCs/>
                <w:sz w:val="20"/>
              </w:rPr>
            </w:pPr>
            <w:r w:rsidRPr="00CA1C66">
              <w:rPr>
                <w:rFonts w:cs="Arial"/>
                <w:bCs/>
                <w:sz w:val="20"/>
              </w:rPr>
              <w:t xml:space="preserve">Wbudowane porty: </w:t>
            </w:r>
          </w:p>
          <w:p w14:paraId="2CEE638A" w14:textId="77777777" w:rsidR="00CA1C66" w:rsidRPr="00CA1C66" w:rsidRDefault="00CA1C66" w:rsidP="00CA1C66">
            <w:pPr>
              <w:numPr>
                <w:ilvl w:val="0"/>
                <w:numId w:val="111"/>
              </w:numPr>
              <w:spacing w:line="276" w:lineRule="auto"/>
              <w:rPr>
                <w:rFonts w:cs="Arial"/>
                <w:bCs/>
                <w:sz w:val="20"/>
              </w:rPr>
            </w:pPr>
            <w:r w:rsidRPr="00CA1C66">
              <w:rPr>
                <w:rFonts w:cs="Arial"/>
                <w:bCs/>
                <w:sz w:val="20"/>
              </w:rPr>
              <w:t>min. 1 x HDMI</w:t>
            </w:r>
          </w:p>
          <w:p w14:paraId="506D7A2D" w14:textId="77777777" w:rsidR="00CA1C66" w:rsidRPr="00CA1C66" w:rsidRDefault="00CA1C66" w:rsidP="00CA1C66">
            <w:pPr>
              <w:numPr>
                <w:ilvl w:val="0"/>
                <w:numId w:val="111"/>
              </w:numPr>
              <w:spacing w:line="276" w:lineRule="auto"/>
              <w:rPr>
                <w:rFonts w:cs="Arial"/>
                <w:bCs/>
                <w:sz w:val="20"/>
              </w:rPr>
            </w:pPr>
            <w:r w:rsidRPr="00CA1C66">
              <w:rPr>
                <w:rFonts w:cs="Arial"/>
                <w:bCs/>
                <w:sz w:val="20"/>
              </w:rPr>
              <w:t xml:space="preserve">min. 5 portów USB wyprowadzonych na zewnątrz komputera, </w:t>
            </w:r>
          </w:p>
          <w:p w14:paraId="12F4F069" w14:textId="77777777" w:rsidR="00CA1C66" w:rsidRPr="00CA1C66" w:rsidRDefault="00CA1C66" w:rsidP="00CA1C66">
            <w:pPr>
              <w:numPr>
                <w:ilvl w:val="0"/>
                <w:numId w:val="111"/>
              </w:numPr>
              <w:spacing w:line="276" w:lineRule="auto"/>
              <w:rPr>
                <w:rFonts w:cs="Arial"/>
                <w:bCs/>
                <w:sz w:val="20"/>
              </w:rPr>
            </w:pPr>
            <w:r w:rsidRPr="00CA1C66">
              <w:rPr>
                <w:rFonts w:cs="Arial"/>
                <w:bCs/>
                <w:sz w:val="20"/>
              </w:rPr>
              <w:t xml:space="preserve">Na przednim panelu min 1 port audio tzw. </w:t>
            </w:r>
            <w:proofErr w:type="spellStart"/>
            <w:r w:rsidRPr="00CA1C66">
              <w:rPr>
                <w:rFonts w:cs="Arial"/>
                <w:bCs/>
                <w:sz w:val="20"/>
              </w:rPr>
              <w:t>combo</w:t>
            </w:r>
            <w:proofErr w:type="spellEnd"/>
            <w:r w:rsidRPr="00CA1C66">
              <w:rPr>
                <w:rFonts w:cs="Arial"/>
                <w:bCs/>
                <w:sz w:val="20"/>
              </w:rPr>
              <w:t xml:space="preserve"> ( słuchawka/mikrofon) na tylnym panelu min. 1 port Line-out.</w:t>
            </w:r>
          </w:p>
          <w:p w14:paraId="59B79A60" w14:textId="77777777" w:rsidR="00CA1C66" w:rsidRPr="00CA1C66" w:rsidRDefault="00CA1C66" w:rsidP="00CA1C66">
            <w:pPr>
              <w:numPr>
                <w:ilvl w:val="0"/>
                <w:numId w:val="111"/>
              </w:numPr>
              <w:spacing w:line="276" w:lineRule="auto"/>
              <w:rPr>
                <w:sz w:val="20"/>
              </w:rPr>
            </w:pPr>
            <w:r w:rsidRPr="00CA1C66">
              <w:rPr>
                <w:rFonts w:cs="Arial"/>
                <w:bCs/>
                <w:sz w:val="20"/>
              </w:rPr>
              <w:t xml:space="preserve">Karta sieciowa 10/100/1000 Ethernet RJ 45, zintegrowana z płytą główną, </w:t>
            </w:r>
          </w:p>
          <w:p w14:paraId="73AA317C" w14:textId="77777777" w:rsidR="00CA1C66" w:rsidRPr="00CA1C66" w:rsidRDefault="00CA1C66" w:rsidP="00CA1C66">
            <w:pPr>
              <w:numPr>
                <w:ilvl w:val="0"/>
                <w:numId w:val="111"/>
              </w:numPr>
              <w:spacing w:line="276" w:lineRule="auto"/>
              <w:rPr>
                <w:rFonts w:cs="Arial"/>
                <w:bCs/>
                <w:sz w:val="20"/>
              </w:rPr>
            </w:pPr>
            <w:r w:rsidRPr="00CA1C66">
              <w:rPr>
                <w:rFonts w:cs="Arial"/>
                <w:bCs/>
                <w:sz w:val="20"/>
              </w:rPr>
              <w:t xml:space="preserve">Klawiatura USB w układzie polski programisty </w:t>
            </w:r>
          </w:p>
          <w:p w14:paraId="63394F5E" w14:textId="77777777" w:rsidR="00CA1C66" w:rsidRPr="00CA1C66" w:rsidRDefault="00CA1C66" w:rsidP="00CA1C66">
            <w:pPr>
              <w:numPr>
                <w:ilvl w:val="0"/>
                <w:numId w:val="111"/>
              </w:numPr>
              <w:spacing w:line="276" w:lineRule="auto"/>
              <w:rPr>
                <w:rFonts w:cs="Arial"/>
                <w:bCs/>
                <w:sz w:val="20"/>
              </w:rPr>
            </w:pPr>
            <w:r w:rsidRPr="00CA1C66">
              <w:rPr>
                <w:rFonts w:cs="Arial"/>
                <w:bCs/>
                <w:sz w:val="20"/>
              </w:rPr>
              <w:t>Mysz optyczna USB</w:t>
            </w:r>
          </w:p>
          <w:p w14:paraId="28A6A397" w14:textId="77777777" w:rsidR="00CA1C66" w:rsidRPr="00CA1C66" w:rsidRDefault="00CA1C66" w:rsidP="00CA1C66">
            <w:pPr>
              <w:numPr>
                <w:ilvl w:val="0"/>
                <w:numId w:val="111"/>
              </w:numPr>
              <w:spacing w:line="276" w:lineRule="auto"/>
              <w:rPr>
                <w:rFonts w:cs="Arial"/>
                <w:bCs/>
                <w:sz w:val="20"/>
              </w:rPr>
            </w:pPr>
            <w:r w:rsidRPr="00CA1C66">
              <w:rPr>
                <w:rFonts w:cs="Arial"/>
                <w:bCs/>
                <w:sz w:val="20"/>
              </w:rPr>
              <w:t xml:space="preserve">Nagrywarka DVD +/-RW o prędkości min. 8x </w:t>
            </w:r>
          </w:p>
        </w:tc>
      </w:tr>
      <w:tr w:rsidR="00CA1C66" w:rsidRPr="0090323E" w14:paraId="1DAD942B" w14:textId="77777777" w:rsidTr="00D86512">
        <w:tc>
          <w:tcPr>
            <w:tcW w:w="5000" w:type="pct"/>
            <w:gridSpan w:val="2"/>
            <w:shd w:val="clear" w:color="auto" w:fill="D5D5D5" w:themeFill="accent3" w:themeFillTint="66"/>
          </w:tcPr>
          <w:p w14:paraId="44F59DA5" w14:textId="77777777" w:rsidR="00CA1C66" w:rsidRPr="00CA1C66" w:rsidRDefault="00CA1C66" w:rsidP="00CA1C66">
            <w:pPr>
              <w:spacing w:line="276" w:lineRule="auto"/>
              <w:jc w:val="center"/>
              <w:rPr>
                <w:rFonts w:cs="Arial"/>
                <w:bCs/>
                <w:sz w:val="20"/>
              </w:rPr>
            </w:pPr>
            <w:r w:rsidRPr="00CA1C66">
              <w:rPr>
                <w:rFonts w:cs="Arial"/>
                <w:bCs/>
                <w:sz w:val="20"/>
              </w:rPr>
              <w:t>MONITOR</w:t>
            </w:r>
          </w:p>
        </w:tc>
      </w:tr>
      <w:tr w:rsidR="00CA1C66" w:rsidRPr="00170532" w14:paraId="2A9D8431" w14:textId="77777777" w:rsidTr="00D86512">
        <w:tc>
          <w:tcPr>
            <w:tcW w:w="1154" w:type="pct"/>
            <w:tcBorders>
              <w:top w:val="single" w:sz="4" w:space="0" w:color="auto"/>
              <w:left w:val="single" w:sz="4" w:space="0" w:color="auto"/>
              <w:bottom w:val="single" w:sz="4" w:space="0" w:color="auto"/>
              <w:right w:val="single" w:sz="4" w:space="0" w:color="auto"/>
            </w:tcBorders>
          </w:tcPr>
          <w:p w14:paraId="2719E534" w14:textId="77777777" w:rsidR="00CA1C66" w:rsidRPr="00CA1C66" w:rsidRDefault="00CA1C66" w:rsidP="00CA1C66">
            <w:pPr>
              <w:spacing w:line="276" w:lineRule="auto"/>
              <w:jc w:val="left"/>
              <w:rPr>
                <w:rFonts w:cs="Arial"/>
                <w:b/>
                <w:bCs/>
                <w:sz w:val="20"/>
              </w:rPr>
            </w:pPr>
            <w:r w:rsidRPr="00CA1C66">
              <w:rPr>
                <w:rFonts w:cs="Arial"/>
                <w:b/>
                <w:bCs/>
                <w:sz w:val="20"/>
              </w:rPr>
              <w:t>Parametr</w:t>
            </w:r>
          </w:p>
        </w:tc>
        <w:tc>
          <w:tcPr>
            <w:tcW w:w="3846" w:type="pct"/>
            <w:tcBorders>
              <w:top w:val="single" w:sz="4" w:space="0" w:color="auto"/>
              <w:left w:val="single" w:sz="4" w:space="0" w:color="auto"/>
              <w:bottom w:val="single" w:sz="4" w:space="0" w:color="auto"/>
              <w:right w:val="single" w:sz="4" w:space="0" w:color="auto"/>
            </w:tcBorders>
          </w:tcPr>
          <w:p w14:paraId="277ABC7B" w14:textId="77777777" w:rsidR="00CA1C66" w:rsidRPr="00CA1C66" w:rsidRDefault="00CA1C66" w:rsidP="00CA1C66">
            <w:pPr>
              <w:spacing w:line="276" w:lineRule="auto"/>
              <w:rPr>
                <w:rFonts w:cs="Arial"/>
                <w:b/>
                <w:bCs/>
                <w:sz w:val="20"/>
              </w:rPr>
            </w:pPr>
            <w:r w:rsidRPr="00CA1C66">
              <w:rPr>
                <w:rFonts w:cs="Arial"/>
                <w:b/>
                <w:bCs/>
                <w:sz w:val="20"/>
              </w:rPr>
              <w:t xml:space="preserve">Wymagania minimalne </w:t>
            </w:r>
          </w:p>
        </w:tc>
      </w:tr>
      <w:tr w:rsidR="00CA1C66" w:rsidRPr="00170532" w14:paraId="2ABF8617" w14:textId="77777777" w:rsidTr="00D86512">
        <w:tc>
          <w:tcPr>
            <w:tcW w:w="1154" w:type="pct"/>
            <w:tcBorders>
              <w:top w:val="single" w:sz="4" w:space="0" w:color="auto"/>
              <w:left w:val="single" w:sz="4" w:space="0" w:color="auto"/>
              <w:bottom w:val="single" w:sz="4" w:space="0" w:color="auto"/>
              <w:right w:val="single" w:sz="4" w:space="0" w:color="auto"/>
            </w:tcBorders>
          </w:tcPr>
          <w:p w14:paraId="77E5068B" w14:textId="77777777" w:rsidR="00CA1C66" w:rsidRPr="00CA1C66" w:rsidRDefault="00CA1C66" w:rsidP="00CA1C66">
            <w:pPr>
              <w:spacing w:line="276" w:lineRule="auto"/>
              <w:jc w:val="left"/>
              <w:rPr>
                <w:rFonts w:cs="Arial"/>
                <w:b/>
                <w:bCs/>
                <w:sz w:val="20"/>
              </w:rPr>
            </w:pPr>
            <w:r w:rsidRPr="00CA1C66">
              <w:rPr>
                <w:rFonts w:cs="Arial"/>
                <w:b/>
                <w:bCs/>
                <w:sz w:val="20"/>
              </w:rPr>
              <w:t>Typ ekranu</w:t>
            </w:r>
          </w:p>
        </w:tc>
        <w:tc>
          <w:tcPr>
            <w:tcW w:w="3846" w:type="pct"/>
            <w:tcBorders>
              <w:top w:val="single" w:sz="4" w:space="0" w:color="auto"/>
              <w:left w:val="single" w:sz="4" w:space="0" w:color="auto"/>
              <w:bottom w:val="single" w:sz="4" w:space="0" w:color="auto"/>
              <w:right w:val="single" w:sz="4" w:space="0" w:color="auto"/>
            </w:tcBorders>
          </w:tcPr>
          <w:p w14:paraId="2838EBEC" w14:textId="010E924B" w:rsidR="00CA1C66" w:rsidRPr="00CA1C66" w:rsidRDefault="00CA1C66" w:rsidP="00CA1C66">
            <w:pPr>
              <w:spacing w:line="276" w:lineRule="auto"/>
              <w:rPr>
                <w:rFonts w:cs="Arial"/>
                <w:bCs/>
                <w:sz w:val="20"/>
              </w:rPr>
            </w:pPr>
            <w:r w:rsidRPr="00CA1C66">
              <w:rPr>
                <w:rFonts w:cs="Arial"/>
                <w:bCs/>
                <w:sz w:val="20"/>
              </w:rPr>
              <w:t>Ekran LCD lub LED, min. 2</w:t>
            </w:r>
            <w:r w:rsidR="009C1EDC">
              <w:rPr>
                <w:rFonts w:cs="Arial"/>
                <w:bCs/>
                <w:sz w:val="20"/>
              </w:rPr>
              <w:t>2”, format ekrany 16:10</w:t>
            </w:r>
          </w:p>
        </w:tc>
      </w:tr>
      <w:tr w:rsidR="00CA1C66" w:rsidRPr="00170532" w14:paraId="032217DE" w14:textId="77777777" w:rsidTr="00D86512">
        <w:tc>
          <w:tcPr>
            <w:tcW w:w="1154" w:type="pct"/>
            <w:tcBorders>
              <w:top w:val="single" w:sz="4" w:space="0" w:color="auto"/>
              <w:left w:val="single" w:sz="4" w:space="0" w:color="auto"/>
              <w:bottom w:val="single" w:sz="4" w:space="0" w:color="auto"/>
              <w:right w:val="single" w:sz="4" w:space="0" w:color="auto"/>
            </w:tcBorders>
          </w:tcPr>
          <w:p w14:paraId="1087F387" w14:textId="77777777" w:rsidR="00CA1C66" w:rsidRPr="00CA1C66" w:rsidRDefault="00CA1C66" w:rsidP="00CA1C66">
            <w:pPr>
              <w:spacing w:line="276" w:lineRule="auto"/>
              <w:jc w:val="left"/>
              <w:rPr>
                <w:rFonts w:cs="Arial"/>
                <w:b/>
                <w:bCs/>
                <w:sz w:val="20"/>
              </w:rPr>
            </w:pPr>
            <w:r w:rsidRPr="00CA1C66">
              <w:rPr>
                <w:rFonts w:cs="Arial"/>
                <w:b/>
                <w:bCs/>
                <w:sz w:val="20"/>
              </w:rPr>
              <w:t>Jasność</w:t>
            </w:r>
          </w:p>
        </w:tc>
        <w:tc>
          <w:tcPr>
            <w:tcW w:w="3846" w:type="pct"/>
            <w:tcBorders>
              <w:top w:val="single" w:sz="4" w:space="0" w:color="auto"/>
              <w:left w:val="single" w:sz="4" w:space="0" w:color="auto"/>
              <w:bottom w:val="single" w:sz="4" w:space="0" w:color="auto"/>
              <w:right w:val="single" w:sz="4" w:space="0" w:color="auto"/>
            </w:tcBorders>
          </w:tcPr>
          <w:p w14:paraId="4A964D58" w14:textId="77777777" w:rsidR="00CA1C66" w:rsidRPr="00CA1C66" w:rsidRDefault="00CA1C66" w:rsidP="00CA1C66">
            <w:pPr>
              <w:spacing w:line="276" w:lineRule="auto"/>
              <w:rPr>
                <w:rFonts w:cs="Arial"/>
                <w:bCs/>
                <w:sz w:val="20"/>
              </w:rPr>
            </w:pPr>
            <w:r w:rsidRPr="00CA1C66">
              <w:rPr>
                <w:rFonts w:cs="Arial"/>
                <w:bCs/>
                <w:sz w:val="20"/>
              </w:rPr>
              <w:t>min. 250 cd/m2</w:t>
            </w:r>
          </w:p>
        </w:tc>
      </w:tr>
      <w:tr w:rsidR="00CA1C66" w:rsidRPr="00170532" w14:paraId="1B6A21A0" w14:textId="77777777" w:rsidTr="00D86512">
        <w:tc>
          <w:tcPr>
            <w:tcW w:w="1154" w:type="pct"/>
            <w:tcBorders>
              <w:top w:val="single" w:sz="4" w:space="0" w:color="auto"/>
              <w:left w:val="single" w:sz="4" w:space="0" w:color="auto"/>
              <w:bottom w:val="single" w:sz="4" w:space="0" w:color="auto"/>
              <w:right w:val="single" w:sz="4" w:space="0" w:color="auto"/>
            </w:tcBorders>
          </w:tcPr>
          <w:p w14:paraId="4DFA4C88" w14:textId="77777777" w:rsidR="00CA1C66" w:rsidRPr="00CA1C66" w:rsidRDefault="00CA1C66" w:rsidP="00CA1C66">
            <w:pPr>
              <w:spacing w:line="276" w:lineRule="auto"/>
              <w:jc w:val="left"/>
              <w:rPr>
                <w:rFonts w:cs="Arial"/>
                <w:b/>
                <w:bCs/>
                <w:sz w:val="20"/>
              </w:rPr>
            </w:pPr>
            <w:r w:rsidRPr="00CA1C66">
              <w:rPr>
                <w:rFonts w:cs="Arial"/>
                <w:b/>
                <w:bCs/>
                <w:sz w:val="20"/>
              </w:rPr>
              <w:t>Kąty widzenia (pion/poziom)</w:t>
            </w:r>
          </w:p>
        </w:tc>
        <w:tc>
          <w:tcPr>
            <w:tcW w:w="3846" w:type="pct"/>
            <w:tcBorders>
              <w:top w:val="single" w:sz="4" w:space="0" w:color="auto"/>
              <w:left w:val="single" w:sz="4" w:space="0" w:color="auto"/>
              <w:bottom w:val="single" w:sz="4" w:space="0" w:color="auto"/>
              <w:right w:val="single" w:sz="4" w:space="0" w:color="auto"/>
            </w:tcBorders>
          </w:tcPr>
          <w:p w14:paraId="1656CFAF" w14:textId="77777777" w:rsidR="00CA1C66" w:rsidRPr="00CA1C66" w:rsidRDefault="00CA1C66" w:rsidP="00CA1C66">
            <w:pPr>
              <w:spacing w:line="276" w:lineRule="auto"/>
              <w:rPr>
                <w:rFonts w:cs="Arial"/>
                <w:bCs/>
                <w:sz w:val="20"/>
              </w:rPr>
            </w:pPr>
            <w:r w:rsidRPr="00CA1C66">
              <w:rPr>
                <w:rFonts w:cs="Arial"/>
                <w:bCs/>
                <w:sz w:val="20"/>
              </w:rPr>
              <w:t>178/178 stopni</w:t>
            </w:r>
          </w:p>
        </w:tc>
      </w:tr>
      <w:tr w:rsidR="00CA1C66" w:rsidRPr="00170532" w14:paraId="002F5F24" w14:textId="77777777" w:rsidTr="00D86512">
        <w:tc>
          <w:tcPr>
            <w:tcW w:w="1154" w:type="pct"/>
            <w:tcBorders>
              <w:top w:val="single" w:sz="4" w:space="0" w:color="auto"/>
              <w:left w:val="single" w:sz="4" w:space="0" w:color="auto"/>
              <w:bottom w:val="single" w:sz="4" w:space="0" w:color="auto"/>
              <w:right w:val="single" w:sz="4" w:space="0" w:color="auto"/>
            </w:tcBorders>
          </w:tcPr>
          <w:p w14:paraId="5198C1AE" w14:textId="77777777" w:rsidR="00CA1C66" w:rsidRPr="00CA1C66" w:rsidRDefault="00CA1C66" w:rsidP="00CA1C66">
            <w:pPr>
              <w:spacing w:line="276" w:lineRule="auto"/>
              <w:jc w:val="left"/>
              <w:rPr>
                <w:rFonts w:cs="Arial"/>
                <w:b/>
                <w:bCs/>
                <w:sz w:val="20"/>
              </w:rPr>
            </w:pPr>
            <w:r w:rsidRPr="00CA1C66">
              <w:rPr>
                <w:rFonts w:cs="Arial"/>
                <w:b/>
                <w:bCs/>
                <w:sz w:val="20"/>
              </w:rPr>
              <w:t>Czas reakcji matrycy</w:t>
            </w:r>
          </w:p>
          <w:p w14:paraId="6C4AFFC8" w14:textId="77777777" w:rsidR="00CA1C66" w:rsidRPr="00CA1C66" w:rsidRDefault="00CA1C66" w:rsidP="00CA1C66">
            <w:pPr>
              <w:spacing w:line="276" w:lineRule="auto"/>
              <w:jc w:val="left"/>
              <w:rPr>
                <w:rFonts w:cs="Arial"/>
                <w:b/>
                <w:bCs/>
                <w:sz w:val="20"/>
              </w:rPr>
            </w:pPr>
            <w:r w:rsidRPr="00CA1C66">
              <w:rPr>
                <w:rFonts w:cs="Arial"/>
                <w:b/>
                <w:bCs/>
                <w:sz w:val="20"/>
              </w:rPr>
              <w:t>(maksymalnie)</w:t>
            </w:r>
          </w:p>
        </w:tc>
        <w:tc>
          <w:tcPr>
            <w:tcW w:w="3846" w:type="pct"/>
            <w:tcBorders>
              <w:top w:val="single" w:sz="4" w:space="0" w:color="auto"/>
              <w:left w:val="single" w:sz="4" w:space="0" w:color="auto"/>
              <w:bottom w:val="single" w:sz="4" w:space="0" w:color="auto"/>
              <w:right w:val="single" w:sz="4" w:space="0" w:color="auto"/>
            </w:tcBorders>
          </w:tcPr>
          <w:p w14:paraId="1443981D" w14:textId="77777777" w:rsidR="00CA1C66" w:rsidRPr="00CA1C66" w:rsidRDefault="00CA1C66" w:rsidP="00CA1C66">
            <w:pPr>
              <w:spacing w:line="276" w:lineRule="auto"/>
              <w:rPr>
                <w:rFonts w:cs="Arial"/>
                <w:bCs/>
                <w:sz w:val="20"/>
              </w:rPr>
            </w:pPr>
            <w:r w:rsidRPr="00CA1C66">
              <w:rPr>
                <w:rFonts w:cs="Arial"/>
                <w:bCs/>
                <w:sz w:val="20"/>
              </w:rPr>
              <w:t>6 ms</w:t>
            </w:r>
          </w:p>
        </w:tc>
      </w:tr>
      <w:tr w:rsidR="00CA1C66" w:rsidRPr="00170532" w14:paraId="209E5F73" w14:textId="77777777" w:rsidTr="00D86512">
        <w:tc>
          <w:tcPr>
            <w:tcW w:w="1154" w:type="pct"/>
            <w:tcBorders>
              <w:top w:val="single" w:sz="4" w:space="0" w:color="auto"/>
              <w:left w:val="single" w:sz="4" w:space="0" w:color="auto"/>
              <w:bottom w:val="single" w:sz="4" w:space="0" w:color="auto"/>
              <w:right w:val="single" w:sz="4" w:space="0" w:color="auto"/>
            </w:tcBorders>
          </w:tcPr>
          <w:p w14:paraId="346189F2" w14:textId="77777777" w:rsidR="00CA1C66" w:rsidRPr="00CA1C66" w:rsidRDefault="00CA1C66" w:rsidP="00CA1C66">
            <w:pPr>
              <w:spacing w:line="276" w:lineRule="auto"/>
              <w:jc w:val="left"/>
              <w:rPr>
                <w:rFonts w:cs="Arial"/>
                <w:b/>
                <w:bCs/>
                <w:sz w:val="20"/>
              </w:rPr>
            </w:pPr>
            <w:r w:rsidRPr="00CA1C66">
              <w:rPr>
                <w:rFonts w:cs="Arial"/>
                <w:b/>
                <w:bCs/>
                <w:sz w:val="20"/>
              </w:rPr>
              <w:t>Rozdzielczość maksymalna</w:t>
            </w:r>
          </w:p>
        </w:tc>
        <w:tc>
          <w:tcPr>
            <w:tcW w:w="3846" w:type="pct"/>
            <w:tcBorders>
              <w:top w:val="single" w:sz="4" w:space="0" w:color="auto"/>
              <w:left w:val="single" w:sz="4" w:space="0" w:color="auto"/>
              <w:bottom w:val="single" w:sz="4" w:space="0" w:color="auto"/>
              <w:right w:val="single" w:sz="4" w:space="0" w:color="auto"/>
            </w:tcBorders>
          </w:tcPr>
          <w:p w14:paraId="1CF5E6A7" w14:textId="77777777" w:rsidR="00CA1C66" w:rsidRPr="00CA1C66" w:rsidRDefault="00CA1C66" w:rsidP="00CA1C66">
            <w:pPr>
              <w:spacing w:line="276" w:lineRule="auto"/>
              <w:rPr>
                <w:rFonts w:cs="Arial"/>
                <w:bCs/>
                <w:sz w:val="20"/>
              </w:rPr>
            </w:pPr>
            <w:r w:rsidRPr="00CA1C66">
              <w:rPr>
                <w:rFonts w:cs="Arial"/>
                <w:bCs/>
                <w:sz w:val="20"/>
              </w:rPr>
              <w:t>obsługiwana m.in. 1920 x 1080</w:t>
            </w:r>
          </w:p>
        </w:tc>
      </w:tr>
      <w:tr w:rsidR="00CA1C66" w:rsidRPr="00170532" w14:paraId="55D5FB62" w14:textId="77777777" w:rsidTr="00D86512">
        <w:tc>
          <w:tcPr>
            <w:tcW w:w="1154" w:type="pct"/>
            <w:tcBorders>
              <w:top w:val="single" w:sz="4" w:space="0" w:color="auto"/>
              <w:left w:val="single" w:sz="4" w:space="0" w:color="auto"/>
              <w:bottom w:val="single" w:sz="4" w:space="0" w:color="auto"/>
              <w:right w:val="single" w:sz="4" w:space="0" w:color="auto"/>
            </w:tcBorders>
          </w:tcPr>
          <w:p w14:paraId="76C07CE4" w14:textId="77777777" w:rsidR="00CA1C66" w:rsidRPr="00CA1C66" w:rsidRDefault="00CA1C66" w:rsidP="00CA1C66">
            <w:pPr>
              <w:spacing w:line="276" w:lineRule="auto"/>
              <w:jc w:val="left"/>
              <w:rPr>
                <w:rFonts w:cs="Arial"/>
                <w:b/>
                <w:bCs/>
                <w:sz w:val="20"/>
              </w:rPr>
            </w:pPr>
            <w:r w:rsidRPr="00CA1C66">
              <w:rPr>
                <w:rFonts w:cs="Arial"/>
                <w:b/>
                <w:bCs/>
                <w:sz w:val="20"/>
              </w:rPr>
              <w:t>Pochylenie monitora</w:t>
            </w:r>
          </w:p>
        </w:tc>
        <w:tc>
          <w:tcPr>
            <w:tcW w:w="3846" w:type="pct"/>
            <w:tcBorders>
              <w:top w:val="single" w:sz="4" w:space="0" w:color="auto"/>
              <w:left w:val="single" w:sz="4" w:space="0" w:color="auto"/>
              <w:bottom w:val="single" w:sz="4" w:space="0" w:color="auto"/>
              <w:right w:val="single" w:sz="4" w:space="0" w:color="auto"/>
            </w:tcBorders>
          </w:tcPr>
          <w:p w14:paraId="518426EC" w14:textId="77777777" w:rsidR="00CA1C66" w:rsidRPr="00CA1C66" w:rsidRDefault="00CA1C66" w:rsidP="00CA1C66">
            <w:pPr>
              <w:spacing w:line="276" w:lineRule="auto"/>
              <w:rPr>
                <w:rFonts w:cs="Arial"/>
                <w:bCs/>
                <w:sz w:val="20"/>
              </w:rPr>
            </w:pPr>
            <w:r w:rsidRPr="00CA1C66">
              <w:rPr>
                <w:rFonts w:cs="Arial"/>
                <w:bCs/>
                <w:sz w:val="20"/>
              </w:rPr>
              <w:t>W zakresie min. 25 stopni</w:t>
            </w:r>
          </w:p>
        </w:tc>
      </w:tr>
      <w:tr w:rsidR="00CA1C66" w:rsidRPr="00170532" w14:paraId="735493E4" w14:textId="77777777" w:rsidTr="00D86512">
        <w:tc>
          <w:tcPr>
            <w:tcW w:w="1154" w:type="pct"/>
            <w:tcBorders>
              <w:top w:val="single" w:sz="4" w:space="0" w:color="auto"/>
              <w:left w:val="single" w:sz="4" w:space="0" w:color="auto"/>
              <w:bottom w:val="single" w:sz="4" w:space="0" w:color="auto"/>
              <w:right w:val="single" w:sz="4" w:space="0" w:color="auto"/>
            </w:tcBorders>
          </w:tcPr>
          <w:p w14:paraId="0D19BBAA" w14:textId="77777777" w:rsidR="00CA1C66" w:rsidRPr="00CA1C66" w:rsidRDefault="00CA1C66" w:rsidP="00CA1C66">
            <w:pPr>
              <w:spacing w:line="276" w:lineRule="auto"/>
              <w:jc w:val="left"/>
              <w:rPr>
                <w:rFonts w:cs="Arial"/>
                <w:b/>
                <w:bCs/>
                <w:sz w:val="20"/>
              </w:rPr>
            </w:pPr>
            <w:r w:rsidRPr="00CA1C66">
              <w:rPr>
                <w:rFonts w:cs="Arial"/>
                <w:b/>
                <w:bCs/>
                <w:sz w:val="20"/>
              </w:rPr>
              <w:t>Wydłużenie w pionie</w:t>
            </w:r>
          </w:p>
        </w:tc>
        <w:tc>
          <w:tcPr>
            <w:tcW w:w="3846" w:type="pct"/>
            <w:tcBorders>
              <w:top w:val="single" w:sz="4" w:space="0" w:color="auto"/>
              <w:left w:val="single" w:sz="4" w:space="0" w:color="auto"/>
              <w:bottom w:val="single" w:sz="4" w:space="0" w:color="auto"/>
              <w:right w:val="single" w:sz="4" w:space="0" w:color="auto"/>
            </w:tcBorders>
          </w:tcPr>
          <w:p w14:paraId="2F41332A" w14:textId="77777777" w:rsidR="00CA1C66" w:rsidRPr="00CA1C66" w:rsidRDefault="00CA1C66" w:rsidP="00CA1C66">
            <w:pPr>
              <w:spacing w:line="276" w:lineRule="auto"/>
              <w:rPr>
                <w:rFonts w:cs="Arial"/>
                <w:bCs/>
                <w:sz w:val="20"/>
              </w:rPr>
            </w:pPr>
            <w:r w:rsidRPr="00CA1C66">
              <w:rPr>
                <w:rFonts w:cs="Arial"/>
                <w:bCs/>
                <w:sz w:val="20"/>
              </w:rPr>
              <w:t>Tak, min 130 mm</w:t>
            </w:r>
          </w:p>
        </w:tc>
      </w:tr>
      <w:tr w:rsidR="00CA1C66" w:rsidRPr="00170532" w14:paraId="189CCE78" w14:textId="77777777" w:rsidTr="00D86512">
        <w:tc>
          <w:tcPr>
            <w:tcW w:w="1154" w:type="pct"/>
            <w:tcBorders>
              <w:top w:val="single" w:sz="4" w:space="0" w:color="auto"/>
              <w:left w:val="single" w:sz="4" w:space="0" w:color="auto"/>
              <w:bottom w:val="single" w:sz="4" w:space="0" w:color="auto"/>
              <w:right w:val="single" w:sz="4" w:space="0" w:color="auto"/>
            </w:tcBorders>
          </w:tcPr>
          <w:p w14:paraId="0EBA9688" w14:textId="77777777" w:rsidR="00CA1C66" w:rsidRPr="00CA1C66" w:rsidRDefault="00CA1C66" w:rsidP="00CA1C66">
            <w:pPr>
              <w:spacing w:line="276" w:lineRule="auto"/>
              <w:jc w:val="left"/>
              <w:rPr>
                <w:rFonts w:cs="Arial"/>
                <w:b/>
                <w:bCs/>
                <w:sz w:val="20"/>
              </w:rPr>
            </w:pPr>
            <w:r w:rsidRPr="00CA1C66">
              <w:rPr>
                <w:rFonts w:cs="Arial"/>
                <w:b/>
                <w:bCs/>
                <w:sz w:val="20"/>
              </w:rPr>
              <w:t>PIVOT</w:t>
            </w:r>
          </w:p>
        </w:tc>
        <w:tc>
          <w:tcPr>
            <w:tcW w:w="3846" w:type="pct"/>
            <w:tcBorders>
              <w:top w:val="single" w:sz="4" w:space="0" w:color="auto"/>
              <w:left w:val="single" w:sz="4" w:space="0" w:color="auto"/>
              <w:bottom w:val="single" w:sz="4" w:space="0" w:color="auto"/>
              <w:right w:val="single" w:sz="4" w:space="0" w:color="auto"/>
            </w:tcBorders>
          </w:tcPr>
          <w:p w14:paraId="272D86E5" w14:textId="77777777" w:rsidR="00CA1C66" w:rsidRPr="00CA1C66" w:rsidRDefault="00CA1C66" w:rsidP="00CA1C66">
            <w:pPr>
              <w:spacing w:line="276" w:lineRule="auto"/>
              <w:rPr>
                <w:rFonts w:cs="Arial"/>
                <w:bCs/>
                <w:sz w:val="20"/>
              </w:rPr>
            </w:pPr>
            <w:r w:rsidRPr="00CA1C66">
              <w:rPr>
                <w:rFonts w:cs="Arial"/>
                <w:bCs/>
                <w:sz w:val="20"/>
              </w:rPr>
              <w:t>Tak</w:t>
            </w:r>
          </w:p>
        </w:tc>
      </w:tr>
      <w:tr w:rsidR="00CA1C66" w:rsidRPr="00170532" w14:paraId="4B5B8C2A" w14:textId="77777777" w:rsidTr="00D86512">
        <w:tc>
          <w:tcPr>
            <w:tcW w:w="1154" w:type="pct"/>
            <w:tcBorders>
              <w:top w:val="single" w:sz="4" w:space="0" w:color="auto"/>
              <w:left w:val="single" w:sz="4" w:space="0" w:color="auto"/>
              <w:bottom w:val="single" w:sz="4" w:space="0" w:color="auto"/>
              <w:right w:val="single" w:sz="4" w:space="0" w:color="auto"/>
            </w:tcBorders>
          </w:tcPr>
          <w:p w14:paraId="52A98BD0" w14:textId="77777777" w:rsidR="00CA1C66" w:rsidRPr="00CA1C66" w:rsidRDefault="00CA1C66" w:rsidP="00CA1C66">
            <w:pPr>
              <w:spacing w:line="276" w:lineRule="auto"/>
              <w:jc w:val="left"/>
              <w:rPr>
                <w:rFonts w:cs="Arial"/>
                <w:b/>
                <w:bCs/>
                <w:sz w:val="20"/>
              </w:rPr>
            </w:pPr>
            <w:r w:rsidRPr="00CA1C66">
              <w:rPr>
                <w:rFonts w:cs="Arial"/>
                <w:b/>
                <w:bCs/>
                <w:sz w:val="20"/>
              </w:rPr>
              <w:t>Zużycie energii</w:t>
            </w:r>
          </w:p>
        </w:tc>
        <w:tc>
          <w:tcPr>
            <w:tcW w:w="3846" w:type="pct"/>
            <w:tcBorders>
              <w:top w:val="single" w:sz="4" w:space="0" w:color="auto"/>
              <w:left w:val="single" w:sz="4" w:space="0" w:color="auto"/>
              <w:bottom w:val="single" w:sz="4" w:space="0" w:color="auto"/>
              <w:right w:val="single" w:sz="4" w:space="0" w:color="auto"/>
            </w:tcBorders>
          </w:tcPr>
          <w:p w14:paraId="4D658992" w14:textId="77777777" w:rsidR="00CA1C66" w:rsidRPr="00CA1C66" w:rsidRDefault="00CA1C66" w:rsidP="00CA1C66">
            <w:pPr>
              <w:spacing w:line="276" w:lineRule="auto"/>
              <w:rPr>
                <w:rFonts w:cs="Arial"/>
                <w:bCs/>
                <w:sz w:val="20"/>
              </w:rPr>
            </w:pPr>
            <w:r w:rsidRPr="00CA1C66">
              <w:rPr>
                <w:rFonts w:cs="Arial"/>
                <w:bCs/>
                <w:sz w:val="20"/>
              </w:rPr>
              <w:t>Typowo 17W, czuwanie mniej niż 0,3W</w:t>
            </w:r>
          </w:p>
        </w:tc>
      </w:tr>
      <w:tr w:rsidR="00CA1C66" w:rsidRPr="00170532" w14:paraId="5A34E43F" w14:textId="77777777" w:rsidTr="00D86512">
        <w:tc>
          <w:tcPr>
            <w:tcW w:w="1154" w:type="pct"/>
            <w:tcBorders>
              <w:top w:val="single" w:sz="4" w:space="0" w:color="auto"/>
              <w:left w:val="single" w:sz="4" w:space="0" w:color="auto"/>
              <w:bottom w:val="single" w:sz="4" w:space="0" w:color="auto"/>
              <w:right w:val="single" w:sz="4" w:space="0" w:color="auto"/>
            </w:tcBorders>
          </w:tcPr>
          <w:p w14:paraId="121D1734" w14:textId="77777777" w:rsidR="00CA1C66" w:rsidRPr="00CA1C66" w:rsidRDefault="00CA1C66" w:rsidP="00CA1C66">
            <w:pPr>
              <w:spacing w:line="276" w:lineRule="auto"/>
              <w:jc w:val="left"/>
              <w:rPr>
                <w:rFonts w:cs="Arial"/>
                <w:b/>
                <w:bCs/>
                <w:sz w:val="20"/>
              </w:rPr>
            </w:pPr>
            <w:r w:rsidRPr="00CA1C66">
              <w:rPr>
                <w:rFonts w:cs="Arial"/>
                <w:b/>
                <w:bCs/>
                <w:sz w:val="20"/>
              </w:rPr>
              <w:t>Bezpieczeństwo</w:t>
            </w:r>
          </w:p>
        </w:tc>
        <w:tc>
          <w:tcPr>
            <w:tcW w:w="3846" w:type="pct"/>
            <w:tcBorders>
              <w:top w:val="single" w:sz="4" w:space="0" w:color="auto"/>
              <w:left w:val="single" w:sz="4" w:space="0" w:color="auto"/>
              <w:bottom w:val="single" w:sz="4" w:space="0" w:color="auto"/>
              <w:right w:val="single" w:sz="4" w:space="0" w:color="auto"/>
            </w:tcBorders>
          </w:tcPr>
          <w:p w14:paraId="010FE79B" w14:textId="77777777" w:rsidR="00CA1C66" w:rsidRPr="00CA1C66" w:rsidRDefault="00CA1C66" w:rsidP="00CA1C66">
            <w:pPr>
              <w:spacing w:line="276" w:lineRule="auto"/>
              <w:rPr>
                <w:rFonts w:cs="Arial"/>
                <w:bCs/>
                <w:sz w:val="20"/>
              </w:rPr>
            </w:pPr>
            <w:r w:rsidRPr="00CA1C66">
              <w:rPr>
                <w:rFonts w:cs="Arial"/>
                <w:bCs/>
                <w:sz w:val="20"/>
              </w:rPr>
              <w:t xml:space="preserve">Monitor musi być wyposażony w tzw. </w:t>
            </w:r>
            <w:proofErr w:type="spellStart"/>
            <w:r w:rsidRPr="00CA1C66">
              <w:rPr>
                <w:rFonts w:cs="Arial"/>
                <w:bCs/>
                <w:sz w:val="20"/>
              </w:rPr>
              <w:t>Kensington</w:t>
            </w:r>
            <w:proofErr w:type="spellEnd"/>
            <w:r w:rsidRPr="00CA1C66">
              <w:rPr>
                <w:rFonts w:cs="Arial"/>
                <w:bCs/>
                <w:sz w:val="20"/>
              </w:rPr>
              <w:t xml:space="preserve"> Slot</w:t>
            </w:r>
          </w:p>
        </w:tc>
      </w:tr>
      <w:tr w:rsidR="00CA1C66" w:rsidRPr="00170532" w14:paraId="346EBCB5" w14:textId="77777777" w:rsidTr="00D86512">
        <w:tc>
          <w:tcPr>
            <w:tcW w:w="1154" w:type="pct"/>
            <w:tcBorders>
              <w:top w:val="single" w:sz="4" w:space="0" w:color="auto"/>
              <w:left w:val="single" w:sz="4" w:space="0" w:color="auto"/>
              <w:bottom w:val="single" w:sz="4" w:space="0" w:color="auto"/>
              <w:right w:val="single" w:sz="4" w:space="0" w:color="auto"/>
            </w:tcBorders>
          </w:tcPr>
          <w:p w14:paraId="3A2534E8" w14:textId="77777777" w:rsidR="00CA1C66" w:rsidRPr="00CA1C66" w:rsidRDefault="00CA1C66" w:rsidP="00CA1C66">
            <w:pPr>
              <w:spacing w:line="276" w:lineRule="auto"/>
              <w:jc w:val="left"/>
              <w:rPr>
                <w:rFonts w:cs="Arial"/>
                <w:b/>
                <w:bCs/>
                <w:sz w:val="20"/>
              </w:rPr>
            </w:pPr>
            <w:r w:rsidRPr="00CA1C66">
              <w:rPr>
                <w:rFonts w:cs="Arial"/>
                <w:b/>
                <w:bCs/>
                <w:sz w:val="20"/>
              </w:rPr>
              <w:t xml:space="preserve">Złącze </w:t>
            </w:r>
          </w:p>
        </w:tc>
        <w:tc>
          <w:tcPr>
            <w:tcW w:w="3846" w:type="pct"/>
            <w:tcBorders>
              <w:top w:val="single" w:sz="4" w:space="0" w:color="auto"/>
              <w:left w:val="single" w:sz="4" w:space="0" w:color="auto"/>
              <w:bottom w:val="single" w:sz="4" w:space="0" w:color="auto"/>
              <w:right w:val="single" w:sz="4" w:space="0" w:color="auto"/>
            </w:tcBorders>
          </w:tcPr>
          <w:p w14:paraId="406B7C6D" w14:textId="77777777" w:rsidR="00CA1C66" w:rsidRPr="00CA1C66" w:rsidRDefault="00CA1C66" w:rsidP="00CA1C66">
            <w:pPr>
              <w:spacing w:line="276" w:lineRule="auto"/>
              <w:rPr>
                <w:rFonts w:cs="Arial"/>
                <w:bCs/>
                <w:sz w:val="20"/>
              </w:rPr>
            </w:pPr>
            <w:r w:rsidRPr="00CA1C66">
              <w:rPr>
                <w:rFonts w:cs="Arial"/>
                <w:bCs/>
                <w:sz w:val="20"/>
              </w:rPr>
              <w:t>1x 15-stykowe złącze D-</w:t>
            </w:r>
            <w:proofErr w:type="spellStart"/>
            <w:r w:rsidRPr="00CA1C66">
              <w:rPr>
                <w:rFonts w:cs="Arial"/>
                <w:bCs/>
                <w:sz w:val="20"/>
              </w:rPr>
              <w:t>Sub</w:t>
            </w:r>
            <w:proofErr w:type="spellEnd"/>
            <w:r w:rsidRPr="00CA1C66">
              <w:rPr>
                <w:rFonts w:cs="Arial"/>
                <w:bCs/>
                <w:sz w:val="20"/>
              </w:rPr>
              <w:t xml:space="preserve">, </w:t>
            </w:r>
          </w:p>
          <w:p w14:paraId="76913AC2" w14:textId="77777777" w:rsidR="00CA1C66" w:rsidRPr="00CA1C66" w:rsidRDefault="00CA1C66" w:rsidP="00CA1C66">
            <w:pPr>
              <w:spacing w:line="276" w:lineRule="auto"/>
              <w:rPr>
                <w:rFonts w:cs="Arial"/>
                <w:bCs/>
                <w:sz w:val="20"/>
              </w:rPr>
            </w:pPr>
            <w:r w:rsidRPr="00CA1C66">
              <w:rPr>
                <w:rFonts w:cs="Arial"/>
                <w:bCs/>
                <w:sz w:val="20"/>
              </w:rPr>
              <w:t xml:space="preserve">1x HDMI (v1.4), </w:t>
            </w:r>
          </w:p>
          <w:p w14:paraId="3C882A86" w14:textId="77777777" w:rsidR="00CA1C66" w:rsidRPr="00CA1C66" w:rsidRDefault="00CA1C66" w:rsidP="00CA1C66">
            <w:pPr>
              <w:spacing w:line="276" w:lineRule="auto"/>
              <w:rPr>
                <w:rFonts w:cs="Arial"/>
                <w:bCs/>
                <w:sz w:val="20"/>
              </w:rPr>
            </w:pPr>
            <w:r w:rsidRPr="00CA1C66">
              <w:rPr>
                <w:rFonts w:cs="Arial"/>
                <w:bCs/>
                <w:sz w:val="20"/>
              </w:rPr>
              <w:t>2 x USB 3.0 (na bocznej ściance monitora)</w:t>
            </w:r>
          </w:p>
          <w:p w14:paraId="4ED42EDF" w14:textId="77777777" w:rsidR="00CA1C66" w:rsidRPr="00CA1C66" w:rsidRDefault="00CA1C66" w:rsidP="00CA1C66">
            <w:pPr>
              <w:spacing w:line="276" w:lineRule="auto"/>
              <w:rPr>
                <w:rFonts w:cs="Arial"/>
                <w:bCs/>
                <w:sz w:val="20"/>
              </w:rPr>
            </w:pPr>
            <w:r w:rsidRPr="00CA1C66">
              <w:rPr>
                <w:rFonts w:cs="Arial"/>
                <w:bCs/>
                <w:sz w:val="20"/>
              </w:rPr>
              <w:lastRenderedPageBreak/>
              <w:t xml:space="preserve">1 USB 3.0 port - </w:t>
            </w:r>
            <w:proofErr w:type="spellStart"/>
            <w:r w:rsidRPr="00CA1C66">
              <w:rPr>
                <w:rFonts w:cs="Arial"/>
                <w:bCs/>
                <w:sz w:val="20"/>
              </w:rPr>
              <w:t>upstream</w:t>
            </w:r>
            <w:proofErr w:type="spellEnd"/>
          </w:p>
          <w:p w14:paraId="3D16F2D5" w14:textId="77777777" w:rsidR="00CA1C66" w:rsidRPr="00CA1C66" w:rsidRDefault="00CA1C66" w:rsidP="00CA1C66">
            <w:pPr>
              <w:spacing w:line="276" w:lineRule="auto"/>
              <w:rPr>
                <w:rFonts w:cs="Arial"/>
                <w:bCs/>
                <w:sz w:val="20"/>
              </w:rPr>
            </w:pPr>
            <w:r w:rsidRPr="00CA1C66">
              <w:rPr>
                <w:rFonts w:cs="Arial"/>
                <w:bCs/>
                <w:sz w:val="20"/>
              </w:rPr>
              <w:t xml:space="preserve">2 x USB 2.0 </w:t>
            </w:r>
            <w:proofErr w:type="spellStart"/>
            <w:r w:rsidRPr="00CA1C66">
              <w:rPr>
                <w:rFonts w:cs="Arial"/>
                <w:bCs/>
                <w:sz w:val="20"/>
              </w:rPr>
              <w:t>ports</w:t>
            </w:r>
            <w:proofErr w:type="spellEnd"/>
            <w:r w:rsidRPr="00CA1C66">
              <w:rPr>
                <w:rFonts w:cs="Arial"/>
                <w:bCs/>
                <w:sz w:val="20"/>
              </w:rPr>
              <w:t xml:space="preserve"> (w tylnej obudowie monitora)</w:t>
            </w:r>
          </w:p>
        </w:tc>
      </w:tr>
      <w:tr w:rsidR="00CA1C66" w:rsidRPr="00170532" w14:paraId="68785701" w14:textId="77777777" w:rsidTr="00D86512">
        <w:tc>
          <w:tcPr>
            <w:tcW w:w="1154" w:type="pct"/>
            <w:tcBorders>
              <w:top w:val="single" w:sz="4" w:space="0" w:color="auto"/>
              <w:left w:val="single" w:sz="4" w:space="0" w:color="auto"/>
              <w:bottom w:val="single" w:sz="4" w:space="0" w:color="auto"/>
              <w:right w:val="single" w:sz="4" w:space="0" w:color="auto"/>
            </w:tcBorders>
          </w:tcPr>
          <w:p w14:paraId="174A31BD" w14:textId="77777777" w:rsidR="00CA1C66" w:rsidRPr="00CA1C66" w:rsidRDefault="00CA1C66" w:rsidP="00CA1C66">
            <w:pPr>
              <w:spacing w:line="276" w:lineRule="auto"/>
              <w:jc w:val="left"/>
              <w:rPr>
                <w:rFonts w:cs="Arial"/>
                <w:b/>
                <w:bCs/>
                <w:sz w:val="20"/>
              </w:rPr>
            </w:pPr>
            <w:r w:rsidRPr="00CA1C66">
              <w:rPr>
                <w:rFonts w:cs="Arial"/>
                <w:b/>
                <w:bCs/>
                <w:sz w:val="20"/>
              </w:rPr>
              <w:lastRenderedPageBreak/>
              <w:t>Gwarancja</w:t>
            </w:r>
          </w:p>
        </w:tc>
        <w:tc>
          <w:tcPr>
            <w:tcW w:w="3846" w:type="pct"/>
            <w:tcBorders>
              <w:top w:val="single" w:sz="4" w:space="0" w:color="auto"/>
              <w:left w:val="single" w:sz="4" w:space="0" w:color="auto"/>
              <w:bottom w:val="single" w:sz="4" w:space="0" w:color="auto"/>
              <w:right w:val="single" w:sz="4" w:space="0" w:color="auto"/>
            </w:tcBorders>
          </w:tcPr>
          <w:p w14:paraId="1462EC2A" w14:textId="02203AA1" w:rsidR="00CA1C66" w:rsidRPr="00CA1C66" w:rsidRDefault="00CA1C66" w:rsidP="00CA1C66">
            <w:pPr>
              <w:spacing w:line="276" w:lineRule="auto"/>
              <w:rPr>
                <w:rFonts w:cs="Arial"/>
                <w:bCs/>
                <w:sz w:val="20"/>
              </w:rPr>
            </w:pPr>
            <w:r>
              <w:rPr>
                <w:rFonts w:cs="Arial"/>
                <w:bCs/>
                <w:sz w:val="20"/>
              </w:rPr>
              <w:t xml:space="preserve">min. </w:t>
            </w:r>
            <w:r w:rsidR="009C1EDC">
              <w:rPr>
                <w:rFonts w:cs="Arial"/>
                <w:bCs/>
                <w:sz w:val="20"/>
              </w:rPr>
              <w:t>36</w:t>
            </w:r>
            <w:r>
              <w:rPr>
                <w:rFonts w:cs="Arial"/>
                <w:bCs/>
                <w:sz w:val="20"/>
              </w:rPr>
              <w:t xml:space="preserve"> </w:t>
            </w:r>
            <w:r w:rsidR="009C1EDC">
              <w:rPr>
                <w:rFonts w:cs="Arial"/>
                <w:bCs/>
                <w:sz w:val="20"/>
              </w:rPr>
              <w:t>miesięcy</w:t>
            </w:r>
            <w:r w:rsidRPr="00CA1C66">
              <w:rPr>
                <w:rFonts w:cs="Arial"/>
                <w:bCs/>
                <w:sz w:val="20"/>
              </w:rPr>
              <w:t xml:space="preserve"> na miejscu u klienta</w:t>
            </w:r>
          </w:p>
          <w:p w14:paraId="320ACC31" w14:textId="77777777" w:rsidR="00CA1C66" w:rsidRPr="00CA1C66" w:rsidRDefault="00CA1C66" w:rsidP="00CA1C66">
            <w:pPr>
              <w:spacing w:line="276" w:lineRule="auto"/>
              <w:rPr>
                <w:rFonts w:cs="Arial"/>
                <w:bCs/>
                <w:sz w:val="20"/>
              </w:rPr>
            </w:pPr>
            <w:r w:rsidRPr="00CA1C66">
              <w:rPr>
                <w:rFonts w:cs="Arial"/>
                <w:bCs/>
                <w:sz w:val="20"/>
              </w:rPr>
              <w:t>Czas reakcji serwisu - do końca następnego dnia roboczego</w:t>
            </w:r>
          </w:p>
          <w:p w14:paraId="634851D5" w14:textId="77777777" w:rsidR="00CA1C66" w:rsidRPr="00CA1C66" w:rsidRDefault="00CA1C66" w:rsidP="00CA1C66">
            <w:pPr>
              <w:spacing w:line="276" w:lineRule="auto"/>
              <w:rPr>
                <w:rFonts w:cs="Arial"/>
                <w:bCs/>
                <w:sz w:val="20"/>
              </w:rPr>
            </w:pPr>
            <w:r w:rsidRPr="00CA1C66">
              <w:rPr>
                <w:rFonts w:cs="Arial"/>
                <w:bCs/>
                <w:sz w:val="20"/>
              </w:rPr>
              <w:t>Gwarancja zero martwych pikseli</w:t>
            </w:r>
          </w:p>
        </w:tc>
      </w:tr>
      <w:tr w:rsidR="00CA1C66" w:rsidRPr="00170532" w14:paraId="2026E899" w14:textId="77777777" w:rsidTr="00D86512">
        <w:tc>
          <w:tcPr>
            <w:tcW w:w="1154" w:type="pct"/>
            <w:tcBorders>
              <w:top w:val="single" w:sz="4" w:space="0" w:color="auto"/>
              <w:left w:val="single" w:sz="4" w:space="0" w:color="auto"/>
              <w:bottom w:val="single" w:sz="4" w:space="0" w:color="auto"/>
              <w:right w:val="single" w:sz="4" w:space="0" w:color="auto"/>
            </w:tcBorders>
          </w:tcPr>
          <w:p w14:paraId="6BAEC084" w14:textId="77777777" w:rsidR="00CA1C66" w:rsidRPr="00CA1C66" w:rsidRDefault="00CA1C66" w:rsidP="00CA1C66">
            <w:pPr>
              <w:spacing w:line="276" w:lineRule="auto"/>
              <w:jc w:val="left"/>
              <w:rPr>
                <w:rFonts w:cs="Arial"/>
                <w:b/>
                <w:bCs/>
                <w:sz w:val="20"/>
              </w:rPr>
            </w:pPr>
            <w:r w:rsidRPr="00CA1C66">
              <w:rPr>
                <w:rFonts w:cs="Arial"/>
                <w:b/>
                <w:bCs/>
                <w:sz w:val="20"/>
              </w:rPr>
              <w:t>Certyfikaty</w:t>
            </w:r>
          </w:p>
        </w:tc>
        <w:tc>
          <w:tcPr>
            <w:tcW w:w="3846" w:type="pct"/>
            <w:tcBorders>
              <w:top w:val="single" w:sz="4" w:space="0" w:color="auto"/>
              <w:left w:val="single" w:sz="4" w:space="0" w:color="auto"/>
              <w:bottom w:val="single" w:sz="4" w:space="0" w:color="auto"/>
              <w:right w:val="single" w:sz="4" w:space="0" w:color="auto"/>
            </w:tcBorders>
          </w:tcPr>
          <w:p w14:paraId="2A1C6B29" w14:textId="77777777" w:rsidR="00CA1C66" w:rsidRPr="00CA1C66" w:rsidRDefault="00CA1C66" w:rsidP="00CA1C66">
            <w:pPr>
              <w:spacing w:line="276" w:lineRule="auto"/>
              <w:rPr>
                <w:rFonts w:cs="Arial"/>
                <w:bCs/>
                <w:sz w:val="20"/>
              </w:rPr>
            </w:pPr>
            <w:r w:rsidRPr="00CA1C66">
              <w:rPr>
                <w:rFonts w:cs="Arial"/>
                <w:bCs/>
                <w:sz w:val="20"/>
              </w:rPr>
              <w:t>EPEAT Gold, Energy Star</w:t>
            </w:r>
          </w:p>
          <w:p w14:paraId="1F47CA41" w14:textId="77777777" w:rsidR="00CA1C66" w:rsidRPr="00CA1C66" w:rsidRDefault="00CA1C66" w:rsidP="00CA1C66">
            <w:pPr>
              <w:spacing w:line="276" w:lineRule="auto"/>
              <w:rPr>
                <w:rFonts w:cs="Arial"/>
                <w:bCs/>
                <w:sz w:val="20"/>
              </w:rPr>
            </w:pPr>
            <w:r w:rsidRPr="00CA1C66">
              <w:rPr>
                <w:rFonts w:cs="Arial"/>
                <w:b/>
                <w:bCs/>
                <w:sz w:val="20"/>
              </w:rPr>
              <w:t>Dokumenty składane na potwierdzenie spełnienia przez oferowane dostawy wymagań określonych przez Zamawiającego.</w:t>
            </w:r>
          </w:p>
        </w:tc>
      </w:tr>
      <w:tr w:rsidR="00CA1C66" w:rsidRPr="00170532" w14:paraId="03A65862" w14:textId="77777777" w:rsidTr="00D86512">
        <w:tc>
          <w:tcPr>
            <w:tcW w:w="1154" w:type="pct"/>
            <w:tcBorders>
              <w:top w:val="single" w:sz="4" w:space="0" w:color="auto"/>
              <w:left w:val="single" w:sz="4" w:space="0" w:color="auto"/>
              <w:bottom w:val="single" w:sz="4" w:space="0" w:color="auto"/>
              <w:right w:val="single" w:sz="4" w:space="0" w:color="auto"/>
            </w:tcBorders>
          </w:tcPr>
          <w:p w14:paraId="0FB5E5EA" w14:textId="77777777" w:rsidR="00CA1C66" w:rsidRPr="00CA1C66" w:rsidRDefault="00CA1C66" w:rsidP="00CA1C66">
            <w:pPr>
              <w:spacing w:line="276" w:lineRule="auto"/>
              <w:jc w:val="left"/>
              <w:rPr>
                <w:rFonts w:cs="Arial"/>
                <w:b/>
                <w:bCs/>
                <w:sz w:val="20"/>
              </w:rPr>
            </w:pPr>
            <w:r w:rsidRPr="00CA1C66">
              <w:rPr>
                <w:rFonts w:cs="Arial"/>
                <w:b/>
                <w:bCs/>
                <w:sz w:val="20"/>
              </w:rPr>
              <w:t>Inne</w:t>
            </w:r>
          </w:p>
        </w:tc>
        <w:tc>
          <w:tcPr>
            <w:tcW w:w="3846" w:type="pct"/>
            <w:tcBorders>
              <w:top w:val="single" w:sz="4" w:space="0" w:color="auto"/>
              <w:left w:val="single" w:sz="4" w:space="0" w:color="auto"/>
              <w:bottom w:val="single" w:sz="4" w:space="0" w:color="auto"/>
              <w:right w:val="single" w:sz="4" w:space="0" w:color="auto"/>
            </w:tcBorders>
          </w:tcPr>
          <w:p w14:paraId="5041FB8D" w14:textId="77777777" w:rsidR="00CA1C66" w:rsidRPr="00CA1C66" w:rsidRDefault="00CA1C66" w:rsidP="00CA1C66">
            <w:pPr>
              <w:spacing w:line="276" w:lineRule="auto"/>
              <w:rPr>
                <w:rFonts w:cs="Arial"/>
                <w:bCs/>
                <w:sz w:val="20"/>
              </w:rPr>
            </w:pPr>
            <w:r w:rsidRPr="00CA1C66">
              <w:rPr>
                <w:rFonts w:cs="Arial"/>
                <w:bCs/>
                <w:sz w:val="20"/>
              </w:rPr>
              <w:t>Odłączany stand bez użycia narzędzi</w:t>
            </w:r>
          </w:p>
          <w:p w14:paraId="0E5C3D3F" w14:textId="77777777" w:rsidR="00CA1C66" w:rsidRPr="00CA1C66" w:rsidRDefault="00CA1C66" w:rsidP="00CA1C66">
            <w:pPr>
              <w:spacing w:line="276" w:lineRule="auto"/>
              <w:rPr>
                <w:rFonts w:cs="Arial"/>
                <w:bCs/>
                <w:sz w:val="20"/>
              </w:rPr>
            </w:pPr>
            <w:r w:rsidRPr="00CA1C66">
              <w:rPr>
                <w:rFonts w:cs="Arial"/>
                <w:bCs/>
                <w:sz w:val="20"/>
              </w:rPr>
              <w:t>Możliwość podłączenia do obudowy dedykowanych głośników</w:t>
            </w:r>
          </w:p>
        </w:tc>
      </w:tr>
    </w:tbl>
    <w:p w14:paraId="0BFAD6C9" w14:textId="77777777" w:rsidR="00297E1C" w:rsidRDefault="00297E1C" w:rsidP="00297E1C"/>
    <w:p w14:paraId="310E8CC0" w14:textId="77777777" w:rsidR="00297E1C" w:rsidRDefault="00297E1C" w:rsidP="00297E1C"/>
    <w:p w14:paraId="163A7047" w14:textId="77777777" w:rsidR="00297E1C" w:rsidRPr="00297E1C" w:rsidRDefault="00297E1C" w:rsidP="00297E1C"/>
    <w:p w14:paraId="6531050D" w14:textId="7345AAC0" w:rsidR="00571C07" w:rsidRDefault="00571C07" w:rsidP="00865A53">
      <w:pPr>
        <w:pStyle w:val="Nagwek2"/>
        <w:numPr>
          <w:ilvl w:val="0"/>
          <w:numId w:val="45"/>
        </w:numPr>
        <w:spacing w:line="276" w:lineRule="auto"/>
        <w:rPr>
          <w:sz w:val="20"/>
        </w:rPr>
      </w:pPr>
      <w:bookmarkStart w:id="115" w:name="_Toc488182174"/>
      <w:r w:rsidRPr="00571C07">
        <w:rPr>
          <w:sz w:val="20"/>
        </w:rPr>
        <w:t>Zakup drukarek laserowych</w:t>
      </w:r>
      <w:bookmarkEnd w:id="115"/>
    </w:p>
    <w:p w14:paraId="0793CCEE" w14:textId="77777777" w:rsidR="00297E1C" w:rsidRDefault="00297E1C" w:rsidP="00297E1C"/>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92"/>
        <w:gridCol w:w="6595"/>
      </w:tblGrid>
      <w:tr w:rsidR="000D323D" w:rsidRPr="000D323D" w14:paraId="1FE17C45" w14:textId="77777777" w:rsidTr="000D323D">
        <w:trPr>
          <w:trHeight w:val="255"/>
        </w:trPr>
        <w:tc>
          <w:tcPr>
            <w:tcW w:w="2492" w:type="dxa"/>
            <w:shd w:val="clear" w:color="auto" w:fill="auto"/>
          </w:tcPr>
          <w:p w14:paraId="3857FB0F" w14:textId="7323E736" w:rsidR="000D323D" w:rsidRPr="000D323D" w:rsidRDefault="000D323D" w:rsidP="000D323D">
            <w:pPr>
              <w:spacing w:line="276" w:lineRule="auto"/>
              <w:jc w:val="center"/>
              <w:rPr>
                <w:rFonts w:cs="Calibri"/>
                <w:sz w:val="20"/>
              </w:rPr>
            </w:pPr>
            <w:r w:rsidRPr="00297E1C">
              <w:rPr>
                <w:b/>
                <w:sz w:val="20"/>
              </w:rPr>
              <w:t>Parametr</w:t>
            </w:r>
          </w:p>
        </w:tc>
        <w:tc>
          <w:tcPr>
            <w:tcW w:w="6595" w:type="dxa"/>
            <w:shd w:val="clear" w:color="auto" w:fill="auto"/>
          </w:tcPr>
          <w:p w14:paraId="22472EF7" w14:textId="436A0286" w:rsidR="000D323D" w:rsidRPr="000D323D" w:rsidRDefault="000D323D" w:rsidP="000D323D">
            <w:pPr>
              <w:spacing w:line="276" w:lineRule="auto"/>
              <w:jc w:val="center"/>
              <w:rPr>
                <w:rFonts w:cs="Calibri"/>
                <w:sz w:val="20"/>
              </w:rPr>
            </w:pPr>
            <w:r w:rsidRPr="00297E1C">
              <w:rPr>
                <w:b/>
                <w:sz w:val="20"/>
              </w:rPr>
              <w:t>Minimalne Wymagania</w:t>
            </w:r>
          </w:p>
        </w:tc>
      </w:tr>
      <w:tr w:rsidR="00297E1C" w:rsidRPr="000D323D" w14:paraId="72E09942" w14:textId="77777777" w:rsidTr="000D323D">
        <w:trPr>
          <w:trHeight w:val="255"/>
        </w:trPr>
        <w:tc>
          <w:tcPr>
            <w:tcW w:w="2492" w:type="dxa"/>
            <w:shd w:val="clear" w:color="auto" w:fill="auto"/>
          </w:tcPr>
          <w:p w14:paraId="1EAB6A12" w14:textId="77777777" w:rsidR="00297E1C" w:rsidRPr="000D323D" w:rsidRDefault="00297E1C" w:rsidP="000D323D">
            <w:pPr>
              <w:spacing w:line="276" w:lineRule="auto"/>
              <w:jc w:val="left"/>
              <w:rPr>
                <w:rFonts w:cs="Calibri"/>
                <w:sz w:val="20"/>
              </w:rPr>
            </w:pPr>
            <w:r w:rsidRPr="000D323D">
              <w:rPr>
                <w:rFonts w:cs="Calibri"/>
                <w:sz w:val="20"/>
              </w:rPr>
              <w:t>Technologia druku</w:t>
            </w:r>
          </w:p>
        </w:tc>
        <w:tc>
          <w:tcPr>
            <w:tcW w:w="6595" w:type="dxa"/>
            <w:shd w:val="clear" w:color="auto" w:fill="auto"/>
          </w:tcPr>
          <w:p w14:paraId="3110F700" w14:textId="77777777" w:rsidR="00297E1C" w:rsidRPr="000D323D" w:rsidRDefault="00297E1C" w:rsidP="000D323D">
            <w:pPr>
              <w:spacing w:line="276" w:lineRule="auto"/>
              <w:rPr>
                <w:rFonts w:cs="Calibri"/>
                <w:sz w:val="20"/>
              </w:rPr>
            </w:pPr>
            <w:r w:rsidRPr="000D323D">
              <w:rPr>
                <w:rFonts w:cs="Calibri"/>
                <w:sz w:val="20"/>
              </w:rPr>
              <w:t>Monochromatyczna laserowa lub LED</w:t>
            </w:r>
          </w:p>
        </w:tc>
      </w:tr>
      <w:tr w:rsidR="00297E1C" w:rsidRPr="000D323D" w14:paraId="0CA677A3" w14:textId="77777777" w:rsidTr="000D323D">
        <w:trPr>
          <w:trHeight w:val="255"/>
        </w:trPr>
        <w:tc>
          <w:tcPr>
            <w:tcW w:w="2492" w:type="dxa"/>
            <w:shd w:val="clear" w:color="auto" w:fill="auto"/>
          </w:tcPr>
          <w:p w14:paraId="2D646626" w14:textId="77777777" w:rsidR="00297E1C" w:rsidRPr="000D323D" w:rsidRDefault="00297E1C" w:rsidP="000D323D">
            <w:pPr>
              <w:spacing w:line="276" w:lineRule="auto"/>
              <w:jc w:val="left"/>
              <w:rPr>
                <w:rFonts w:cs="Calibri"/>
                <w:sz w:val="20"/>
              </w:rPr>
            </w:pPr>
            <w:r w:rsidRPr="000D323D">
              <w:rPr>
                <w:rFonts w:cs="Calibri"/>
                <w:sz w:val="20"/>
              </w:rPr>
              <w:t>Szybkość drukowania w A4</w:t>
            </w:r>
          </w:p>
        </w:tc>
        <w:tc>
          <w:tcPr>
            <w:tcW w:w="6595" w:type="dxa"/>
            <w:shd w:val="clear" w:color="auto" w:fill="auto"/>
          </w:tcPr>
          <w:p w14:paraId="7FAF8C4E" w14:textId="02F3C58E" w:rsidR="00297E1C" w:rsidRPr="000D323D" w:rsidRDefault="000D323D" w:rsidP="000D323D">
            <w:pPr>
              <w:spacing w:line="276" w:lineRule="auto"/>
              <w:rPr>
                <w:rFonts w:cs="Calibri"/>
                <w:sz w:val="20"/>
              </w:rPr>
            </w:pPr>
            <w:r w:rsidRPr="000D323D">
              <w:rPr>
                <w:rFonts w:cs="Calibri"/>
                <w:sz w:val="20"/>
              </w:rPr>
              <w:t xml:space="preserve">Min. </w:t>
            </w:r>
            <w:r w:rsidR="00297E1C" w:rsidRPr="000D323D">
              <w:rPr>
                <w:rFonts w:cs="Calibri"/>
                <w:sz w:val="20"/>
              </w:rPr>
              <w:t>40 str./min w mono</w:t>
            </w:r>
          </w:p>
        </w:tc>
      </w:tr>
      <w:tr w:rsidR="00297E1C" w:rsidRPr="000D323D" w14:paraId="68CC61B9" w14:textId="77777777" w:rsidTr="000D323D">
        <w:trPr>
          <w:trHeight w:val="255"/>
        </w:trPr>
        <w:tc>
          <w:tcPr>
            <w:tcW w:w="2492" w:type="dxa"/>
            <w:shd w:val="clear" w:color="auto" w:fill="auto"/>
          </w:tcPr>
          <w:p w14:paraId="69485FE2" w14:textId="77777777" w:rsidR="00297E1C" w:rsidRPr="000D323D" w:rsidRDefault="00297E1C" w:rsidP="000D323D">
            <w:pPr>
              <w:spacing w:line="276" w:lineRule="auto"/>
              <w:jc w:val="left"/>
              <w:rPr>
                <w:rFonts w:cs="Calibri"/>
                <w:sz w:val="20"/>
              </w:rPr>
            </w:pPr>
            <w:r w:rsidRPr="000D323D">
              <w:rPr>
                <w:rFonts w:cs="Calibri"/>
                <w:sz w:val="20"/>
              </w:rPr>
              <w:t xml:space="preserve">Czas pierwszego wydruku </w:t>
            </w:r>
          </w:p>
        </w:tc>
        <w:tc>
          <w:tcPr>
            <w:tcW w:w="6595" w:type="dxa"/>
            <w:shd w:val="clear" w:color="auto" w:fill="auto"/>
          </w:tcPr>
          <w:p w14:paraId="18935FBC" w14:textId="63751470" w:rsidR="00297E1C" w:rsidRPr="000D323D" w:rsidRDefault="000D323D" w:rsidP="000D323D">
            <w:pPr>
              <w:spacing w:line="276" w:lineRule="auto"/>
              <w:rPr>
                <w:rFonts w:cs="Calibri"/>
                <w:sz w:val="20"/>
              </w:rPr>
            </w:pPr>
            <w:r w:rsidRPr="000D323D">
              <w:rPr>
                <w:rFonts w:cs="Calibri"/>
                <w:sz w:val="20"/>
              </w:rPr>
              <w:t xml:space="preserve">Maks. </w:t>
            </w:r>
            <w:r w:rsidR="00297E1C" w:rsidRPr="000D323D">
              <w:rPr>
                <w:rFonts w:cs="Calibri"/>
                <w:sz w:val="20"/>
              </w:rPr>
              <w:t>do 7 sekund</w:t>
            </w:r>
          </w:p>
        </w:tc>
      </w:tr>
      <w:tr w:rsidR="00297E1C" w:rsidRPr="000D323D" w14:paraId="125B76A2" w14:textId="77777777" w:rsidTr="000D323D">
        <w:trPr>
          <w:trHeight w:val="255"/>
        </w:trPr>
        <w:tc>
          <w:tcPr>
            <w:tcW w:w="2492" w:type="dxa"/>
            <w:shd w:val="clear" w:color="auto" w:fill="auto"/>
          </w:tcPr>
          <w:p w14:paraId="03CDD96B" w14:textId="77777777" w:rsidR="00297E1C" w:rsidRPr="000D323D" w:rsidRDefault="00297E1C" w:rsidP="000D323D">
            <w:pPr>
              <w:spacing w:line="276" w:lineRule="auto"/>
              <w:jc w:val="left"/>
              <w:rPr>
                <w:rFonts w:cs="Calibri"/>
                <w:sz w:val="20"/>
              </w:rPr>
            </w:pPr>
            <w:r w:rsidRPr="000D323D">
              <w:rPr>
                <w:rFonts w:cs="Calibri"/>
                <w:sz w:val="20"/>
              </w:rPr>
              <w:t>Rozdzielczość rzeczywista</w:t>
            </w:r>
          </w:p>
        </w:tc>
        <w:tc>
          <w:tcPr>
            <w:tcW w:w="6595" w:type="dxa"/>
            <w:shd w:val="clear" w:color="auto" w:fill="auto"/>
          </w:tcPr>
          <w:p w14:paraId="0B1A7DDE" w14:textId="608D572B" w:rsidR="00297E1C" w:rsidRPr="000D323D" w:rsidRDefault="000D323D" w:rsidP="000D323D">
            <w:pPr>
              <w:spacing w:line="276" w:lineRule="auto"/>
              <w:rPr>
                <w:rFonts w:cs="Calibri"/>
                <w:sz w:val="20"/>
              </w:rPr>
            </w:pPr>
            <w:r w:rsidRPr="000D323D">
              <w:rPr>
                <w:rFonts w:cs="Calibri"/>
                <w:sz w:val="20"/>
              </w:rPr>
              <w:t xml:space="preserve">Min. </w:t>
            </w:r>
            <w:r w:rsidR="00297E1C" w:rsidRPr="000D323D">
              <w:rPr>
                <w:rFonts w:cs="Calibri"/>
                <w:sz w:val="20"/>
              </w:rPr>
              <w:t xml:space="preserve">1200 x 1200 </w:t>
            </w:r>
            <w:proofErr w:type="spellStart"/>
            <w:r w:rsidR="00297E1C" w:rsidRPr="000D323D">
              <w:rPr>
                <w:rFonts w:cs="Calibri"/>
                <w:sz w:val="20"/>
              </w:rPr>
              <w:t>dpi</w:t>
            </w:r>
            <w:proofErr w:type="spellEnd"/>
          </w:p>
        </w:tc>
      </w:tr>
      <w:tr w:rsidR="00297E1C" w:rsidRPr="000D323D" w14:paraId="55C50B6B" w14:textId="77777777" w:rsidTr="000D323D">
        <w:trPr>
          <w:trHeight w:val="255"/>
        </w:trPr>
        <w:tc>
          <w:tcPr>
            <w:tcW w:w="2492" w:type="dxa"/>
            <w:shd w:val="clear" w:color="auto" w:fill="auto"/>
            <w:vAlign w:val="center"/>
          </w:tcPr>
          <w:p w14:paraId="59E2D52E" w14:textId="77777777" w:rsidR="00297E1C" w:rsidRPr="000D323D" w:rsidRDefault="00297E1C" w:rsidP="000D323D">
            <w:pPr>
              <w:spacing w:line="276" w:lineRule="auto"/>
              <w:ind w:hanging="272"/>
              <w:jc w:val="left"/>
              <w:rPr>
                <w:rFonts w:cs="Calibri"/>
                <w:sz w:val="20"/>
              </w:rPr>
            </w:pPr>
            <w:r w:rsidRPr="000D323D">
              <w:rPr>
                <w:rFonts w:cs="Calibri"/>
                <w:sz w:val="20"/>
              </w:rPr>
              <w:t xml:space="preserve">     Pamięć (RAM) </w:t>
            </w:r>
          </w:p>
        </w:tc>
        <w:tc>
          <w:tcPr>
            <w:tcW w:w="6595" w:type="dxa"/>
            <w:shd w:val="clear" w:color="auto" w:fill="auto"/>
            <w:vAlign w:val="bottom"/>
          </w:tcPr>
          <w:p w14:paraId="6E19259E" w14:textId="53DF553B" w:rsidR="00297E1C" w:rsidRPr="000D323D" w:rsidRDefault="000D323D" w:rsidP="000D323D">
            <w:pPr>
              <w:spacing w:line="276" w:lineRule="auto"/>
              <w:rPr>
                <w:rFonts w:cs="Tahoma"/>
                <w:sz w:val="20"/>
              </w:rPr>
            </w:pPr>
            <w:r w:rsidRPr="000D323D">
              <w:rPr>
                <w:rFonts w:cs="Calibri"/>
                <w:sz w:val="20"/>
              </w:rPr>
              <w:t xml:space="preserve">Min. </w:t>
            </w:r>
            <w:r w:rsidR="00297E1C" w:rsidRPr="000D323D">
              <w:rPr>
                <w:rFonts w:cs="Calibri"/>
                <w:sz w:val="20"/>
              </w:rPr>
              <w:t xml:space="preserve">512 MB z możliwością rozbudowy </w:t>
            </w:r>
          </w:p>
        </w:tc>
      </w:tr>
      <w:tr w:rsidR="00297E1C" w:rsidRPr="000D323D" w14:paraId="15D35A98" w14:textId="77777777" w:rsidTr="000D323D">
        <w:trPr>
          <w:trHeight w:val="255"/>
        </w:trPr>
        <w:tc>
          <w:tcPr>
            <w:tcW w:w="2492" w:type="dxa"/>
            <w:shd w:val="clear" w:color="auto" w:fill="auto"/>
            <w:vAlign w:val="center"/>
          </w:tcPr>
          <w:p w14:paraId="0353ECCE" w14:textId="77777777" w:rsidR="00297E1C" w:rsidRPr="000D323D" w:rsidRDefault="00297E1C" w:rsidP="000D323D">
            <w:pPr>
              <w:spacing w:line="276" w:lineRule="auto"/>
              <w:ind w:hanging="272"/>
              <w:jc w:val="left"/>
              <w:rPr>
                <w:rFonts w:cs="Calibri"/>
                <w:sz w:val="20"/>
              </w:rPr>
            </w:pPr>
            <w:r w:rsidRPr="000D323D">
              <w:rPr>
                <w:rFonts w:cs="Calibri"/>
                <w:sz w:val="20"/>
              </w:rPr>
              <w:t xml:space="preserve">     Szybkość procesora </w:t>
            </w:r>
          </w:p>
        </w:tc>
        <w:tc>
          <w:tcPr>
            <w:tcW w:w="6595" w:type="dxa"/>
            <w:shd w:val="clear" w:color="auto" w:fill="auto"/>
            <w:vAlign w:val="bottom"/>
          </w:tcPr>
          <w:p w14:paraId="45B041A6" w14:textId="5DEB918C" w:rsidR="00297E1C" w:rsidRPr="000D323D" w:rsidRDefault="000D323D" w:rsidP="000D323D">
            <w:pPr>
              <w:spacing w:line="276" w:lineRule="auto"/>
              <w:rPr>
                <w:rFonts w:cs="Tahoma"/>
                <w:sz w:val="20"/>
              </w:rPr>
            </w:pPr>
            <w:r w:rsidRPr="000D323D">
              <w:rPr>
                <w:rFonts w:cs="Calibri"/>
                <w:sz w:val="20"/>
              </w:rPr>
              <w:t xml:space="preserve">Min. </w:t>
            </w:r>
            <w:r w:rsidR="00297E1C" w:rsidRPr="000D323D">
              <w:rPr>
                <w:rFonts w:cs="Calibri"/>
                <w:sz w:val="20"/>
              </w:rPr>
              <w:t>650 MHz</w:t>
            </w:r>
          </w:p>
        </w:tc>
      </w:tr>
      <w:tr w:rsidR="00297E1C" w:rsidRPr="000D323D" w14:paraId="524B2B8B" w14:textId="77777777" w:rsidTr="000D323D">
        <w:trPr>
          <w:trHeight w:val="196"/>
        </w:trPr>
        <w:tc>
          <w:tcPr>
            <w:tcW w:w="2492" w:type="dxa"/>
            <w:shd w:val="clear" w:color="auto" w:fill="auto"/>
          </w:tcPr>
          <w:p w14:paraId="725E4052" w14:textId="77777777" w:rsidR="00297E1C" w:rsidRPr="000D323D" w:rsidRDefault="00297E1C" w:rsidP="000D323D">
            <w:pPr>
              <w:spacing w:line="276" w:lineRule="auto"/>
              <w:jc w:val="left"/>
              <w:rPr>
                <w:rFonts w:cs="Calibri"/>
                <w:sz w:val="20"/>
              </w:rPr>
            </w:pPr>
            <w:r w:rsidRPr="000D323D">
              <w:rPr>
                <w:rFonts w:cs="Calibri"/>
                <w:sz w:val="20"/>
              </w:rPr>
              <w:t xml:space="preserve">Zespół drukowania </w:t>
            </w:r>
          </w:p>
        </w:tc>
        <w:tc>
          <w:tcPr>
            <w:tcW w:w="6595" w:type="dxa"/>
            <w:shd w:val="clear" w:color="auto" w:fill="auto"/>
          </w:tcPr>
          <w:p w14:paraId="24D674CA" w14:textId="77777777" w:rsidR="00297E1C" w:rsidRPr="000D323D" w:rsidRDefault="00297E1C" w:rsidP="000D323D">
            <w:pPr>
              <w:spacing w:line="276" w:lineRule="auto"/>
              <w:rPr>
                <w:rFonts w:cs="Calibri"/>
                <w:sz w:val="20"/>
              </w:rPr>
            </w:pPr>
            <w:r w:rsidRPr="000D323D">
              <w:rPr>
                <w:rFonts w:cs="Calibri"/>
                <w:sz w:val="20"/>
              </w:rPr>
              <w:t>Dupleks mechaniczny</w:t>
            </w:r>
          </w:p>
        </w:tc>
      </w:tr>
      <w:tr w:rsidR="00297E1C" w:rsidRPr="000D323D" w14:paraId="44E846A1" w14:textId="77777777" w:rsidTr="000D323D">
        <w:trPr>
          <w:trHeight w:val="262"/>
        </w:trPr>
        <w:tc>
          <w:tcPr>
            <w:tcW w:w="2492" w:type="dxa"/>
            <w:shd w:val="clear" w:color="auto" w:fill="auto"/>
          </w:tcPr>
          <w:p w14:paraId="28D25C3F" w14:textId="77777777" w:rsidR="00297E1C" w:rsidRPr="000D323D" w:rsidRDefault="00297E1C" w:rsidP="000D323D">
            <w:pPr>
              <w:spacing w:line="276" w:lineRule="auto"/>
              <w:jc w:val="left"/>
              <w:rPr>
                <w:rFonts w:cs="Calibri"/>
                <w:sz w:val="20"/>
              </w:rPr>
            </w:pPr>
            <w:r w:rsidRPr="000D323D">
              <w:rPr>
                <w:rFonts w:cs="Calibri"/>
                <w:sz w:val="20"/>
              </w:rPr>
              <w:t xml:space="preserve">Złącza </w:t>
            </w:r>
          </w:p>
        </w:tc>
        <w:tc>
          <w:tcPr>
            <w:tcW w:w="6595" w:type="dxa"/>
            <w:shd w:val="clear" w:color="auto" w:fill="auto"/>
          </w:tcPr>
          <w:p w14:paraId="2929B42E" w14:textId="77777777" w:rsidR="00297E1C" w:rsidRPr="000D323D" w:rsidRDefault="00297E1C" w:rsidP="000D323D">
            <w:pPr>
              <w:spacing w:line="276" w:lineRule="auto"/>
              <w:rPr>
                <w:rFonts w:cs="Calibri"/>
                <w:sz w:val="20"/>
              </w:rPr>
            </w:pPr>
            <w:r w:rsidRPr="000D323D">
              <w:rPr>
                <w:rFonts w:cs="Calibri"/>
                <w:sz w:val="20"/>
              </w:rPr>
              <w:t xml:space="preserve">Port USB 2.0, Ethernet 10/100/1000BaseTX, </w:t>
            </w:r>
          </w:p>
          <w:p w14:paraId="3FF213A4" w14:textId="77777777" w:rsidR="00297E1C" w:rsidRPr="000D323D" w:rsidRDefault="00297E1C" w:rsidP="000D323D">
            <w:pPr>
              <w:spacing w:line="276" w:lineRule="auto"/>
              <w:rPr>
                <w:rFonts w:cs="Calibri"/>
                <w:sz w:val="20"/>
              </w:rPr>
            </w:pPr>
            <w:r w:rsidRPr="000D323D">
              <w:rPr>
                <w:rFonts w:cs="Calibri"/>
                <w:sz w:val="20"/>
              </w:rPr>
              <w:t>Urządzenie musi posiadać możliwość instalacji karty sieciowej bezprzewodowej WLAN802.11a/b/g/n</w:t>
            </w:r>
          </w:p>
        </w:tc>
      </w:tr>
      <w:tr w:rsidR="00297E1C" w:rsidRPr="000D323D" w14:paraId="633D7B28" w14:textId="77777777" w:rsidTr="000D323D">
        <w:trPr>
          <w:trHeight w:val="510"/>
        </w:trPr>
        <w:tc>
          <w:tcPr>
            <w:tcW w:w="2492" w:type="dxa"/>
            <w:shd w:val="clear" w:color="auto" w:fill="auto"/>
          </w:tcPr>
          <w:p w14:paraId="1DEA7657" w14:textId="77777777" w:rsidR="00297E1C" w:rsidRPr="000D323D" w:rsidRDefault="00297E1C" w:rsidP="000D323D">
            <w:pPr>
              <w:spacing w:line="276" w:lineRule="auto"/>
              <w:jc w:val="left"/>
              <w:rPr>
                <w:rFonts w:cs="Calibri"/>
                <w:sz w:val="20"/>
              </w:rPr>
            </w:pPr>
            <w:r w:rsidRPr="000D323D">
              <w:rPr>
                <w:rFonts w:cs="Calibri"/>
                <w:sz w:val="20"/>
              </w:rPr>
              <w:t xml:space="preserve">Pojemność papieru </w:t>
            </w:r>
          </w:p>
        </w:tc>
        <w:tc>
          <w:tcPr>
            <w:tcW w:w="6595" w:type="dxa"/>
            <w:shd w:val="clear" w:color="auto" w:fill="auto"/>
          </w:tcPr>
          <w:p w14:paraId="46CAB801" w14:textId="77777777" w:rsidR="00297E1C" w:rsidRPr="000D323D" w:rsidRDefault="00297E1C" w:rsidP="000D323D">
            <w:pPr>
              <w:spacing w:line="276" w:lineRule="auto"/>
              <w:rPr>
                <w:rFonts w:cs="Calibri"/>
                <w:sz w:val="20"/>
              </w:rPr>
            </w:pPr>
            <w:r w:rsidRPr="000D323D">
              <w:rPr>
                <w:rFonts w:cs="Calibri"/>
                <w:sz w:val="20"/>
              </w:rPr>
              <w:t>Podajnik na 250 arkuszy 80 g/m2;</w:t>
            </w:r>
          </w:p>
          <w:p w14:paraId="6A01D461" w14:textId="77777777" w:rsidR="00297E1C" w:rsidRPr="000D323D" w:rsidRDefault="00297E1C" w:rsidP="000D323D">
            <w:pPr>
              <w:spacing w:line="276" w:lineRule="auto"/>
              <w:rPr>
                <w:rFonts w:cs="Calibri"/>
                <w:sz w:val="20"/>
              </w:rPr>
            </w:pPr>
            <w:r w:rsidRPr="000D323D">
              <w:rPr>
                <w:rFonts w:cs="Calibri"/>
                <w:sz w:val="20"/>
              </w:rPr>
              <w:t>Podajnik uniwersalny: 100 arkuszy 80 g/m2</w:t>
            </w:r>
          </w:p>
        </w:tc>
      </w:tr>
      <w:tr w:rsidR="00297E1C" w:rsidRPr="000D323D" w14:paraId="1847D556" w14:textId="77777777" w:rsidTr="000D323D">
        <w:trPr>
          <w:trHeight w:val="312"/>
        </w:trPr>
        <w:tc>
          <w:tcPr>
            <w:tcW w:w="2492" w:type="dxa"/>
            <w:shd w:val="clear" w:color="auto" w:fill="auto"/>
          </w:tcPr>
          <w:p w14:paraId="48AA9947" w14:textId="77777777" w:rsidR="00297E1C" w:rsidRPr="000D323D" w:rsidRDefault="00297E1C" w:rsidP="000D323D">
            <w:pPr>
              <w:spacing w:line="276" w:lineRule="auto"/>
              <w:jc w:val="left"/>
              <w:rPr>
                <w:rFonts w:cs="Calibri"/>
                <w:sz w:val="20"/>
              </w:rPr>
            </w:pPr>
            <w:r w:rsidRPr="000D323D">
              <w:rPr>
                <w:rFonts w:cs="Calibri"/>
                <w:sz w:val="20"/>
              </w:rPr>
              <w:t xml:space="preserve">Format papieru </w:t>
            </w:r>
          </w:p>
        </w:tc>
        <w:tc>
          <w:tcPr>
            <w:tcW w:w="6595" w:type="dxa"/>
            <w:shd w:val="clear" w:color="auto" w:fill="auto"/>
          </w:tcPr>
          <w:p w14:paraId="53C71A46" w14:textId="77777777" w:rsidR="00297E1C" w:rsidRPr="000D323D" w:rsidRDefault="00297E1C" w:rsidP="000D323D">
            <w:pPr>
              <w:spacing w:line="276" w:lineRule="auto"/>
              <w:rPr>
                <w:rFonts w:cs="Calibri"/>
                <w:sz w:val="20"/>
              </w:rPr>
            </w:pPr>
            <w:r w:rsidRPr="000D323D">
              <w:rPr>
                <w:rFonts w:cs="Calibri"/>
                <w:sz w:val="20"/>
              </w:rPr>
              <w:t xml:space="preserve"> A4, A5, B5, A6</w:t>
            </w:r>
          </w:p>
        </w:tc>
      </w:tr>
      <w:tr w:rsidR="00297E1C" w:rsidRPr="000D323D" w14:paraId="17AF8299" w14:textId="77777777" w:rsidTr="000D323D">
        <w:trPr>
          <w:trHeight w:val="274"/>
        </w:trPr>
        <w:tc>
          <w:tcPr>
            <w:tcW w:w="2492" w:type="dxa"/>
            <w:shd w:val="clear" w:color="auto" w:fill="auto"/>
          </w:tcPr>
          <w:p w14:paraId="16CFF8EB" w14:textId="77777777" w:rsidR="00297E1C" w:rsidRPr="000D323D" w:rsidRDefault="00297E1C" w:rsidP="000D323D">
            <w:pPr>
              <w:spacing w:line="276" w:lineRule="auto"/>
              <w:jc w:val="left"/>
              <w:rPr>
                <w:rFonts w:cs="Calibri"/>
                <w:sz w:val="20"/>
              </w:rPr>
            </w:pPr>
            <w:r w:rsidRPr="000D323D">
              <w:rPr>
                <w:rFonts w:cs="Calibri"/>
                <w:sz w:val="20"/>
              </w:rPr>
              <w:t xml:space="preserve">Gramatura papieru </w:t>
            </w:r>
          </w:p>
        </w:tc>
        <w:tc>
          <w:tcPr>
            <w:tcW w:w="6595" w:type="dxa"/>
            <w:shd w:val="clear" w:color="auto" w:fill="auto"/>
          </w:tcPr>
          <w:p w14:paraId="438D1D72" w14:textId="54EF9B7B" w:rsidR="00297E1C" w:rsidRPr="000D323D" w:rsidRDefault="000D323D" w:rsidP="000D323D">
            <w:pPr>
              <w:spacing w:line="276" w:lineRule="auto"/>
              <w:rPr>
                <w:rFonts w:cs="Calibri"/>
                <w:sz w:val="20"/>
              </w:rPr>
            </w:pPr>
            <w:r w:rsidRPr="000D323D">
              <w:rPr>
                <w:rFonts w:cs="Calibri"/>
                <w:sz w:val="20"/>
              </w:rPr>
              <w:t>Zakres minimalny:</w:t>
            </w:r>
            <w:r>
              <w:rPr>
                <w:rFonts w:cs="Calibri"/>
                <w:sz w:val="20"/>
              </w:rPr>
              <w:t xml:space="preserve"> </w:t>
            </w:r>
            <w:r w:rsidR="00297E1C" w:rsidRPr="000D323D">
              <w:rPr>
                <w:rFonts w:cs="Calibri"/>
                <w:sz w:val="20"/>
              </w:rPr>
              <w:t>60 – 163 g/m2</w:t>
            </w:r>
          </w:p>
        </w:tc>
      </w:tr>
      <w:tr w:rsidR="00297E1C" w:rsidRPr="000D323D" w14:paraId="534398DA" w14:textId="77777777" w:rsidTr="000D323D">
        <w:trPr>
          <w:trHeight w:val="269"/>
        </w:trPr>
        <w:tc>
          <w:tcPr>
            <w:tcW w:w="2492" w:type="dxa"/>
            <w:shd w:val="clear" w:color="auto" w:fill="auto"/>
            <w:vAlign w:val="center"/>
          </w:tcPr>
          <w:p w14:paraId="4331D570" w14:textId="77777777" w:rsidR="00297E1C" w:rsidRPr="000D323D" w:rsidRDefault="00297E1C" w:rsidP="000D323D">
            <w:pPr>
              <w:spacing w:line="276" w:lineRule="auto"/>
              <w:jc w:val="left"/>
              <w:rPr>
                <w:rFonts w:cs="Tahoma"/>
                <w:bCs/>
                <w:sz w:val="20"/>
              </w:rPr>
            </w:pPr>
            <w:r w:rsidRPr="000D323D">
              <w:rPr>
                <w:rFonts w:cs="Tahoma"/>
                <w:bCs/>
                <w:sz w:val="20"/>
              </w:rPr>
              <w:t>Gwarancja</w:t>
            </w:r>
          </w:p>
        </w:tc>
        <w:tc>
          <w:tcPr>
            <w:tcW w:w="6595" w:type="dxa"/>
            <w:shd w:val="clear" w:color="auto" w:fill="auto"/>
            <w:vAlign w:val="bottom"/>
          </w:tcPr>
          <w:p w14:paraId="69D609D1" w14:textId="52A356E6" w:rsidR="00297E1C" w:rsidRPr="000D323D" w:rsidRDefault="00AD31B6" w:rsidP="000D323D">
            <w:pPr>
              <w:spacing w:line="276" w:lineRule="auto"/>
              <w:rPr>
                <w:rFonts w:cs="Tahoma"/>
                <w:sz w:val="20"/>
              </w:rPr>
            </w:pPr>
            <w:r>
              <w:rPr>
                <w:rFonts w:cs="Calibri"/>
                <w:sz w:val="20"/>
              </w:rPr>
              <w:t xml:space="preserve">Min. </w:t>
            </w:r>
            <w:r w:rsidR="00297E1C" w:rsidRPr="000D323D">
              <w:rPr>
                <w:rFonts w:cs="Calibri"/>
                <w:sz w:val="20"/>
              </w:rPr>
              <w:t>24 miesiące, naprawa w ciągu 24 h w miejscu instalacji lub sprzęt zastępczy.</w:t>
            </w:r>
          </w:p>
        </w:tc>
      </w:tr>
    </w:tbl>
    <w:p w14:paraId="5BDBE9F6" w14:textId="77777777" w:rsidR="00297E1C" w:rsidRDefault="00297E1C" w:rsidP="00297E1C"/>
    <w:p w14:paraId="4C2972AB" w14:textId="77777777" w:rsidR="00297E1C" w:rsidRDefault="00297E1C" w:rsidP="00297E1C"/>
    <w:p w14:paraId="6D20EA67" w14:textId="77777777" w:rsidR="00297E1C" w:rsidRPr="00297E1C" w:rsidRDefault="00297E1C" w:rsidP="00297E1C"/>
    <w:p w14:paraId="249BA01C" w14:textId="70768596" w:rsidR="00571C07" w:rsidRDefault="00571C07" w:rsidP="00865A53">
      <w:pPr>
        <w:pStyle w:val="Nagwek2"/>
        <w:numPr>
          <w:ilvl w:val="0"/>
          <w:numId w:val="45"/>
        </w:numPr>
        <w:spacing w:line="276" w:lineRule="auto"/>
        <w:rPr>
          <w:sz w:val="20"/>
        </w:rPr>
      </w:pPr>
      <w:bookmarkStart w:id="116" w:name="_Toc488182175"/>
      <w:r w:rsidRPr="00571C07">
        <w:rPr>
          <w:sz w:val="20"/>
        </w:rPr>
        <w:t>Zakup skanerów dokumentów</w:t>
      </w:r>
      <w:bookmarkEnd w:id="116"/>
    </w:p>
    <w:p w14:paraId="37AEBE45" w14:textId="77777777" w:rsidR="00297E1C" w:rsidRDefault="00297E1C" w:rsidP="00297E1C"/>
    <w:tbl>
      <w:tblPr>
        <w:tblStyle w:val="Tabela-Siatka"/>
        <w:tblW w:w="9634" w:type="dxa"/>
        <w:tblLook w:val="04A0" w:firstRow="1" w:lastRow="0" w:firstColumn="1" w:lastColumn="0" w:noHBand="0" w:noVBand="1"/>
      </w:tblPr>
      <w:tblGrid>
        <w:gridCol w:w="2552"/>
        <w:gridCol w:w="7082"/>
      </w:tblGrid>
      <w:tr w:rsidR="00297E1C" w:rsidRPr="00297E1C" w14:paraId="2276A6D7" w14:textId="77777777" w:rsidTr="00297E1C">
        <w:tc>
          <w:tcPr>
            <w:tcW w:w="2552" w:type="dxa"/>
            <w:shd w:val="clear" w:color="auto" w:fill="auto"/>
          </w:tcPr>
          <w:p w14:paraId="7324814B" w14:textId="4FA9A55E" w:rsidR="00297E1C" w:rsidRPr="00297E1C" w:rsidRDefault="00297E1C" w:rsidP="0042361F">
            <w:pPr>
              <w:spacing w:line="276" w:lineRule="auto"/>
              <w:jc w:val="center"/>
              <w:rPr>
                <w:b/>
                <w:sz w:val="20"/>
              </w:rPr>
            </w:pPr>
            <w:r w:rsidRPr="00297E1C">
              <w:rPr>
                <w:b/>
                <w:sz w:val="20"/>
              </w:rPr>
              <w:t>Parametr</w:t>
            </w:r>
          </w:p>
        </w:tc>
        <w:tc>
          <w:tcPr>
            <w:tcW w:w="7082" w:type="dxa"/>
            <w:shd w:val="clear" w:color="auto" w:fill="auto"/>
          </w:tcPr>
          <w:p w14:paraId="5A8103AB" w14:textId="77777777" w:rsidR="00297E1C" w:rsidRPr="00297E1C" w:rsidRDefault="00297E1C" w:rsidP="0042361F">
            <w:pPr>
              <w:spacing w:line="276" w:lineRule="auto"/>
              <w:jc w:val="center"/>
              <w:rPr>
                <w:b/>
                <w:sz w:val="20"/>
              </w:rPr>
            </w:pPr>
            <w:r w:rsidRPr="00297E1C">
              <w:rPr>
                <w:b/>
                <w:sz w:val="20"/>
              </w:rPr>
              <w:t>Minimalne Wymagania</w:t>
            </w:r>
          </w:p>
        </w:tc>
      </w:tr>
      <w:tr w:rsidR="00297E1C" w:rsidRPr="00297E1C" w14:paraId="698BBB9C" w14:textId="77777777" w:rsidTr="00297E1C">
        <w:tc>
          <w:tcPr>
            <w:tcW w:w="2552" w:type="dxa"/>
            <w:shd w:val="clear" w:color="auto" w:fill="auto"/>
          </w:tcPr>
          <w:p w14:paraId="3CEB5947" w14:textId="77777777" w:rsidR="00297E1C" w:rsidRPr="00297E1C" w:rsidRDefault="00297E1C" w:rsidP="0042361F">
            <w:pPr>
              <w:spacing w:line="276" w:lineRule="auto"/>
              <w:rPr>
                <w:sz w:val="20"/>
              </w:rPr>
            </w:pPr>
            <w:r w:rsidRPr="00297E1C">
              <w:rPr>
                <w:sz w:val="20"/>
              </w:rPr>
              <w:t>Typ skanera</w:t>
            </w:r>
          </w:p>
        </w:tc>
        <w:tc>
          <w:tcPr>
            <w:tcW w:w="7082" w:type="dxa"/>
            <w:shd w:val="clear" w:color="auto" w:fill="auto"/>
          </w:tcPr>
          <w:p w14:paraId="2BCCC419" w14:textId="77777777" w:rsidR="00297E1C" w:rsidRPr="00297E1C" w:rsidRDefault="00297E1C" w:rsidP="0042361F">
            <w:pPr>
              <w:spacing w:line="276" w:lineRule="auto"/>
              <w:rPr>
                <w:sz w:val="20"/>
              </w:rPr>
            </w:pPr>
            <w:r w:rsidRPr="00297E1C">
              <w:rPr>
                <w:sz w:val="20"/>
              </w:rPr>
              <w:t xml:space="preserve">Płaski z podajnikiem </w:t>
            </w:r>
          </w:p>
        </w:tc>
      </w:tr>
      <w:tr w:rsidR="00297E1C" w:rsidRPr="00297E1C" w14:paraId="1AA83D60" w14:textId="77777777" w:rsidTr="00297E1C">
        <w:tc>
          <w:tcPr>
            <w:tcW w:w="2552" w:type="dxa"/>
            <w:shd w:val="clear" w:color="auto" w:fill="auto"/>
          </w:tcPr>
          <w:p w14:paraId="30A94948" w14:textId="77777777" w:rsidR="00297E1C" w:rsidRPr="00297E1C" w:rsidRDefault="00297E1C" w:rsidP="0042361F">
            <w:pPr>
              <w:spacing w:line="276" w:lineRule="auto"/>
              <w:rPr>
                <w:sz w:val="20"/>
              </w:rPr>
            </w:pPr>
            <w:r w:rsidRPr="00297E1C">
              <w:rPr>
                <w:sz w:val="20"/>
              </w:rPr>
              <w:t>Rozdzielczość skanowania</w:t>
            </w:r>
          </w:p>
        </w:tc>
        <w:tc>
          <w:tcPr>
            <w:tcW w:w="7082" w:type="dxa"/>
            <w:shd w:val="clear" w:color="auto" w:fill="auto"/>
          </w:tcPr>
          <w:p w14:paraId="696D216D" w14:textId="116529C3" w:rsidR="00297E1C" w:rsidRPr="00297E1C" w:rsidRDefault="00297E1C" w:rsidP="0042361F">
            <w:pPr>
              <w:spacing w:line="276" w:lineRule="auto"/>
              <w:rPr>
                <w:sz w:val="20"/>
              </w:rPr>
            </w:pPr>
            <w:r>
              <w:rPr>
                <w:sz w:val="20"/>
              </w:rPr>
              <w:t xml:space="preserve">Min. </w:t>
            </w:r>
            <w:r w:rsidRPr="00297E1C">
              <w:rPr>
                <w:sz w:val="20"/>
              </w:rPr>
              <w:t>1 200 DPI x 1 200 DPI (poziomo x pionowo)</w:t>
            </w:r>
          </w:p>
        </w:tc>
      </w:tr>
      <w:tr w:rsidR="00297E1C" w:rsidRPr="00297E1C" w14:paraId="07DC679E" w14:textId="77777777" w:rsidTr="00297E1C">
        <w:tc>
          <w:tcPr>
            <w:tcW w:w="2552" w:type="dxa"/>
            <w:shd w:val="clear" w:color="auto" w:fill="auto"/>
          </w:tcPr>
          <w:p w14:paraId="43473922" w14:textId="77777777" w:rsidR="00297E1C" w:rsidRPr="00297E1C" w:rsidRDefault="00297E1C" w:rsidP="0042361F">
            <w:pPr>
              <w:spacing w:line="276" w:lineRule="auto"/>
              <w:rPr>
                <w:sz w:val="20"/>
              </w:rPr>
            </w:pPr>
            <w:r w:rsidRPr="00297E1C">
              <w:rPr>
                <w:sz w:val="20"/>
              </w:rPr>
              <w:t>Rozdzielczość optyczna (automatyczny podajnik dokumentów</w:t>
            </w:r>
          </w:p>
        </w:tc>
        <w:tc>
          <w:tcPr>
            <w:tcW w:w="7082" w:type="dxa"/>
            <w:shd w:val="clear" w:color="auto" w:fill="auto"/>
          </w:tcPr>
          <w:p w14:paraId="1E679C1B" w14:textId="42FBC2B3" w:rsidR="00297E1C" w:rsidRPr="00297E1C" w:rsidRDefault="00297E1C" w:rsidP="0042361F">
            <w:pPr>
              <w:spacing w:line="276" w:lineRule="auto"/>
              <w:rPr>
                <w:sz w:val="20"/>
              </w:rPr>
            </w:pPr>
            <w:r>
              <w:rPr>
                <w:sz w:val="20"/>
              </w:rPr>
              <w:t xml:space="preserve">Min. </w:t>
            </w:r>
            <w:r w:rsidRPr="00297E1C">
              <w:rPr>
                <w:sz w:val="20"/>
              </w:rPr>
              <w:t>600 DPI x 600 DPI (poziomo x pionowo)</w:t>
            </w:r>
          </w:p>
        </w:tc>
      </w:tr>
      <w:tr w:rsidR="00297E1C" w:rsidRPr="00297E1C" w14:paraId="68DC0217" w14:textId="77777777" w:rsidTr="00297E1C">
        <w:tc>
          <w:tcPr>
            <w:tcW w:w="2552" w:type="dxa"/>
            <w:shd w:val="clear" w:color="auto" w:fill="auto"/>
          </w:tcPr>
          <w:p w14:paraId="2D7FC788" w14:textId="77777777" w:rsidR="00297E1C" w:rsidRPr="00297E1C" w:rsidRDefault="00297E1C" w:rsidP="0042361F">
            <w:pPr>
              <w:spacing w:line="276" w:lineRule="auto"/>
              <w:rPr>
                <w:sz w:val="20"/>
              </w:rPr>
            </w:pPr>
            <w:r w:rsidRPr="00297E1C">
              <w:rPr>
                <w:sz w:val="20"/>
              </w:rPr>
              <w:t>Formaty papieru</w:t>
            </w:r>
          </w:p>
        </w:tc>
        <w:tc>
          <w:tcPr>
            <w:tcW w:w="7082" w:type="dxa"/>
            <w:shd w:val="clear" w:color="auto" w:fill="auto"/>
          </w:tcPr>
          <w:p w14:paraId="1A16698D" w14:textId="77777777" w:rsidR="00297E1C" w:rsidRPr="00297E1C" w:rsidRDefault="00297E1C" w:rsidP="0042361F">
            <w:pPr>
              <w:spacing w:line="276" w:lineRule="auto"/>
              <w:rPr>
                <w:sz w:val="20"/>
              </w:rPr>
            </w:pPr>
            <w:r w:rsidRPr="00297E1C">
              <w:rPr>
                <w:sz w:val="20"/>
              </w:rPr>
              <w:t xml:space="preserve">A4, A5, A6, B5, </w:t>
            </w:r>
            <w:proofErr w:type="spellStart"/>
            <w:r w:rsidRPr="00297E1C">
              <w:rPr>
                <w:sz w:val="20"/>
              </w:rPr>
              <w:t>Letter</w:t>
            </w:r>
            <w:proofErr w:type="spellEnd"/>
            <w:r w:rsidRPr="00297E1C">
              <w:rPr>
                <w:sz w:val="20"/>
              </w:rPr>
              <w:t xml:space="preserve">, </w:t>
            </w:r>
            <w:proofErr w:type="spellStart"/>
            <w:r w:rsidRPr="00297E1C">
              <w:rPr>
                <w:sz w:val="20"/>
              </w:rPr>
              <w:t>Letter</w:t>
            </w:r>
            <w:proofErr w:type="spellEnd"/>
            <w:r w:rsidRPr="00297E1C">
              <w:rPr>
                <w:sz w:val="20"/>
              </w:rPr>
              <w:t xml:space="preserve"> </w:t>
            </w:r>
            <w:proofErr w:type="spellStart"/>
            <w:r w:rsidRPr="00297E1C">
              <w:rPr>
                <w:sz w:val="20"/>
              </w:rPr>
              <w:t>Legal</w:t>
            </w:r>
            <w:proofErr w:type="spellEnd"/>
          </w:p>
        </w:tc>
      </w:tr>
      <w:tr w:rsidR="00297E1C" w:rsidRPr="00297E1C" w14:paraId="61790ACE" w14:textId="77777777" w:rsidTr="00297E1C">
        <w:tc>
          <w:tcPr>
            <w:tcW w:w="2552" w:type="dxa"/>
            <w:shd w:val="clear" w:color="auto" w:fill="auto"/>
          </w:tcPr>
          <w:p w14:paraId="5B490B37" w14:textId="77777777" w:rsidR="00297E1C" w:rsidRPr="00297E1C" w:rsidRDefault="00297E1C" w:rsidP="0042361F">
            <w:pPr>
              <w:spacing w:line="276" w:lineRule="auto"/>
              <w:rPr>
                <w:sz w:val="20"/>
              </w:rPr>
            </w:pPr>
            <w:r w:rsidRPr="00297E1C">
              <w:rPr>
                <w:sz w:val="20"/>
              </w:rPr>
              <w:t xml:space="preserve">Źródło światła </w:t>
            </w:r>
          </w:p>
        </w:tc>
        <w:tc>
          <w:tcPr>
            <w:tcW w:w="7082" w:type="dxa"/>
            <w:shd w:val="clear" w:color="auto" w:fill="auto"/>
          </w:tcPr>
          <w:p w14:paraId="1C40152C" w14:textId="77777777" w:rsidR="00297E1C" w:rsidRPr="00297E1C" w:rsidRDefault="00297E1C" w:rsidP="0042361F">
            <w:pPr>
              <w:spacing w:line="276" w:lineRule="auto"/>
              <w:rPr>
                <w:sz w:val="20"/>
              </w:rPr>
            </w:pPr>
            <w:r w:rsidRPr="00297E1C">
              <w:rPr>
                <w:sz w:val="20"/>
              </w:rPr>
              <w:t>3 kolorowe RGB LED</w:t>
            </w:r>
          </w:p>
        </w:tc>
      </w:tr>
      <w:tr w:rsidR="00297E1C" w:rsidRPr="00297E1C" w14:paraId="107C9EBC" w14:textId="77777777" w:rsidTr="00297E1C">
        <w:tc>
          <w:tcPr>
            <w:tcW w:w="2552" w:type="dxa"/>
            <w:shd w:val="clear" w:color="auto" w:fill="auto"/>
          </w:tcPr>
          <w:p w14:paraId="7BA06829" w14:textId="77777777" w:rsidR="00297E1C" w:rsidRPr="00297E1C" w:rsidRDefault="00297E1C" w:rsidP="0042361F">
            <w:pPr>
              <w:spacing w:line="276" w:lineRule="auto"/>
              <w:rPr>
                <w:sz w:val="20"/>
              </w:rPr>
            </w:pPr>
            <w:r w:rsidRPr="00297E1C">
              <w:rPr>
                <w:sz w:val="20"/>
              </w:rPr>
              <w:t>Prędkość skanowania</w:t>
            </w:r>
          </w:p>
        </w:tc>
        <w:tc>
          <w:tcPr>
            <w:tcW w:w="7082" w:type="dxa"/>
            <w:shd w:val="clear" w:color="auto" w:fill="auto"/>
          </w:tcPr>
          <w:p w14:paraId="53C8D93D" w14:textId="77777777" w:rsidR="00297E1C" w:rsidRPr="00297E1C" w:rsidRDefault="00297E1C" w:rsidP="0042361F">
            <w:pPr>
              <w:spacing w:line="276" w:lineRule="auto"/>
              <w:rPr>
                <w:sz w:val="20"/>
              </w:rPr>
            </w:pPr>
            <w:r w:rsidRPr="00297E1C">
              <w:rPr>
                <w:sz w:val="20"/>
              </w:rPr>
              <w:t>Monochromatyczny: min. 25 stron/min.</w:t>
            </w:r>
          </w:p>
          <w:p w14:paraId="5B42EC2C" w14:textId="77777777" w:rsidR="00297E1C" w:rsidRPr="00297E1C" w:rsidRDefault="00297E1C" w:rsidP="0042361F">
            <w:pPr>
              <w:spacing w:line="276" w:lineRule="auto"/>
              <w:rPr>
                <w:sz w:val="20"/>
              </w:rPr>
            </w:pPr>
            <w:r w:rsidRPr="00297E1C">
              <w:rPr>
                <w:sz w:val="20"/>
              </w:rPr>
              <w:t>Kolor: min. 25 stron/min.</w:t>
            </w:r>
          </w:p>
          <w:p w14:paraId="316B4D38" w14:textId="77777777" w:rsidR="00297E1C" w:rsidRPr="00297E1C" w:rsidRDefault="00297E1C" w:rsidP="0042361F">
            <w:pPr>
              <w:spacing w:line="276" w:lineRule="auto"/>
              <w:rPr>
                <w:sz w:val="20"/>
              </w:rPr>
            </w:pPr>
            <w:r w:rsidRPr="00297E1C">
              <w:rPr>
                <w:sz w:val="20"/>
              </w:rPr>
              <w:t>Monochromatyczny: min. 10 obrazów/min.</w:t>
            </w:r>
          </w:p>
          <w:p w14:paraId="7C7E3322" w14:textId="77777777" w:rsidR="00297E1C" w:rsidRPr="00297E1C" w:rsidRDefault="00297E1C" w:rsidP="0042361F">
            <w:pPr>
              <w:spacing w:line="276" w:lineRule="auto"/>
              <w:rPr>
                <w:sz w:val="20"/>
              </w:rPr>
            </w:pPr>
            <w:r w:rsidRPr="00297E1C">
              <w:rPr>
                <w:sz w:val="20"/>
              </w:rPr>
              <w:t>Kolor: min. 10 obrazów/min.</w:t>
            </w:r>
          </w:p>
        </w:tc>
      </w:tr>
      <w:tr w:rsidR="00297E1C" w:rsidRPr="00297E1C" w14:paraId="0B05D726" w14:textId="77777777" w:rsidTr="00297E1C">
        <w:tc>
          <w:tcPr>
            <w:tcW w:w="2552" w:type="dxa"/>
            <w:shd w:val="clear" w:color="auto" w:fill="auto"/>
          </w:tcPr>
          <w:p w14:paraId="17E23DAF" w14:textId="77777777" w:rsidR="00297E1C" w:rsidRPr="00297E1C" w:rsidRDefault="00297E1C" w:rsidP="0042361F">
            <w:pPr>
              <w:spacing w:line="276" w:lineRule="auto"/>
              <w:jc w:val="left"/>
              <w:rPr>
                <w:sz w:val="20"/>
              </w:rPr>
            </w:pPr>
            <w:r w:rsidRPr="00297E1C">
              <w:rPr>
                <w:sz w:val="20"/>
              </w:rPr>
              <w:t>Automatyczny podajnik dokumentów</w:t>
            </w:r>
          </w:p>
        </w:tc>
        <w:tc>
          <w:tcPr>
            <w:tcW w:w="7082" w:type="dxa"/>
            <w:shd w:val="clear" w:color="auto" w:fill="auto"/>
          </w:tcPr>
          <w:p w14:paraId="5D651C91" w14:textId="77777777" w:rsidR="00297E1C" w:rsidRPr="00297E1C" w:rsidRDefault="00297E1C" w:rsidP="0042361F">
            <w:pPr>
              <w:spacing w:line="276" w:lineRule="auto"/>
              <w:rPr>
                <w:sz w:val="20"/>
              </w:rPr>
            </w:pPr>
            <w:r w:rsidRPr="00297E1C">
              <w:rPr>
                <w:sz w:val="20"/>
              </w:rPr>
              <w:t>Pojemność min. 50 stron</w:t>
            </w:r>
          </w:p>
        </w:tc>
      </w:tr>
      <w:tr w:rsidR="00297E1C" w:rsidRPr="00297E1C" w14:paraId="4C83BB7D" w14:textId="77777777" w:rsidTr="00297E1C">
        <w:tc>
          <w:tcPr>
            <w:tcW w:w="2552" w:type="dxa"/>
            <w:shd w:val="clear" w:color="auto" w:fill="auto"/>
          </w:tcPr>
          <w:p w14:paraId="7A1B7291" w14:textId="77777777" w:rsidR="00297E1C" w:rsidRPr="00297E1C" w:rsidRDefault="00297E1C" w:rsidP="0042361F">
            <w:pPr>
              <w:spacing w:line="276" w:lineRule="auto"/>
              <w:rPr>
                <w:sz w:val="20"/>
              </w:rPr>
            </w:pPr>
            <w:r w:rsidRPr="00297E1C">
              <w:rPr>
                <w:sz w:val="20"/>
              </w:rPr>
              <w:t xml:space="preserve">Dupleks </w:t>
            </w:r>
          </w:p>
        </w:tc>
        <w:tc>
          <w:tcPr>
            <w:tcW w:w="7082" w:type="dxa"/>
            <w:shd w:val="clear" w:color="auto" w:fill="auto"/>
          </w:tcPr>
          <w:p w14:paraId="0A071380" w14:textId="77777777" w:rsidR="00297E1C" w:rsidRPr="00297E1C" w:rsidRDefault="00297E1C" w:rsidP="0042361F">
            <w:pPr>
              <w:spacing w:line="276" w:lineRule="auto"/>
              <w:rPr>
                <w:sz w:val="20"/>
              </w:rPr>
            </w:pPr>
            <w:r w:rsidRPr="00297E1C">
              <w:rPr>
                <w:sz w:val="20"/>
              </w:rPr>
              <w:t>Tak</w:t>
            </w:r>
          </w:p>
        </w:tc>
      </w:tr>
      <w:tr w:rsidR="00297E1C" w:rsidRPr="00297E1C" w14:paraId="5629140F" w14:textId="77777777" w:rsidTr="00297E1C">
        <w:tc>
          <w:tcPr>
            <w:tcW w:w="2552" w:type="dxa"/>
            <w:shd w:val="clear" w:color="auto" w:fill="auto"/>
          </w:tcPr>
          <w:p w14:paraId="74BC87C5" w14:textId="77777777" w:rsidR="00297E1C" w:rsidRPr="00297E1C" w:rsidRDefault="00297E1C" w:rsidP="0042361F">
            <w:pPr>
              <w:spacing w:line="276" w:lineRule="auto"/>
              <w:rPr>
                <w:sz w:val="20"/>
              </w:rPr>
            </w:pPr>
            <w:r w:rsidRPr="00297E1C">
              <w:rPr>
                <w:sz w:val="20"/>
              </w:rPr>
              <w:t>Dzienna wydajność</w:t>
            </w:r>
          </w:p>
        </w:tc>
        <w:tc>
          <w:tcPr>
            <w:tcW w:w="7082" w:type="dxa"/>
            <w:shd w:val="clear" w:color="auto" w:fill="auto"/>
          </w:tcPr>
          <w:p w14:paraId="7FB176D7" w14:textId="77777777" w:rsidR="00297E1C" w:rsidRPr="00297E1C" w:rsidRDefault="00297E1C" w:rsidP="0042361F">
            <w:pPr>
              <w:spacing w:line="276" w:lineRule="auto"/>
              <w:rPr>
                <w:sz w:val="20"/>
              </w:rPr>
            </w:pPr>
            <w:r w:rsidRPr="00297E1C">
              <w:rPr>
                <w:sz w:val="20"/>
              </w:rPr>
              <w:t>Min. 1 500 stron</w:t>
            </w:r>
          </w:p>
        </w:tc>
      </w:tr>
      <w:tr w:rsidR="00297E1C" w:rsidRPr="00297E1C" w14:paraId="7E303283" w14:textId="77777777" w:rsidTr="00297E1C">
        <w:tc>
          <w:tcPr>
            <w:tcW w:w="2552" w:type="dxa"/>
            <w:shd w:val="clear" w:color="auto" w:fill="auto"/>
          </w:tcPr>
          <w:p w14:paraId="15AC6CD5" w14:textId="77777777" w:rsidR="00297E1C" w:rsidRPr="00297E1C" w:rsidRDefault="00297E1C" w:rsidP="0042361F">
            <w:pPr>
              <w:spacing w:line="276" w:lineRule="auto"/>
              <w:rPr>
                <w:sz w:val="20"/>
              </w:rPr>
            </w:pPr>
            <w:r w:rsidRPr="00297E1C">
              <w:rPr>
                <w:sz w:val="20"/>
              </w:rPr>
              <w:t>Formaty edycji</w:t>
            </w:r>
          </w:p>
        </w:tc>
        <w:tc>
          <w:tcPr>
            <w:tcW w:w="7082" w:type="dxa"/>
            <w:shd w:val="clear" w:color="auto" w:fill="auto"/>
          </w:tcPr>
          <w:p w14:paraId="12D7DC6E" w14:textId="731E7AED" w:rsidR="00297E1C" w:rsidRPr="00297E1C" w:rsidRDefault="00297E1C" w:rsidP="0042361F">
            <w:pPr>
              <w:spacing w:line="276" w:lineRule="auto"/>
              <w:rPr>
                <w:sz w:val="20"/>
              </w:rPr>
            </w:pPr>
            <w:r w:rsidRPr="00297E1C">
              <w:rPr>
                <w:sz w:val="20"/>
              </w:rPr>
              <w:t xml:space="preserve">BMP, JPEG, TIFF, Skanowanie do </w:t>
            </w:r>
            <w:proofErr w:type="spellStart"/>
            <w:r w:rsidRPr="00297E1C">
              <w:rPr>
                <w:sz w:val="20"/>
              </w:rPr>
              <w:t>multi</w:t>
            </w:r>
            <w:proofErr w:type="spellEnd"/>
            <w:r w:rsidRPr="00297E1C">
              <w:rPr>
                <w:sz w:val="20"/>
              </w:rPr>
              <w:t xml:space="preserve">-TIFF, PDF, Skanowanie do </w:t>
            </w:r>
            <w:r w:rsidR="0042361F">
              <w:rPr>
                <w:sz w:val="20"/>
              </w:rPr>
              <w:t>PDF</w:t>
            </w:r>
          </w:p>
        </w:tc>
      </w:tr>
      <w:tr w:rsidR="00297E1C" w:rsidRPr="00297E1C" w14:paraId="37B382FB" w14:textId="77777777" w:rsidTr="00297E1C">
        <w:tc>
          <w:tcPr>
            <w:tcW w:w="2552" w:type="dxa"/>
            <w:shd w:val="clear" w:color="auto" w:fill="auto"/>
          </w:tcPr>
          <w:p w14:paraId="1A0EC188" w14:textId="77777777" w:rsidR="00297E1C" w:rsidRPr="00297E1C" w:rsidRDefault="00297E1C" w:rsidP="0042361F">
            <w:pPr>
              <w:spacing w:line="276" w:lineRule="auto"/>
              <w:rPr>
                <w:sz w:val="20"/>
              </w:rPr>
            </w:pPr>
            <w:r w:rsidRPr="00297E1C">
              <w:rPr>
                <w:sz w:val="20"/>
              </w:rPr>
              <w:t>Funkcje kompresji pliku</w:t>
            </w:r>
          </w:p>
        </w:tc>
        <w:tc>
          <w:tcPr>
            <w:tcW w:w="7082" w:type="dxa"/>
            <w:shd w:val="clear" w:color="auto" w:fill="auto"/>
          </w:tcPr>
          <w:p w14:paraId="43232E49" w14:textId="77777777" w:rsidR="00297E1C" w:rsidRPr="00297E1C" w:rsidRDefault="00297E1C" w:rsidP="0042361F">
            <w:pPr>
              <w:spacing w:line="276" w:lineRule="auto"/>
              <w:rPr>
                <w:sz w:val="20"/>
              </w:rPr>
            </w:pPr>
            <w:r w:rsidRPr="00297E1C">
              <w:rPr>
                <w:sz w:val="20"/>
              </w:rPr>
              <w:t>Sprzętowa kompresja JPEG, Kompresja PDF, Kompresja TIFF</w:t>
            </w:r>
          </w:p>
        </w:tc>
      </w:tr>
      <w:tr w:rsidR="00297E1C" w:rsidRPr="00297E1C" w14:paraId="3839947F" w14:textId="77777777" w:rsidTr="00297E1C">
        <w:tc>
          <w:tcPr>
            <w:tcW w:w="2552" w:type="dxa"/>
            <w:shd w:val="clear" w:color="auto" w:fill="auto"/>
          </w:tcPr>
          <w:p w14:paraId="7CB4B690" w14:textId="77777777" w:rsidR="00297E1C" w:rsidRPr="00297E1C" w:rsidRDefault="00297E1C" w:rsidP="0042361F">
            <w:pPr>
              <w:spacing w:line="276" w:lineRule="auto"/>
              <w:rPr>
                <w:sz w:val="20"/>
              </w:rPr>
            </w:pPr>
            <w:r w:rsidRPr="00297E1C">
              <w:rPr>
                <w:sz w:val="20"/>
              </w:rPr>
              <w:lastRenderedPageBreak/>
              <w:t>Złącza</w:t>
            </w:r>
          </w:p>
        </w:tc>
        <w:tc>
          <w:tcPr>
            <w:tcW w:w="7082" w:type="dxa"/>
            <w:shd w:val="clear" w:color="auto" w:fill="auto"/>
          </w:tcPr>
          <w:p w14:paraId="3BCCBB48" w14:textId="1D821D9D" w:rsidR="00297E1C" w:rsidRPr="00297E1C" w:rsidRDefault="00297E1C" w:rsidP="0042361F">
            <w:pPr>
              <w:spacing w:line="276" w:lineRule="auto"/>
              <w:rPr>
                <w:sz w:val="20"/>
              </w:rPr>
            </w:pPr>
            <w:r w:rsidRPr="00297E1C">
              <w:rPr>
                <w:sz w:val="20"/>
              </w:rPr>
              <w:t>Min. 1x USB 3.0</w:t>
            </w:r>
            <w:r w:rsidR="009C1EDC">
              <w:rPr>
                <w:sz w:val="20"/>
              </w:rPr>
              <w:t>, 1 x LAN</w:t>
            </w:r>
          </w:p>
        </w:tc>
      </w:tr>
      <w:tr w:rsidR="00297E1C" w:rsidRPr="00297E1C" w14:paraId="484796A3" w14:textId="77777777" w:rsidTr="00297E1C">
        <w:tc>
          <w:tcPr>
            <w:tcW w:w="2552" w:type="dxa"/>
            <w:shd w:val="clear" w:color="auto" w:fill="auto"/>
          </w:tcPr>
          <w:p w14:paraId="14028FBA" w14:textId="77777777" w:rsidR="00297E1C" w:rsidRPr="00297E1C" w:rsidRDefault="00297E1C" w:rsidP="0042361F">
            <w:pPr>
              <w:spacing w:line="276" w:lineRule="auto"/>
              <w:rPr>
                <w:sz w:val="20"/>
              </w:rPr>
            </w:pPr>
            <w:r w:rsidRPr="00297E1C">
              <w:rPr>
                <w:sz w:val="20"/>
              </w:rPr>
              <w:t>Sterowniki</w:t>
            </w:r>
          </w:p>
        </w:tc>
        <w:tc>
          <w:tcPr>
            <w:tcW w:w="7082" w:type="dxa"/>
            <w:shd w:val="clear" w:color="auto" w:fill="auto"/>
          </w:tcPr>
          <w:p w14:paraId="41507FE7" w14:textId="77777777" w:rsidR="00297E1C" w:rsidRPr="00297E1C" w:rsidRDefault="00297E1C" w:rsidP="0042361F">
            <w:pPr>
              <w:spacing w:line="276" w:lineRule="auto"/>
              <w:rPr>
                <w:sz w:val="20"/>
              </w:rPr>
            </w:pPr>
            <w:r w:rsidRPr="00297E1C">
              <w:rPr>
                <w:sz w:val="20"/>
              </w:rPr>
              <w:t xml:space="preserve">TWAIN, ISIS </w:t>
            </w:r>
          </w:p>
        </w:tc>
      </w:tr>
      <w:tr w:rsidR="00297E1C" w:rsidRPr="00297E1C" w14:paraId="20FB9664" w14:textId="77777777" w:rsidTr="00297E1C">
        <w:tc>
          <w:tcPr>
            <w:tcW w:w="2552" w:type="dxa"/>
            <w:shd w:val="clear" w:color="auto" w:fill="auto"/>
          </w:tcPr>
          <w:p w14:paraId="7D6ABD42" w14:textId="77777777" w:rsidR="00297E1C" w:rsidRPr="00297E1C" w:rsidRDefault="00297E1C" w:rsidP="0042361F">
            <w:pPr>
              <w:spacing w:line="276" w:lineRule="auto"/>
              <w:rPr>
                <w:sz w:val="20"/>
              </w:rPr>
            </w:pPr>
            <w:r w:rsidRPr="00297E1C">
              <w:rPr>
                <w:sz w:val="20"/>
              </w:rPr>
              <w:t xml:space="preserve">Gwarancja </w:t>
            </w:r>
          </w:p>
        </w:tc>
        <w:tc>
          <w:tcPr>
            <w:tcW w:w="7082" w:type="dxa"/>
            <w:shd w:val="clear" w:color="auto" w:fill="auto"/>
          </w:tcPr>
          <w:p w14:paraId="02EB8936" w14:textId="091E70D8" w:rsidR="00297E1C" w:rsidRPr="00297E1C" w:rsidRDefault="00297E1C" w:rsidP="0042361F">
            <w:pPr>
              <w:spacing w:line="276" w:lineRule="auto"/>
              <w:rPr>
                <w:sz w:val="20"/>
              </w:rPr>
            </w:pPr>
            <w:r>
              <w:rPr>
                <w:sz w:val="20"/>
              </w:rPr>
              <w:t>Min. 24 miesiące</w:t>
            </w:r>
          </w:p>
        </w:tc>
      </w:tr>
    </w:tbl>
    <w:p w14:paraId="45C621B3" w14:textId="77777777" w:rsidR="00297E1C" w:rsidRDefault="00297E1C" w:rsidP="00297E1C"/>
    <w:p w14:paraId="5D07B88D" w14:textId="77777777" w:rsidR="00297E1C" w:rsidRDefault="00297E1C" w:rsidP="00297E1C"/>
    <w:p w14:paraId="0C3FE1FA" w14:textId="77777777" w:rsidR="00297E1C" w:rsidRPr="00297E1C" w:rsidRDefault="00297E1C" w:rsidP="00297E1C"/>
    <w:p w14:paraId="015A2A97" w14:textId="5665B2EE" w:rsidR="00571C07" w:rsidRDefault="00571C07" w:rsidP="00865A53">
      <w:pPr>
        <w:pStyle w:val="Nagwek2"/>
        <w:numPr>
          <w:ilvl w:val="0"/>
          <w:numId w:val="45"/>
        </w:numPr>
        <w:spacing w:line="276" w:lineRule="auto"/>
        <w:rPr>
          <w:sz w:val="20"/>
        </w:rPr>
      </w:pPr>
      <w:bookmarkStart w:id="117" w:name="_Toc488182176"/>
      <w:r w:rsidRPr="00571C07">
        <w:rPr>
          <w:sz w:val="20"/>
        </w:rPr>
        <w:t>Zakup drukarek etykiet/kodów kreskowych</w:t>
      </w:r>
      <w:bookmarkEnd w:id="117"/>
    </w:p>
    <w:p w14:paraId="5F627930" w14:textId="77777777" w:rsidR="00297E1C" w:rsidRDefault="00297E1C" w:rsidP="00297E1C"/>
    <w:tbl>
      <w:tblPr>
        <w:tblStyle w:val="Tabela-Siatka"/>
        <w:tblW w:w="9067" w:type="dxa"/>
        <w:tblLook w:val="04A0" w:firstRow="1" w:lastRow="0" w:firstColumn="1" w:lastColumn="0" w:noHBand="0" w:noVBand="1"/>
      </w:tblPr>
      <w:tblGrid>
        <w:gridCol w:w="2547"/>
        <w:gridCol w:w="6520"/>
      </w:tblGrid>
      <w:tr w:rsidR="00297E1C" w:rsidRPr="00297E1C" w14:paraId="76D0771E" w14:textId="77777777" w:rsidTr="000D323D">
        <w:tc>
          <w:tcPr>
            <w:tcW w:w="2547" w:type="dxa"/>
          </w:tcPr>
          <w:p w14:paraId="1D227344" w14:textId="77777777" w:rsidR="00297E1C" w:rsidRPr="00297E1C" w:rsidRDefault="00297E1C" w:rsidP="00297E1C">
            <w:pPr>
              <w:spacing w:line="276" w:lineRule="auto"/>
              <w:jc w:val="center"/>
              <w:rPr>
                <w:rFonts w:eastAsia="Times New Roman" w:cs="Calibri"/>
                <w:b/>
                <w:color w:val="000000"/>
                <w:sz w:val="20"/>
                <w:lang w:eastAsia="pl-PL"/>
              </w:rPr>
            </w:pPr>
            <w:r w:rsidRPr="00297E1C">
              <w:rPr>
                <w:rFonts w:eastAsia="Times New Roman" w:cs="Calibri"/>
                <w:b/>
                <w:color w:val="000000"/>
                <w:sz w:val="20"/>
                <w:lang w:eastAsia="pl-PL"/>
              </w:rPr>
              <w:t>Parametr</w:t>
            </w:r>
          </w:p>
        </w:tc>
        <w:tc>
          <w:tcPr>
            <w:tcW w:w="6520" w:type="dxa"/>
          </w:tcPr>
          <w:p w14:paraId="4DACBCB6" w14:textId="77777777" w:rsidR="00297E1C" w:rsidRPr="00297E1C" w:rsidRDefault="00297E1C" w:rsidP="00297E1C">
            <w:pPr>
              <w:spacing w:line="276" w:lineRule="auto"/>
              <w:jc w:val="center"/>
              <w:rPr>
                <w:rFonts w:eastAsia="Times New Roman" w:cs="Calibri"/>
                <w:b/>
                <w:color w:val="000000"/>
                <w:sz w:val="20"/>
                <w:lang w:eastAsia="pl-PL"/>
              </w:rPr>
            </w:pPr>
            <w:r w:rsidRPr="00297E1C">
              <w:rPr>
                <w:rFonts w:eastAsia="Times New Roman" w:cs="Calibri"/>
                <w:b/>
                <w:color w:val="000000"/>
                <w:sz w:val="20"/>
                <w:lang w:eastAsia="pl-PL"/>
              </w:rPr>
              <w:t>Wymagania minimalne</w:t>
            </w:r>
          </w:p>
        </w:tc>
      </w:tr>
      <w:tr w:rsidR="00297E1C" w:rsidRPr="00297E1C" w14:paraId="5EF34D77" w14:textId="77777777" w:rsidTr="000D323D">
        <w:trPr>
          <w:trHeight w:val="288"/>
        </w:trPr>
        <w:tc>
          <w:tcPr>
            <w:tcW w:w="2547" w:type="dxa"/>
            <w:noWrap/>
            <w:hideMark/>
          </w:tcPr>
          <w:p w14:paraId="3676B468" w14:textId="77777777" w:rsidR="00297E1C" w:rsidRPr="00297E1C" w:rsidRDefault="00297E1C" w:rsidP="00297E1C">
            <w:pPr>
              <w:spacing w:line="276" w:lineRule="auto"/>
              <w:rPr>
                <w:rFonts w:eastAsia="Times New Roman" w:cs="Times New Roman"/>
                <w:color w:val="000000"/>
                <w:sz w:val="20"/>
                <w:lang w:eastAsia="pl-PL"/>
              </w:rPr>
            </w:pPr>
            <w:r w:rsidRPr="00297E1C">
              <w:rPr>
                <w:rFonts w:eastAsia="Times New Roman" w:cs="Times New Roman"/>
                <w:color w:val="000000"/>
                <w:sz w:val="20"/>
                <w:lang w:eastAsia="pl-PL"/>
              </w:rPr>
              <w:t>Metoda druku</w:t>
            </w:r>
          </w:p>
        </w:tc>
        <w:tc>
          <w:tcPr>
            <w:tcW w:w="6520" w:type="dxa"/>
            <w:noWrap/>
            <w:hideMark/>
          </w:tcPr>
          <w:p w14:paraId="02F3D306" w14:textId="77777777" w:rsidR="00297E1C" w:rsidRPr="00297E1C" w:rsidRDefault="00297E1C" w:rsidP="00297E1C">
            <w:pPr>
              <w:spacing w:line="276" w:lineRule="auto"/>
              <w:rPr>
                <w:rFonts w:eastAsia="Times New Roman" w:cs="Times New Roman"/>
                <w:color w:val="000000"/>
                <w:sz w:val="20"/>
                <w:lang w:eastAsia="pl-PL"/>
              </w:rPr>
            </w:pPr>
            <w:r w:rsidRPr="00297E1C">
              <w:rPr>
                <w:rFonts w:eastAsia="Times New Roman" w:cs="Times New Roman"/>
                <w:color w:val="000000"/>
                <w:sz w:val="20"/>
                <w:lang w:eastAsia="pl-PL"/>
              </w:rPr>
              <w:t>Termo-Transferowy</w:t>
            </w:r>
          </w:p>
        </w:tc>
      </w:tr>
      <w:tr w:rsidR="00297E1C" w:rsidRPr="00297E1C" w14:paraId="1D54C9DB" w14:textId="77777777" w:rsidTr="000D323D">
        <w:trPr>
          <w:trHeight w:val="288"/>
        </w:trPr>
        <w:tc>
          <w:tcPr>
            <w:tcW w:w="2547" w:type="dxa"/>
            <w:noWrap/>
            <w:hideMark/>
          </w:tcPr>
          <w:p w14:paraId="36EFC897" w14:textId="1AB5968F" w:rsidR="00297E1C" w:rsidRPr="00297E1C" w:rsidRDefault="00297E1C" w:rsidP="00297E1C">
            <w:pPr>
              <w:spacing w:line="276" w:lineRule="auto"/>
              <w:rPr>
                <w:rFonts w:eastAsia="Times New Roman" w:cs="Times New Roman"/>
                <w:color w:val="000000"/>
                <w:sz w:val="20"/>
                <w:lang w:eastAsia="pl-PL"/>
              </w:rPr>
            </w:pPr>
            <w:r>
              <w:rPr>
                <w:rFonts w:eastAsia="Times New Roman" w:cs="Times New Roman"/>
                <w:color w:val="000000"/>
                <w:sz w:val="20"/>
                <w:lang w:eastAsia="pl-PL"/>
              </w:rPr>
              <w:t>Szerokość</w:t>
            </w:r>
            <w:r w:rsidRPr="00297E1C">
              <w:rPr>
                <w:rFonts w:eastAsia="Times New Roman" w:cs="Times New Roman"/>
                <w:color w:val="000000"/>
                <w:sz w:val="20"/>
                <w:lang w:eastAsia="pl-PL"/>
              </w:rPr>
              <w:t xml:space="preserve"> druku</w:t>
            </w:r>
          </w:p>
        </w:tc>
        <w:tc>
          <w:tcPr>
            <w:tcW w:w="6520" w:type="dxa"/>
            <w:noWrap/>
            <w:hideMark/>
          </w:tcPr>
          <w:p w14:paraId="27EF2B17" w14:textId="5245C5CD" w:rsidR="00297E1C" w:rsidRPr="00297E1C" w:rsidRDefault="00297E1C" w:rsidP="00297E1C">
            <w:pPr>
              <w:spacing w:line="276" w:lineRule="auto"/>
              <w:rPr>
                <w:rFonts w:eastAsia="Times New Roman" w:cs="Times New Roman"/>
                <w:color w:val="000000"/>
                <w:sz w:val="20"/>
                <w:lang w:eastAsia="pl-PL"/>
              </w:rPr>
            </w:pPr>
            <w:r>
              <w:rPr>
                <w:rFonts w:eastAsia="Times New Roman" w:cs="Times New Roman"/>
                <w:color w:val="000000"/>
                <w:sz w:val="20"/>
                <w:lang w:eastAsia="pl-PL"/>
              </w:rPr>
              <w:t>Min. 100</w:t>
            </w:r>
            <w:r w:rsidRPr="00297E1C">
              <w:rPr>
                <w:rFonts w:eastAsia="Times New Roman" w:cs="Times New Roman"/>
                <w:color w:val="000000"/>
                <w:sz w:val="20"/>
                <w:lang w:eastAsia="pl-PL"/>
              </w:rPr>
              <w:t xml:space="preserve"> mm</w:t>
            </w:r>
          </w:p>
        </w:tc>
      </w:tr>
      <w:tr w:rsidR="00297E1C" w:rsidRPr="00297E1C" w14:paraId="37237959" w14:textId="77777777" w:rsidTr="000D323D">
        <w:trPr>
          <w:trHeight w:val="288"/>
        </w:trPr>
        <w:tc>
          <w:tcPr>
            <w:tcW w:w="2547" w:type="dxa"/>
            <w:noWrap/>
            <w:hideMark/>
          </w:tcPr>
          <w:p w14:paraId="58D08862" w14:textId="68704D38" w:rsidR="00297E1C" w:rsidRPr="00297E1C" w:rsidRDefault="00297E1C" w:rsidP="00297E1C">
            <w:pPr>
              <w:spacing w:line="276" w:lineRule="auto"/>
              <w:rPr>
                <w:rFonts w:eastAsia="Times New Roman" w:cs="Times New Roman"/>
                <w:color w:val="000000"/>
                <w:sz w:val="20"/>
                <w:lang w:eastAsia="pl-PL"/>
              </w:rPr>
            </w:pPr>
            <w:r>
              <w:rPr>
                <w:rFonts w:eastAsia="Times New Roman" w:cs="Times New Roman"/>
                <w:color w:val="000000"/>
                <w:sz w:val="20"/>
                <w:lang w:eastAsia="pl-PL"/>
              </w:rPr>
              <w:t>Prędkość</w:t>
            </w:r>
            <w:r w:rsidRPr="00297E1C">
              <w:rPr>
                <w:rFonts w:eastAsia="Times New Roman" w:cs="Times New Roman"/>
                <w:color w:val="000000"/>
                <w:sz w:val="20"/>
                <w:lang w:eastAsia="pl-PL"/>
              </w:rPr>
              <w:t xml:space="preserve"> druku</w:t>
            </w:r>
          </w:p>
        </w:tc>
        <w:tc>
          <w:tcPr>
            <w:tcW w:w="6520" w:type="dxa"/>
            <w:noWrap/>
            <w:hideMark/>
          </w:tcPr>
          <w:p w14:paraId="530D0FC9" w14:textId="2723A71E" w:rsidR="00297E1C" w:rsidRPr="00297E1C" w:rsidRDefault="00297E1C" w:rsidP="00297E1C">
            <w:pPr>
              <w:spacing w:line="276" w:lineRule="auto"/>
              <w:rPr>
                <w:rFonts w:eastAsia="Times New Roman" w:cs="Times New Roman"/>
                <w:color w:val="000000"/>
                <w:sz w:val="20"/>
                <w:lang w:eastAsia="pl-PL"/>
              </w:rPr>
            </w:pPr>
            <w:r>
              <w:rPr>
                <w:rFonts w:eastAsia="Times New Roman" w:cs="Times New Roman"/>
                <w:color w:val="000000"/>
                <w:sz w:val="20"/>
                <w:lang w:eastAsia="pl-PL"/>
              </w:rPr>
              <w:t>Min. 120</w:t>
            </w:r>
            <w:r w:rsidRPr="00297E1C">
              <w:rPr>
                <w:rFonts w:eastAsia="Times New Roman" w:cs="Times New Roman"/>
                <w:color w:val="000000"/>
                <w:sz w:val="20"/>
                <w:lang w:eastAsia="pl-PL"/>
              </w:rPr>
              <w:t xml:space="preserve"> mm/s</w:t>
            </w:r>
          </w:p>
        </w:tc>
      </w:tr>
      <w:tr w:rsidR="00297E1C" w:rsidRPr="00297E1C" w14:paraId="1E1E9B66" w14:textId="77777777" w:rsidTr="000D323D">
        <w:trPr>
          <w:trHeight w:val="288"/>
        </w:trPr>
        <w:tc>
          <w:tcPr>
            <w:tcW w:w="2547" w:type="dxa"/>
            <w:noWrap/>
            <w:hideMark/>
          </w:tcPr>
          <w:p w14:paraId="66F31150" w14:textId="374F4F76" w:rsidR="00297E1C" w:rsidRPr="00297E1C" w:rsidRDefault="00297E1C" w:rsidP="00297E1C">
            <w:pPr>
              <w:spacing w:line="276" w:lineRule="auto"/>
              <w:rPr>
                <w:rFonts w:eastAsia="Times New Roman" w:cs="Times New Roman"/>
                <w:color w:val="000000"/>
                <w:sz w:val="20"/>
                <w:lang w:eastAsia="pl-PL"/>
              </w:rPr>
            </w:pPr>
            <w:r w:rsidRPr="00297E1C">
              <w:rPr>
                <w:rFonts w:eastAsia="Times New Roman" w:cs="Times New Roman"/>
                <w:color w:val="000000"/>
                <w:sz w:val="20"/>
                <w:lang w:eastAsia="pl-PL"/>
              </w:rPr>
              <w:t>Szerokość rolki etykiet</w:t>
            </w:r>
          </w:p>
        </w:tc>
        <w:tc>
          <w:tcPr>
            <w:tcW w:w="6520" w:type="dxa"/>
            <w:noWrap/>
            <w:hideMark/>
          </w:tcPr>
          <w:p w14:paraId="15EC1CEE" w14:textId="7EBDD689" w:rsidR="00297E1C" w:rsidRPr="00297E1C" w:rsidRDefault="00297E1C" w:rsidP="00297E1C">
            <w:pPr>
              <w:spacing w:line="276" w:lineRule="auto"/>
              <w:rPr>
                <w:rFonts w:eastAsia="Times New Roman" w:cs="Times New Roman"/>
                <w:color w:val="000000"/>
                <w:sz w:val="20"/>
                <w:lang w:eastAsia="pl-PL"/>
              </w:rPr>
            </w:pPr>
            <w:r>
              <w:rPr>
                <w:rFonts w:eastAsia="Times New Roman" w:cs="Times New Roman"/>
                <w:color w:val="000000"/>
                <w:sz w:val="20"/>
                <w:lang w:eastAsia="pl-PL"/>
              </w:rPr>
              <w:t>Min. 100</w:t>
            </w:r>
            <w:r w:rsidRPr="00297E1C">
              <w:rPr>
                <w:rFonts w:eastAsia="Times New Roman" w:cs="Times New Roman"/>
                <w:color w:val="000000"/>
                <w:sz w:val="20"/>
                <w:lang w:eastAsia="pl-PL"/>
              </w:rPr>
              <w:t xml:space="preserve"> mm</w:t>
            </w:r>
          </w:p>
        </w:tc>
      </w:tr>
      <w:tr w:rsidR="00297E1C" w:rsidRPr="00297E1C" w14:paraId="4ABACE90" w14:textId="77777777" w:rsidTr="000D323D">
        <w:trPr>
          <w:trHeight w:val="288"/>
        </w:trPr>
        <w:tc>
          <w:tcPr>
            <w:tcW w:w="2547" w:type="dxa"/>
            <w:noWrap/>
            <w:hideMark/>
          </w:tcPr>
          <w:p w14:paraId="3F2680B0" w14:textId="77777777" w:rsidR="00297E1C" w:rsidRPr="00297E1C" w:rsidRDefault="00297E1C" w:rsidP="00297E1C">
            <w:pPr>
              <w:spacing w:line="276" w:lineRule="auto"/>
              <w:rPr>
                <w:rFonts w:eastAsia="Times New Roman" w:cs="Times New Roman"/>
                <w:color w:val="000000"/>
                <w:sz w:val="20"/>
                <w:lang w:eastAsia="pl-PL"/>
              </w:rPr>
            </w:pPr>
            <w:r w:rsidRPr="00297E1C">
              <w:rPr>
                <w:rFonts w:eastAsia="Times New Roman" w:cs="Times New Roman"/>
                <w:color w:val="000000"/>
                <w:sz w:val="20"/>
                <w:lang w:eastAsia="pl-PL"/>
              </w:rPr>
              <w:t>Rozdzielczość</w:t>
            </w:r>
          </w:p>
        </w:tc>
        <w:tc>
          <w:tcPr>
            <w:tcW w:w="6520" w:type="dxa"/>
            <w:noWrap/>
            <w:hideMark/>
          </w:tcPr>
          <w:p w14:paraId="4323AD43" w14:textId="58601E28" w:rsidR="00297E1C" w:rsidRPr="00297E1C" w:rsidRDefault="00297E1C" w:rsidP="00297E1C">
            <w:pPr>
              <w:spacing w:line="276" w:lineRule="auto"/>
              <w:rPr>
                <w:rFonts w:eastAsia="Times New Roman" w:cs="Times New Roman"/>
                <w:color w:val="000000"/>
                <w:sz w:val="20"/>
                <w:lang w:eastAsia="pl-PL"/>
              </w:rPr>
            </w:pPr>
            <w:r>
              <w:rPr>
                <w:rFonts w:eastAsia="Times New Roman" w:cs="Times New Roman"/>
                <w:color w:val="000000"/>
                <w:sz w:val="20"/>
                <w:lang w:eastAsia="pl-PL"/>
              </w:rPr>
              <w:t>Min. 200</w:t>
            </w:r>
            <w:r w:rsidRPr="00297E1C">
              <w:rPr>
                <w:rFonts w:eastAsia="Times New Roman" w:cs="Times New Roman"/>
                <w:color w:val="000000"/>
                <w:sz w:val="20"/>
                <w:lang w:eastAsia="pl-PL"/>
              </w:rPr>
              <w:t xml:space="preserve"> DPI</w:t>
            </w:r>
          </w:p>
        </w:tc>
      </w:tr>
      <w:tr w:rsidR="00297E1C" w:rsidRPr="00297E1C" w14:paraId="41B18C9E" w14:textId="77777777" w:rsidTr="000D323D">
        <w:trPr>
          <w:trHeight w:val="288"/>
        </w:trPr>
        <w:tc>
          <w:tcPr>
            <w:tcW w:w="2547" w:type="dxa"/>
            <w:noWrap/>
            <w:hideMark/>
          </w:tcPr>
          <w:p w14:paraId="7B934160" w14:textId="77777777" w:rsidR="00297E1C" w:rsidRPr="00297E1C" w:rsidRDefault="00297E1C" w:rsidP="00297E1C">
            <w:pPr>
              <w:spacing w:line="276" w:lineRule="auto"/>
              <w:rPr>
                <w:rFonts w:eastAsia="Times New Roman" w:cs="Times New Roman"/>
                <w:color w:val="000000"/>
                <w:sz w:val="20"/>
                <w:lang w:eastAsia="pl-PL"/>
              </w:rPr>
            </w:pPr>
            <w:r w:rsidRPr="00297E1C">
              <w:rPr>
                <w:rFonts w:eastAsia="Times New Roman" w:cs="Times New Roman"/>
                <w:color w:val="000000"/>
                <w:sz w:val="20"/>
                <w:lang w:eastAsia="pl-PL"/>
              </w:rPr>
              <w:t>Emulacja</w:t>
            </w:r>
          </w:p>
        </w:tc>
        <w:tc>
          <w:tcPr>
            <w:tcW w:w="6520" w:type="dxa"/>
            <w:noWrap/>
            <w:hideMark/>
          </w:tcPr>
          <w:p w14:paraId="5B4002A0" w14:textId="77777777" w:rsidR="00297E1C" w:rsidRPr="00297E1C" w:rsidRDefault="00297E1C" w:rsidP="00297E1C">
            <w:pPr>
              <w:spacing w:line="276" w:lineRule="auto"/>
              <w:rPr>
                <w:rFonts w:eastAsia="Times New Roman" w:cs="Times New Roman"/>
                <w:color w:val="000000"/>
                <w:sz w:val="20"/>
                <w:lang w:eastAsia="pl-PL"/>
              </w:rPr>
            </w:pPr>
            <w:r w:rsidRPr="00297E1C">
              <w:rPr>
                <w:rFonts w:eastAsia="Times New Roman" w:cs="Times New Roman"/>
                <w:color w:val="000000"/>
                <w:sz w:val="20"/>
                <w:lang w:eastAsia="pl-PL"/>
              </w:rPr>
              <w:t>ZPL II/ EPL II</w:t>
            </w:r>
          </w:p>
        </w:tc>
      </w:tr>
      <w:tr w:rsidR="00297E1C" w:rsidRPr="00297E1C" w14:paraId="30C555C7" w14:textId="77777777" w:rsidTr="000D323D">
        <w:trPr>
          <w:trHeight w:val="288"/>
        </w:trPr>
        <w:tc>
          <w:tcPr>
            <w:tcW w:w="2547" w:type="dxa"/>
            <w:noWrap/>
            <w:hideMark/>
          </w:tcPr>
          <w:p w14:paraId="536C50BB" w14:textId="77777777" w:rsidR="00297E1C" w:rsidRPr="00297E1C" w:rsidRDefault="00297E1C" w:rsidP="00297E1C">
            <w:pPr>
              <w:spacing w:line="276" w:lineRule="auto"/>
              <w:rPr>
                <w:rFonts w:eastAsia="Times New Roman" w:cs="Times New Roman"/>
                <w:color w:val="000000"/>
                <w:sz w:val="20"/>
                <w:lang w:eastAsia="pl-PL"/>
              </w:rPr>
            </w:pPr>
            <w:r w:rsidRPr="00297E1C">
              <w:rPr>
                <w:rFonts w:eastAsia="Times New Roman" w:cs="Times New Roman"/>
                <w:color w:val="000000"/>
                <w:sz w:val="20"/>
                <w:lang w:eastAsia="pl-PL"/>
              </w:rPr>
              <w:t>SDRAM/Flash</w:t>
            </w:r>
          </w:p>
        </w:tc>
        <w:tc>
          <w:tcPr>
            <w:tcW w:w="6520" w:type="dxa"/>
            <w:noWrap/>
            <w:hideMark/>
          </w:tcPr>
          <w:p w14:paraId="7D61ECC6" w14:textId="410D4064" w:rsidR="00297E1C" w:rsidRPr="00297E1C" w:rsidRDefault="0042361F" w:rsidP="00297E1C">
            <w:pPr>
              <w:spacing w:line="276" w:lineRule="auto"/>
              <w:rPr>
                <w:rFonts w:eastAsia="Times New Roman" w:cs="Times New Roman"/>
                <w:color w:val="000000"/>
                <w:sz w:val="20"/>
                <w:lang w:eastAsia="pl-PL"/>
              </w:rPr>
            </w:pPr>
            <w:r>
              <w:rPr>
                <w:rFonts w:eastAsia="Times New Roman" w:cs="Times New Roman"/>
                <w:color w:val="000000"/>
                <w:sz w:val="20"/>
                <w:lang w:eastAsia="pl-PL"/>
              </w:rPr>
              <w:t xml:space="preserve">Min. </w:t>
            </w:r>
            <w:r w:rsidR="00297E1C" w:rsidRPr="00297E1C">
              <w:rPr>
                <w:rFonts w:eastAsia="Times New Roman" w:cs="Times New Roman"/>
                <w:color w:val="000000"/>
                <w:sz w:val="20"/>
                <w:lang w:eastAsia="pl-PL"/>
              </w:rPr>
              <w:t>8 MB/4 MB</w:t>
            </w:r>
          </w:p>
        </w:tc>
      </w:tr>
      <w:tr w:rsidR="00297E1C" w:rsidRPr="00297E1C" w14:paraId="23ECE65F" w14:textId="77777777" w:rsidTr="000D323D">
        <w:trPr>
          <w:trHeight w:val="288"/>
        </w:trPr>
        <w:tc>
          <w:tcPr>
            <w:tcW w:w="2547" w:type="dxa"/>
            <w:noWrap/>
            <w:hideMark/>
          </w:tcPr>
          <w:p w14:paraId="1D7871DC" w14:textId="77777777" w:rsidR="00297E1C" w:rsidRPr="00297E1C" w:rsidRDefault="00297E1C" w:rsidP="00297E1C">
            <w:pPr>
              <w:spacing w:line="276" w:lineRule="auto"/>
              <w:rPr>
                <w:rFonts w:eastAsia="Times New Roman" w:cs="Times New Roman"/>
                <w:color w:val="000000"/>
                <w:sz w:val="20"/>
                <w:lang w:eastAsia="pl-PL"/>
              </w:rPr>
            </w:pPr>
            <w:r w:rsidRPr="00297E1C">
              <w:rPr>
                <w:rFonts w:eastAsia="Times New Roman" w:cs="Times New Roman"/>
                <w:color w:val="000000"/>
                <w:sz w:val="20"/>
                <w:lang w:eastAsia="pl-PL"/>
              </w:rPr>
              <w:t>Porty</w:t>
            </w:r>
          </w:p>
        </w:tc>
        <w:tc>
          <w:tcPr>
            <w:tcW w:w="6520" w:type="dxa"/>
            <w:noWrap/>
            <w:hideMark/>
          </w:tcPr>
          <w:p w14:paraId="30B4D219" w14:textId="2975E5C7" w:rsidR="00297E1C" w:rsidRPr="00297E1C" w:rsidRDefault="00C20C9F" w:rsidP="00C20C9F">
            <w:pPr>
              <w:spacing w:line="276" w:lineRule="auto"/>
              <w:rPr>
                <w:rFonts w:eastAsia="Times New Roman" w:cs="Times New Roman"/>
                <w:color w:val="000000"/>
                <w:sz w:val="20"/>
                <w:lang w:eastAsia="pl-PL"/>
              </w:rPr>
            </w:pPr>
            <w:r>
              <w:rPr>
                <w:rFonts w:eastAsia="Times New Roman" w:cs="Times New Roman"/>
                <w:color w:val="000000"/>
                <w:sz w:val="20"/>
                <w:lang w:eastAsia="pl-PL"/>
              </w:rPr>
              <w:t xml:space="preserve">Min. 1 </w:t>
            </w:r>
            <w:proofErr w:type="spellStart"/>
            <w:r>
              <w:rPr>
                <w:rFonts w:eastAsia="Times New Roman" w:cs="Times New Roman"/>
                <w:color w:val="000000"/>
                <w:sz w:val="20"/>
                <w:lang w:eastAsia="pl-PL"/>
              </w:rPr>
              <w:t>x</w:t>
            </w:r>
            <w:r w:rsidR="00297E1C" w:rsidRPr="00297E1C">
              <w:rPr>
                <w:rFonts w:eastAsia="Times New Roman" w:cs="Times New Roman"/>
                <w:color w:val="000000"/>
                <w:sz w:val="20"/>
                <w:lang w:eastAsia="pl-PL"/>
              </w:rPr>
              <w:t>USB</w:t>
            </w:r>
            <w:proofErr w:type="spellEnd"/>
            <w:r w:rsidR="00297E1C" w:rsidRPr="00297E1C">
              <w:rPr>
                <w:rFonts w:eastAsia="Times New Roman" w:cs="Times New Roman"/>
                <w:color w:val="000000"/>
                <w:sz w:val="20"/>
                <w:lang w:eastAsia="pl-PL"/>
              </w:rPr>
              <w:t xml:space="preserve">, </w:t>
            </w:r>
            <w:r>
              <w:rPr>
                <w:rFonts w:eastAsia="Times New Roman" w:cs="Times New Roman"/>
                <w:color w:val="000000"/>
                <w:sz w:val="20"/>
                <w:lang w:eastAsia="pl-PL"/>
              </w:rPr>
              <w:t>1 x LAN</w:t>
            </w:r>
          </w:p>
        </w:tc>
      </w:tr>
      <w:tr w:rsidR="00297E1C" w:rsidRPr="00297E1C" w14:paraId="3365703B" w14:textId="77777777" w:rsidTr="000D323D">
        <w:trPr>
          <w:trHeight w:val="288"/>
        </w:trPr>
        <w:tc>
          <w:tcPr>
            <w:tcW w:w="2547" w:type="dxa"/>
            <w:noWrap/>
            <w:hideMark/>
          </w:tcPr>
          <w:p w14:paraId="6F8C5FEA" w14:textId="77777777" w:rsidR="00297E1C" w:rsidRPr="00297E1C" w:rsidRDefault="00297E1C" w:rsidP="00297E1C">
            <w:pPr>
              <w:spacing w:line="276" w:lineRule="auto"/>
              <w:rPr>
                <w:rFonts w:eastAsia="Times New Roman" w:cs="Times New Roman"/>
                <w:color w:val="000000"/>
                <w:sz w:val="20"/>
                <w:lang w:eastAsia="pl-PL"/>
              </w:rPr>
            </w:pPr>
            <w:r w:rsidRPr="00297E1C">
              <w:rPr>
                <w:rFonts w:eastAsia="Times New Roman" w:cs="Times New Roman"/>
                <w:color w:val="000000"/>
                <w:sz w:val="20"/>
                <w:lang w:eastAsia="pl-PL"/>
              </w:rPr>
              <w:t>Akcesoria</w:t>
            </w:r>
          </w:p>
        </w:tc>
        <w:tc>
          <w:tcPr>
            <w:tcW w:w="6520" w:type="dxa"/>
            <w:noWrap/>
            <w:hideMark/>
          </w:tcPr>
          <w:p w14:paraId="7748800D" w14:textId="77777777" w:rsidR="00297E1C" w:rsidRPr="00297E1C" w:rsidRDefault="00297E1C" w:rsidP="00297E1C">
            <w:pPr>
              <w:spacing w:line="276" w:lineRule="auto"/>
              <w:rPr>
                <w:rFonts w:eastAsia="Times New Roman" w:cs="Times New Roman"/>
                <w:color w:val="000000"/>
                <w:sz w:val="20"/>
                <w:lang w:eastAsia="pl-PL"/>
              </w:rPr>
            </w:pPr>
            <w:proofErr w:type="spellStart"/>
            <w:r w:rsidRPr="00297E1C">
              <w:rPr>
                <w:rFonts w:eastAsia="Times New Roman" w:cs="Times New Roman"/>
                <w:color w:val="000000"/>
                <w:sz w:val="20"/>
                <w:lang w:eastAsia="pl-PL"/>
              </w:rPr>
              <w:t>Odklejak</w:t>
            </w:r>
            <w:proofErr w:type="spellEnd"/>
          </w:p>
        </w:tc>
      </w:tr>
      <w:tr w:rsidR="00297E1C" w:rsidRPr="00297E1C" w14:paraId="26C4B966" w14:textId="77777777" w:rsidTr="000D323D">
        <w:trPr>
          <w:trHeight w:val="288"/>
        </w:trPr>
        <w:tc>
          <w:tcPr>
            <w:tcW w:w="2547" w:type="dxa"/>
            <w:noWrap/>
          </w:tcPr>
          <w:p w14:paraId="6AF073DF" w14:textId="6ABF45B5" w:rsidR="00297E1C" w:rsidRPr="00297E1C" w:rsidRDefault="00297E1C" w:rsidP="00297E1C">
            <w:pPr>
              <w:spacing w:line="276" w:lineRule="auto"/>
              <w:rPr>
                <w:rFonts w:eastAsia="Times New Roman" w:cs="Times New Roman"/>
                <w:color w:val="000000"/>
                <w:sz w:val="20"/>
                <w:lang w:eastAsia="pl-PL"/>
              </w:rPr>
            </w:pPr>
            <w:r w:rsidRPr="00297E1C">
              <w:rPr>
                <w:sz w:val="20"/>
              </w:rPr>
              <w:t xml:space="preserve">Gwarancja </w:t>
            </w:r>
          </w:p>
        </w:tc>
        <w:tc>
          <w:tcPr>
            <w:tcW w:w="6520" w:type="dxa"/>
            <w:noWrap/>
          </w:tcPr>
          <w:p w14:paraId="259A2D33" w14:textId="46E21814" w:rsidR="00297E1C" w:rsidRPr="00297E1C" w:rsidRDefault="00297E1C" w:rsidP="00297E1C">
            <w:pPr>
              <w:spacing w:line="276" w:lineRule="auto"/>
              <w:rPr>
                <w:rFonts w:eastAsia="Times New Roman" w:cs="Times New Roman"/>
                <w:color w:val="000000"/>
                <w:sz w:val="20"/>
                <w:lang w:eastAsia="pl-PL"/>
              </w:rPr>
            </w:pPr>
            <w:r>
              <w:rPr>
                <w:sz w:val="20"/>
              </w:rPr>
              <w:t>Min. 24 miesiące</w:t>
            </w:r>
          </w:p>
        </w:tc>
      </w:tr>
    </w:tbl>
    <w:p w14:paraId="5FD01D32" w14:textId="77777777" w:rsidR="00297E1C" w:rsidRDefault="00297E1C" w:rsidP="00297E1C"/>
    <w:p w14:paraId="4DFD038B" w14:textId="77777777" w:rsidR="00297E1C" w:rsidRDefault="00297E1C" w:rsidP="00297E1C"/>
    <w:p w14:paraId="7E7DD96A" w14:textId="77777777" w:rsidR="00297E1C" w:rsidRPr="00297E1C" w:rsidRDefault="00297E1C" w:rsidP="00297E1C"/>
    <w:p w14:paraId="794877E5" w14:textId="1B43DE81" w:rsidR="00571C07" w:rsidRDefault="00571C07" w:rsidP="00865A53">
      <w:pPr>
        <w:pStyle w:val="Nagwek2"/>
        <w:numPr>
          <w:ilvl w:val="0"/>
          <w:numId w:val="45"/>
        </w:numPr>
        <w:spacing w:line="276" w:lineRule="auto"/>
        <w:rPr>
          <w:sz w:val="20"/>
        </w:rPr>
      </w:pPr>
      <w:bookmarkStart w:id="118" w:name="_Toc488182177"/>
      <w:r w:rsidRPr="00571C07">
        <w:rPr>
          <w:sz w:val="20"/>
        </w:rPr>
        <w:t>Zakup czytników kodów kreskowych</w:t>
      </w:r>
      <w:bookmarkEnd w:id="118"/>
    </w:p>
    <w:tbl>
      <w:tblPr>
        <w:tblStyle w:val="Tabela-Siatka"/>
        <w:tblW w:w="0" w:type="auto"/>
        <w:tblLook w:val="04A0" w:firstRow="1" w:lastRow="0" w:firstColumn="1" w:lastColumn="0" w:noHBand="0" w:noVBand="1"/>
      </w:tblPr>
      <w:tblGrid>
        <w:gridCol w:w="2547"/>
        <w:gridCol w:w="6513"/>
      </w:tblGrid>
      <w:tr w:rsidR="00297E1C" w:rsidRPr="00297E1C" w14:paraId="5B5311BA" w14:textId="77777777" w:rsidTr="000D323D">
        <w:tc>
          <w:tcPr>
            <w:tcW w:w="2547" w:type="dxa"/>
          </w:tcPr>
          <w:p w14:paraId="522F435E" w14:textId="77777777" w:rsidR="00297E1C" w:rsidRPr="00297E1C" w:rsidRDefault="00297E1C" w:rsidP="00297E1C">
            <w:pPr>
              <w:spacing w:line="276" w:lineRule="auto"/>
              <w:jc w:val="center"/>
              <w:rPr>
                <w:b/>
                <w:sz w:val="20"/>
              </w:rPr>
            </w:pPr>
            <w:r w:rsidRPr="00297E1C">
              <w:rPr>
                <w:b/>
                <w:sz w:val="20"/>
              </w:rPr>
              <w:t>Parametr</w:t>
            </w:r>
          </w:p>
        </w:tc>
        <w:tc>
          <w:tcPr>
            <w:tcW w:w="6513" w:type="dxa"/>
          </w:tcPr>
          <w:p w14:paraId="7A384244" w14:textId="77777777" w:rsidR="00297E1C" w:rsidRPr="00297E1C" w:rsidRDefault="00297E1C" w:rsidP="00297E1C">
            <w:pPr>
              <w:spacing w:line="276" w:lineRule="auto"/>
              <w:jc w:val="center"/>
              <w:rPr>
                <w:b/>
                <w:sz w:val="20"/>
              </w:rPr>
            </w:pPr>
            <w:r w:rsidRPr="00297E1C">
              <w:rPr>
                <w:b/>
                <w:sz w:val="20"/>
              </w:rPr>
              <w:t>Wymagania minimalne</w:t>
            </w:r>
          </w:p>
        </w:tc>
      </w:tr>
      <w:tr w:rsidR="00297E1C" w:rsidRPr="00297E1C" w14:paraId="6FA777E4" w14:textId="77777777" w:rsidTr="000D323D">
        <w:tc>
          <w:tcPr>
            <w:tcW w:w="2547" w:type="dxa"/>
          </w:tcPr>
          <w:p w14:paraId="1CDC037C" w14:textId="77777777" w:rsidR="00297E1C" w:rsidRPr="00297E1C" w:rsidRDefault="00297E1C" w:rsidP="00297E1C">
            <w:pPr>
              <w:spacing w:line="276" w:lineRule="auto"/>
              <w:rPr>
                <w:sz w:val="20"/>
              </w:rPr>
            </w:pPr>
            <w:r w:rsidRPr="00297E1C">
              <w:rPr>
                <w:sz w:val="20"/>
              </w:rPr>
              <w:t>Typ</w:t>
            </w:r>
          </w:p>
        </w:tc>
        <w:tc>
          <w:tcPr>
            <w:tcW w:w="6513" w:type="dxa"/>
          </w:tcPr>
          <w:p w14:paraId="3F7E69A3" w14:textId="77777777" w:rsidR="00297E1C" w:rsidRPr="00297E1C" w:rsidRDefault="00297E1C" w:rsidP="00297E1C">
            <w:pPr>
              <w:spacing w:line="276" w:lineRule="auto"/>
              <w:rPr>
                <w:sz w:val="20"/>
              </w:rPr>
            </w:pPr>
            <w:r w:rsidRPr="00297E1C">
              <w:rPr>
                <w:sz w:val="20"/>
              </w:rPr>
              <w:t>Ręczny</w:t>
            </w:r>
          </w:p>
        </w:tc>
      </w:tr>
      <w:tr w:rsidR="00297E1C" w:rsidRPr="00297E1C" w14:paraId="1180C7EA" w14:textId="77777777" w:rsidTr="000D323D">
        <w:tc>
          <w:tcPr>
            <w:tcW w:w="2547" w:type="dxa"/>
          </w:tcPr>
          <w:p w14:paraId="06AF5254" w14:textId="77777777" w:rsidR="00297E1C" w:rsidRPr="00297E1C" w:rsidRDefault="00297E1C" w:rsidP="00297E1C">
            <w:pPr>
              <w:spacing w:line="276" w:lineRule="auto"/>
              <w:rPr>
                <w:sz w:val="20"/>
              </w:rPr>
            </w:pPr>
            <w:r w:rsidRPr="00297E1C">
              <w:rPr>
                <w:color w:val="000000"/>
                <w:sz w:val="20"/>
              </w:rPr>
              <w:t>Kody kreskowe</w:t>
            </w:r>
          </w:p>
        </w:tc>
        <w:tc>
          <w:tcPr>
            <w:tcW w:w="6513" w:type="dxa"/>
          </w:tcPr>
          <w:p w14:paraId="0EF61498" w14:textId="77777777" w:rsidR="00297E1C" w:rsidRPr="00297E1C" w:rsidRDefault="00297E1C" w:rsidP="00297E1C">
            <w:pPr>
              <w:spacing w:line="276" w:lineRule="auto"/>
              <w:rPr>
                <w:sz w:val="20"/>
              </w:rPr>
            </w:pPr>
            <w:r w:rsidRPr="00297E1C">
              <w:rPr>
                <w:color w:val="000000"/>
                <w:sz w:val="20"/>
              </w:rPr>
              <w:t xml:space="preserve">1D , 2D , GS1 </w:t>
            </w:r>
            <w:proofErr w:type="spellStart"/>
            <w:r w:rsidRPr="00297E1C">
              <w:rPr>
                <w:color w:val="000000"/>
                <w:sz w:val="20"/>
              </w:rPr>
              <w:t>DataBar</w:t>
            </w:r>
            <w:proofErr w:type="spellEnd"/>
            <w:r w:rsidRPr="00297E1C">
              <w:rPr>
                <w:color w:val="000000"/>
                <w:sz w:val="20"/>
              </w:rPr>
              <w:t>, </w:t>
            </w:r>
            <w:proofErr w:type="spellStart"/>
            <w:r w:rsidRPr="00297E1C">
              <w:rPr>
                <w:color w:val="000000"/>
                <w:sz w:val="20"/>
              </w:rPr>
              <w:t>Postal</w:t>
            </w:r>
            <w:proofErr w:type="spellEnd"/>
          </w:p>
        </w:tc>
      </w:tr>
      <w:tr w:rsidR="00297E1C" w:rsidRPr="00297E1C" w14:paraId="5D0C8E04" w14:textId="77777777" w:rsidTr="000D323D">
        <w:tc>
          <w:tcPr>
            <w:tcW w:w="2547" w:type="dxa"/>
          </w:tcPr>
          <w:p w14:paraId="1482146F" w14:textId="77777777" w:rsidR="00297E1C" w:rsidRPr="00297E1C" w:rsidRDefault="00297E1C" w:rsidP="00297E1C">
            <w:pPr>
              <w:spacing w:line="276" w:lineRule="auto"/>
              <w:rPr>
                <w:color w:val="000000"/>
                <w:sz w:val="20"/>
              </w:rPr>
            </w:pPr>
            <w:r w:rsidRPr="00297E1C">
              <w:rPr>
                <w:color w:val="000000"/>
                <w:sz w:val="20"/>
              </w:rPr>
              <w:t xml:space="preserve">Wymagany kontrast kodu </w:t>
            </w:r>
          </w:p>
        </w:tc>
        <w:tc>
          <w:tcPr>
            <w:tcW w:w="6513" w:type="dxa"/>
          </w:tcPr>
          <w:p w14:paraId="5D56912F" w14:textId="77777777" w:rsidR="00297E1C" w:rsidRPr="00297E1C" w:rsidRDefault="00297E1C" w:rsidP="00297E1C">
            <w:pPr>
              <w:spacing w:line="276" w:lineRule="auto"/>
              <w:rPr>
                <w:sz w:val="20"/>
              </w:rPr>
            </w:pPr>
            <w:r w:rsidRPr="00297E1C">
              <w:rPr>
                <w:color w:val="000000"/>
                <w:sz w:val="20"/>
              </w:rPr>
              <w:t>25 %</w:t>
            </w:r>
          </w:p>
        </w:tc>
      </w:tr>
      <w:tr w:rsidR="00297E1C" w:rsidRPr="00297E1C" w14:paraId="09C89AA1" w14:textId="77777777" w:rsidTr="000D323D">
        <w:tc>
          <w:tcPr>
            <w:tcW w:w="2547" w:type="dxa"/>
          </w:tcPr>
          <w:p w14:paraId="45B11668" w14:textId="77777777" w:rsidR="00297E1C" w:rsidRPr="00297E1C" w:rsidRDefault="00297E1C" w:rsidP="00297E1C">
            <w:pPr>
              <w:spacing w:line="276" w:lineRule="auto"/>
              <w:rPr>
                <w:sz w:val="20"/>
              </w:rPr>
            </w:pPr>
            <w:r w:rsidRPr="00297E1C">
              <w:rPr>
                <w:color w:val="000000"/>
                <w:sz w:val="20"/>
              </w:rPr>
              <w:t>Rozdzielczość skanera</w:t>
            </w:r>
          </w:p>
        </w:tc>
        <w:tc>
          <w:tcPr>
            <w:tcW w:w="6513" w:type="dxa"/>
          </w:tcPr>
          <w:p w14:paraId="35B55D49" w14:textId="0BFAFA5B" w:rsidR="00297E1C" w:rsidRPr="00297E1C" w:rsidRDefault="00297E1C" w:rsidP="00297E1C">
            <w:pPr>
              <w:spacing w:line="276" w:lineRule="auto"/>
              <w:rPr>
                <w:sz w:val="20"/>
              </w:rPr>
            </w:pPr>
            <w:r>
              <w:rPr>
                <w:color w:val="000000"/>
                <w:sz w:val="20"/>
              </w:rPr>
              <w:t>Min. 0.1</w:t>
            </w:r>
            <w:r w:rsidRPr="00297E1C">
              <w:rPr>
                <w:color w:val="000000"/>
                <w:sz w:val="20"/>
              </w:rPr>
              <w:t xml:space="preserve"> mm</w:t>
            </w:r>
          </w:p>
        </w:tc>
      </w:tr>
      <w:tr w:rsidR="00297E1C" w:rsidRPr="00297E1C" w14:paraId="3EF66037" w14:textId="77777777" w:rsidTr="000D323D">
        <w:tc>
          <w:tcPr>
            <w:tcW w:w="2547" w:type="dxa"/>
          </w:tcPr>
          <w:p w14:paraId="6FE0D58C" w14:textId="77777777" w:rsidR="00297E1C" w:rsidRPr="00297E1C" w:rsidRDefault="00297E1C" w:rsidP="00297E1C">
            <w:pPr>
              <w:spacing w:line="276" w:lineRule="auto"/>
              <w:rPr>
                <w:sz w:val="20"/>
              </w:rPr>
            </w:pPr>
            <w:r w:rsidRPr="00297E1C">
              <w:rPr>
                <w:color w:val="000000"/>
                <w:sz w:val="20"/>
              </w:rPr>
              <w:t>Sygnał odczytu </w:t>
            </w:r>
          </w:p>
        </w:tc>
        <w:tc>
          <w:tcPr>
            <w:tcW w:w="6513" w:type="dxa"/>
          </w:tcPr>
          <w:p w14:paraId="1F6D4B81" w14:textId="77777777" w:rsidR="00297E1C" w:rsidRPr="00297E1C" w:rsidRDefault="00297E1C" w:rsidP="00297E1C">
            <w:pPr>
              <w:spacing w:line="276" w:lineRule="auto"/>
              <w:rPr>
                <w:sz w:val="20"/>
              </w:rPr>
            </w:pPr>
            <w:r w:rsidRPr="00297E1C">
              <w:rPr>
                <w:color w:val="000000"/>
                <w:sz w:val="20"/>
              </w:rPr>
              <w:t>Świetlny, Dźwiękowy</w:t>
            </w:r>
          </w:p>
        </w:tc>
      </w:tr>
      <w:tr w:rsidR="00297E1C" w:rsidRPr="00297E1C" w14:paraId="750FDC3B" w14:textId="77777777" w:rsidTr="000D323D">
        <w:tc>
          <w:tcPr>
            <w:tcW w:w="2547" w:type="dxa"/>
          </w:tcPr>
          <w:p w14:paraId="0CD5FB58" w14:textId="7C4AEF50" w:rsidR="00297E1C" w:rsidRPr="00297E1C" w:rsidRDefault="00297E1C" w:rsidP="00297E1C">
            <w:pPr>
              <w:spacing w:line="276" w:lineRule="auto"/>
              <w:rPr>
                <w:sz w:val="20"/>
              </w:rPr>
            </w:pPr>
            <w:r w:rsidRPr="00297E1C">
              <w:rPr>
                <w:color w:val="000000"/>
                <w:sz w:val="20"/>
              </w:rPr>
              <w:t>Klasa szczelności</w:t>
            </w:r>
          </w:p>
        </w:tc>
        <w:tc>
          <w:tcPr>
            <w:tcW w:w="6513" w:type="dxa"/>
          </w:tcPr>
          <w:p w14:paraId="20659B9F" w14:textId="61CBD1B0" w:rsidR="00297E1C" w:rsidRPr="00297E1C" w:rsidRDefault="00297E1C" w:rsidP="00297E1C">
            <w:pPr>
              <w:spacing w:line="276" w:lineRule="auto"/>
              <w:rPr>
                <w:sz w:val="20"/>
              </w:rPr>
            </w:pPr>
            <w:r w:rsidRPr="00297E1C">
              <w:rPr>
                <w:color w:val="000000"/>
                <w:sz w:val="20"/>
              </w:rPr>
              <w:t>IP42</w:t>
            </w:r>
          </w:p>
        </w:tc>
      </w:tr>
      <w:tr w:rsidR="00297E1C" w:rsidRPr="00297E1C" w14:paraId="38BFB489" w14:textId="77777777" w:rsidTr="000D323D">
        <w:tc>
          <w:tcPr>
            <w:tcW w:w="2547" w:type="dxa"/>
          </w:tcPr>
          <w:p w14:paraId="0DA6EA3D" w14:textId="77777777" w:rsidR="00297E1C" w:rsidRPr="00297E1C" w:rsidRDefault="00297E1C" w:rsidP="00297E1C">
            <w:pPr>
              <w:spacing w:line="276" w:lineRule="auto"/>
              <w:rPr>
                <w:color w:val="000000"/>
                <w:sz w:val="20"/>
              </w:rPr>
            </w:pPr>
            <w:r w:rsidRPr="00297E1C">
              <w:rPr>
                <w:color w:val="000000"/>
                <w:sz w:val="20"/>
              </w:rPr>
              <w:t>Złącza</w:t>
            </w:r>
          </w:p>
        </w:tc>
        <w:tc>
          <w:tcPr>
            <w:tcW w:w="6513" w:type="dxa"/>
          </w:tcPr>
          <w:p w14:paraId="5774D943" w14:textId="2C275740" w:rsidR="00297E1C" w:rsidRPr="00297E1C" w:rsidRDefault="00297E1C" w:rsidP="00297E1C">
            <w:pPr>
              <w:spacing w:line="276" w:lineRule="auto"/>
              <w:rPr>
                <w:color w:val="000000"/>
                <w:sz w:val="20"/>
              </w:rPr>
            </w:pPr>
            <w:r w:rsidRPr="00297E1C">
              <w:rPr>
                <w:color w:val="000000"/>
                <w:sz w:val="20"/>
              </w:rPr>
              <w:t>USB 2.0</w:t>
            </w:r>
          </w:p>
        </w:tc>
      </w:tr>
      <w:tr w:rsidR="00297E1C" w:rsidRPr="00297E1C" w14:paraId="2F9E6EF5" w14:textId="77777777" w:rsidTr="000D323D">
        <w:tc>
          <w:tcPr>
            <w:tcW w:w="2547" w:type="dxa"/>
          </w:tcPr>
          <w:p w14:paraId="7DCE9510" w14:textId="2D566E58" w:rsidR="00297E1C" w:rsidRPr="00297E1C" w:rsidRDefault="00297E1C" w:rsidP="00297E1C">
            <w:pPr>
              <w:spacing w:line="276" w:lineRule="auto"/>
              <w:rPr>
                <w:color w:val="000000"/>
                <w:sz w:val="20"/>
              </w:rPr>
            </w:pPr>
            <w:r w:rsidRPr="00297E1C">
              <w:rPr>
                <w:sz w:val="20"/>
              </w:rPr>
              <w:t xml:space="preserve">Gwarancja </w:t>
            </w:r>
          </w:p>
        </w:tc>
        <w:tc>
          <w:tcPr>
            <w:tcW w:w="6513" w:type="dxa"/>
          </w:tcPr>
          <w:p w14:paraId="79398B35" w14:textId="67D3F3F8" w:rsidR="00297E1C" w:rsidRPr="00297E1C" w:rsidRDefault="00297E1C" w:rsidP="00297E1C">
            <w:pPr>
              <w:spacing w:line="276" w:lineRule="auto"/>
              <w:rPr>
                <w:color w:val="000000"/>
                <w:sz w:val="20"/>
              </w:rPr>
            </w:pPr>
            <w:r>
              <w:rPr>
                <w:sz w:val="20"/>
              </w:rPr>
              <w:t>Min. 24 miesiące</w:t>
            </w:r>
          </w:p>
        </w:tc>
      </w:tr>
    </w:tbl>
    <w:p w14:paraId="4F38D424" w14:textId="77777777" w:rsidR="00297E1C" w:rsidRPr="00297E1C" w:rsidRDefault="00297E1C" w:rsidP="00297E1C"/>
    <w:sectPr w:rsidR="00297E1C" w:rsidRPr="00297E1C" w:rsidSect="00F07EC8">
      <w:footerReference w:type="default" r:id="rId20"/>
      <w:headerReference w:type="first" r:id="rId21"/>
      <w:footerReference w:type="first" r:id="rId22"/>
      <w:pgSz w:w="11906" w:h="16838"/>
      <w:pgMar w:top="1418" w:right="1418" w:bottom="1418" w:left="1418" w:header="283" w:footer="17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A793D0" w14:textId="77777777" w:rsidR="00FD72DB" w:rsidRDefault="00FD72DB" w:rsidP="00AE2993">
      <w:r>
        <w:separator/>
      </w:r>
    </w:p>
  </w:endnote>
  <w:endnote w:type="continuationSeparator" w:id="0">
    <w:p w14:paraId="05D66DC3" w14:textId="77777777" w:rsidR="00FD72DB" w:rsidRDefault="00FD72DB" w:rsidP="00AE2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w Cen MT">
    <w:panose1 w:val="020B0602020104020603"/>
    <w:charset w:val="EE"/>
    <w:family w:val="swiss"/>
    <w:pitch w:val="variable"/>
    <w:sig w:usb0="00000007" w:usb1="00000000" w:usb2="00000000" w:usb3="00000000" w:csb0="00000003" w:csb1="00000000"/>
  </w:font>
  <w:font w:name="Segoe UI Semibold">
    <w:panose1 w:val="020B0702040204020203"/>
    <w:charset w:val="EE"/>
    <w:family w:val="swiss"/>
    <w:pitch w:val="variable"/>
    <w:sig w:usb0="E4002EFF" w:usb1="C000E47F" w:usb2="00000009" w:usb3="00000000" w:csb0="000001FF" w:csb1="00000000"/>
  </w:font>
  <w:font w:name="Segoe UI Light">
    <w:panose1 w:val="020B0502040204020203"/>
    <w:charset w:val="EE"/>
    <w:family w:val="swiss"/>
    <w:pitch w:val="variable"/>
    <w:sig w:usb0="E4002EFF" w:usb1="C000E47F" w:usb2="00000009" w:usb3="00000000" w:csb0="000001FF" w:csb1="00000000"/>
  </w:font>
  <w:font w:name="Tw Cen MT Condensed">
    <w:panose1 w:val="020B0606020104020203"/>
    <w:charset w:val="EE"/>
    <w:family w:val="swiss"/>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00006FF" w:usb1="0000FCFF" w:usb2="00000001" w:usb3="00000000" w:csb0="0000019F" w:csb1="00000000"/>
  </w:font>
  <w:font w:name="Liberation Serif">
    <w:charset w:val="EE"/>
    <w:family w:val="roman"/>
    <w:pitch w:val="variable"/>
    <w:sig w:usb0="E0000AFF" w:usb1="500078FF" w:usb2="00000021" w:usb3="00000000" w:csb0="000001B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DejaVu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3AACB7" w14:textId="2F7F71E4" w:rsidR="003142E5" w:rsidRPr="001D2C02" w:rsidRDefault="003142E5" w:rsidP="001D2C02">
    <w:pPr>
      <w:jc w:val="center"/>
      <w:rPr>
        <w:color w:val="191919" w:themeColor="background2" w:themeShade="1A"/>
        <w:sz w:val="16"/>
        <w:szCs w:val="16"/>
      </w:rPr>
    </w:pPr>
    <w:r w:rsidRPr="001D2C02">
      <w:rPr>
        <w:bCs/>
        <w:color w:val="191919" w:themeColor="background2" w:themeShade="1A"/>
        <w:sz w:val="16"/>
        <w:szCs w:val="16"/>
      </w:rPr>
      <w:fldChar w:fldCharType="begin"/>
    </w:r>
    <w:r w:rsidRPr="001D2C02">
      <w:rPr>
        <w:bCs/>
        <w:color w:val="191919" w:themeColor="background2" w:themeShade="1A"/>
        <w:sz w:val="16"/>
        <w:szCs w:val="16"/>
      </w:rPr>
      <w:instrText>PAGE  \* Arabic  \* MERGEFORMAT</w:instrText>
    </w:r>
    <w:r w:rsidRPr="001D2C02">
      <w:rPr>
        <w:bCs/>
        <w:color w:val="191919" w:themeColor="background2" w:themeShade="1A"/>
        <w:sz w:val="16"/>
        <w:szCs w:val="16"/>
      </w:rPr>
      <w:fldChar w:fldCharType="separate"/>
    </w:r>
    <w:r w:rsidR="00AA2B12">
      <w:rPr>
        <w:bCs/>
        <w:noProof/>
        <w:color w:val="191919" w:themeColor="background2" w:themeShade="1A"/>
        <w:sz w:val="16"/>
        <w:szCs w:val="16"/>
      </w:rPr>
      <w:t>21</w:t>
    </w:r>
    <w:r w:rsidRPr="001D2C02">
      <w:rPr>
        <w:bCs/>
        <w:color w:val="191919" w:themeColor="background2" w:themeShade="1A"/>
        <w:sz w:val="16"/>
        <w:szCs w:val="16"/>
      </w:rPr>
      <w:fldChar w:fldCharType="end"/>
    </w:r>
    <w:r w:rsidRPr="001D2C02">
      <w:rPr>
        <w:color w:val="191919" w:themeColor="background2" w:themeShade="1A"/>
        <w:sz w:val="16"/>
        <w:szCs w:val="16"/>
      </w:rPr>
      <w:t xml:space="preserve"> / </w:t>
    </w:r>
    <w:r w:rsidRPr="001D2C02">
      <w:rPr>
        <w:bCs/>
        <w:color w:val="191919" w:themeColor="background2" w:themeShade="1A"/>
        <w:sz w:val="16"/>
        <w:szCs w:val="16"/>
      </w:rPr>
      <w:fldChar w:fldCharType="begin"/>
    </w:r>
    <w:r w:rsidRPr="001D2C02">
      <w:rPr>
        <w:bCs/>
        <w:color w:val="191919" w:themeColor="background2" w:themeShade="1A"/>
        <w:sz w:val="16"/>
        <w:szCs w:val="16"/>
      </w:rPr>
      <w:instrText>NUMPAGES  \* Arabic  \* MERGEFORMAT</w:instrText>
    </w:r>
    <w:r w:rsidRPr="001D2C02">
      <w:rPr>
        <w:bCs/>
        <w:color w:val="191919" w:themeColor="background2" w:themeShade="1A"/>
        <w:sz w:val="16"/>
        <w:szCs w:val="16"/>
      </w:rPr>
      <w:fldChar w:fldCharType="separate"/>
    </w:r>
    <w:r w:rsidR="00AA2B12">
      <w:rPr>
        <w:bCs/>
        <w:noProof/>
        <w:color w:val="191919" w:themeColor="background2" w:themeShade="1A"/>
        <w:sz w:val="16"/>
        <w:szCs w:val="16"/>
      </w:rPr>
      <w:t>66</w:t>
    </w:r>
    <w:r w:rsidRPr="001D2C02">
      <w:rPr>
        <w:bCs/>
        <w:color w:val="191919" w:themeColor="background2" w:themeShade="1A"/>
        <w:sz w:val="16"/>
        <w:szCs w:val="16"/>
      </w:rPr>
      <w:fldChar w:fldCharType="end"/>
    </w:r>
  </w:p>
  <w:p w14:paraId="0975F06A" w14:textId="77777777" w:rsidR="003142E5" w:rsidRDefault="003142E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9D75A" w14:textId="66BEE758" w:rsidR="003142E5" w:rsidRPr="000C7342" w:rsidRDefault="003142E5" w:rsidP="00495D34">
    <w:pPr>
      <w:pStyle w:val="Nagwek"/>
      <w:jc w:val="right"/>
    </w:pPr>
    <w:r>
      <w:tab/>
      <w:t>ZAŁĄCZNIK NR 1 DO SIWZ POSTĘPOWANIA PN.</w:t>
    </w:r>
    <w:r w:rsidRPr="00143103">
      <w:rPr>
        <w:rFonts w:ascii="Calibri" w:hAnsi="Calibri" w:cs="Calibri"/>
        <w:color w:val="000000"/>
        <w:sz w:val="24"/>
        <w:szCs w:val="24"/>
      </w:rPr>
      <w:t xml:space="preserve"> </w:t>
    </w:r>
    <w:r>
      <w:t>URUCHOMIENIE E-USŁUG PUBLICZNYCH</w:t>
    </w:r>
  </w:p>
  <w:p w14:paraId="25CB7D72" w14:textId="47DADA5E" w:rsidR="003142E5" w:rsidRDefault="003142E5" w:rsidP="00FC2F9E">
    <w:pPr>
      <w:pStyle w:val="Stopka"/>
      <w:tabs>
        <w:tab w:val="clear" w:pos="4536"/>
        <w:tab w:val="clear" w:pos="9072"/>
        <w:tab w:val="left" w:pos="255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3A14C2" w14:textId="77777777" w:rsidR="00FD72DB" w:rsidRDefault="00FD72DB" w:rsidP="00AE2993">
      <w:r>
        <w:separator/>
      </w:r>
    </w:p>
  </w:footnote>
  <w:footnote w:type="continuationSeparator" w:id="0">
    <w:p w14:paraId="238F779C" w14:textId="77777777" w:rsidR="00FD72DB" w:rsidRDefault="00FD72DB" w:rsidP="00AE29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78D3C" w14:textId="151F5F4F" w:rsidR="003142E5" w:rsidRDefault="003142E5">
    <w:pPr>
      <w:pStyle w:val="Nagwek"/>
    </w:pPr>
    <w:r>
      <w:rPr>
        <w:noProof/>
        <w:lang w:eastAsia="pl-PL"/>
      </w:rPr>
      <w:drawing>
        <wp:inline distT="0" distB="0" distL="0" distR="0" wp14:anchorId="5D5A0A48" wp14:editId="06A021AF">
          <wp:extent cx="5759450" cy="767927"/>
          <wp:effectExtent l="0" t="0" r="0" b="0"/>
          <wp:docPr id="1" name="Obraz 1" descr="http://rpo.warmia.mazury.pl/zdjecia/strona/Logotypy_27_11_15/EFRR_poziom_polskie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po.warmia.mazury.pl/zdjecia/strona/Logotypy_27_11_15/EFRR_poziom_polskie_k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67927"/>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0000003"/>
    <w:multiLevelType w:val="multilevel"/>
    <w:tmpl w:val="00000003"/>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000005"/>
    <w:multiLevelType w:val="multilevel"/>
    <w:tmpl w:val="00000005"/>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0000006"/>
    <w:multiLevelType w:val="multilevel"/>
    <w:tmpl w:val="00000006"/>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07"/>
    <w:multiLevelType w:val="multilevel"/>
    <w:tmpl w:val="00000007"/>
    <w:name w:val="WW8Num6"/>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 w15:restartNumberingAfterBreak="0">
    <w:nsid w:val="00000008"/>
    <w:multiLevelType w:val="multilevel"/>
    <w:tmpl w:val="00000008"/>
    <w:name w:val="WW8Num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7" w15:restartNumberingAfterBreak="0">
    <w:nsid w:val="00000009"/>
    <w:multiLevelType w:val="multilevel"/>
    <w:tmpl w:val="00000009"/>
    <w:name w:val="WW8Num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8" w15:restartNumberingAfterBreak="0">
    <w:nsid w:val="0000000A"/>
    <w:multiLevelType w:val="multilevel"/>
    <w:tmpl w:val="0000000A"/>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9" w15:restartNumberingAfterBreak="0">
    <w:nsid w:val="0000000B"/>
    <w:multiLevelType w:val="multilevel"/>
    <w:tmpl w:val="0000000B"/>
    <w:name w:val="WW8Num10"/>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0" w15:restartNumberingAfterBreak="0">
    <w:nsid w:val="0000000C"/>
    <w:multiLevelType w:val="multilevel"/>
    <w:tmpl w:val="0000000C"/>
    <w:name w:val="WW8Num1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1" w15:restartNumberingAfterBreak="0">
    <w:nsid w:val="0000000D"/>
    <w:multiLevelType w:val="multilevel"/>
    <w:tmpl w:val="0000000D"/>
    <w:name w:val="WW8Num1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2" w15:restartNumberingAfterBreak="0">
    <w:nsid w:val="0000000E"/>
    <w:multiLevelType w:val="multilevel"/>
    <w:tmpl w:val="0000000E"/>
    <w:name w:val="WW8Num1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3" w15:restartNumberingAfterBreak="0">
    <w:nsid w:val="0000000F"/>
    <w:multiLevelType w:val="multilevel"/>
    <w:tmpl w:val="0000000F"/>
    <w:name w:val="WW8Num1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4"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5" w15:restartNumberingAfterBreak="0">
    <w:nsid w:val="0025432D"/>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11834B0"/>
    <w:multiLevelType w:val="hybridMultilevel"/>
    <w:tmpl w:val="AA66B0B0"/>
    <w:lvl w:ilvl="0" w:tplc="6794F334">
      <w:start w:val="1"/>
      <w:numFmt w:val="decimal"/>
      <w:lvlText w:val="%1."/>
      <w:lvlJc w:val="left"/>
      <w:pPr>
        <w:ind w:left="360" w:hanging="360"/>
      </w:pPr>
      <w:rPr>
        <w:rFonts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2A40403"/>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03521EBF"/>
    <w:multiLevelType w:val="hybridMultilevel"/>
    <w:tmpl w:val="58682986"/>
    <w:lvl w:ilvl="0" w:tplc="04150001">
      <w:start w:val="1"/>
      <w:numFmt w:val="bullet"/>
      <w:lvlText w:val=""/>
      <w:lvlJc w:val="left"/>
      <w:pPr>
        <w:ind w:left="1430" w:hanging="360"/>
      </w:pPr>
      <w:rPr>
        <w:rFonts w:ascii="Symbol" w:hAnsi="Symbol" w:hint="default"/>
      </w:rPr>
    </w:lvl>
    <w:lvl w:ilvl="1" w:tplc="D35049B6">
      <w:numFmt w:val="bullet"/>
      <w:lvlText w:val="-"/>
      <w:lvlJc w:val="left"/>
      <w:pPr>
        <w:ind w:left="2150" w:hanging="360"/>
      </w:pPr>
      <w:rPr>
        <w:rFonts w:ascii="Calibri" w:eastAsia="Calibri" w:hAnsi="Calibri" w:cs="Times New Roman" w:hint="default"/>
      </w:rPr>
    </w:lvl>
    <w:lvl w:ilvl="2" w:tplc="04150005" w:tentative="1">
      <w:start w:val="1"/>
      <w:numFmt w:val="bullet"/>
      <w:lvlText w:val=""/>
      <w:lvlJc w:val="left"/>
      <w:pPr>
        <w:ind w:left="2870" w:hanging="360"/>
      </w:pPr>
      <w:rPr>
        <w:rFonts w:ascii="Wingdings" w:hAnsi="Wingdings" w:hint="default"/>
      </w:rPr>
    </w:lvl>
    <w:lvl w:ilvl="3" w:tplc="04150001" w:tentative="1">
      <w:start w:val="1"/>
      <w:numFmt w:val="bullet"/>
      <w:lvlText w:val=""/>
      <w:lvlJc w:val="left"/>
      <w:pPr>
        <w:ind w:left="3590" w:hanging="360"/>
      </w:pPr>
      <w:rPr>
        <w:rFonts w:ascii="Symbol" w:hAnsi="Symbol" w:hint="default"/>
      </w:rPr>
    </w:lvl>
    <w:lvl w:ilvl="4" w:tplc="04150003" w:tentative="1">
      <w:start w:val="1"/>
      <w:numFmt w:val="bullet"/>
      <w:lvlText w:val="o"/>
      <w:lvlJc w:val="left"/>
      <w:pPr>
        <w:ind w:left="4310" w:hanging="360"/>
      </w:pPr>
      <w:rPr>
        <w:rFonts w:ascii="Courier New" w:hAnsi="Courier New" w:cs="Courier New" w:hint="default"/>
      </w:rPr>
    </w:lvl>
    <w:lvl w:ilvl="5" w:tplc="04150005" w:tentative="1">
      <w:start w:val="1"/>
      <w:numFmt w:val="bullet"/>
      <w:lvlText w:val=""/>
      <w:lvlJc w:val="left"/>
      <w:pPr>
        <w:ind w:left="5030" w:hanging="360"/>
      </w:pPr>
      <w:rPr>
        <w:rFonts w:ascii="Wingdings" w:hAnsi="Wingdings" w:hint="default"/>
      </w:rPr>
    </w:lvl>
    <w:lvl w:ilvl="6" w:tplc="04150001" w:tentative="1">
      <w:start w:val="1"/>
      <w:numFmt w:val="bullet"/>
      <w:lvlText w:val=""/>
      <w:lvlJc w:val="left"/>
      <w:pPr>
        <w:ind w:left="5750" w:hanging="360"/>
      </w:pPr>
      <w:rPr>
        <w:rFonts w:ascii="Symbol" w:hAnsi="Symbol" w:hint="default"/>
      </w:rPr>
    </w:lvl>
    <w:lvl w:ilvl="7" w:tplc="04150003" w:tentative="1">
      <w:start w:val="1"/>
      <w:numFmt w:val="bullet"/>
      <w:lvlText w:val="o"/>
      <w:lvlJc w:val="left"/>
      <w:pPr>
        <w:ind w:left="6470" w:hanging="360"/>
      </w:pPr>
      <w:rPr>
        <w:rFonts w:ascii="Courier New" w:hAnsi="Courier New" w:cs="Courier New" w:hint="default"/>
      </w:rPr>
    </w:lvl>
    <w:lvl w:ilvl="8" w:tplc="04150005" w:tentative="1">
      <w:start w:val="1"/>
      <w:numFmt w:val="bullet"/>
      <w:lvlText w:val=""/>
      <w:lvlJc w:val="left"/>
      <w:pPr>
        <w:ind w:left="7190" w:hanging="360"/>
      </w:pPr>
      <w:rPr>
        <w:rFonts w:ascii="Wingdings" w:hAnsi="Wingdings" w:hint="default"/>
      </w:rPr>
    </w:lvl>
  </w:abstractNum>
  <w:abstractNum w:abstractNumId="19" w15:restartNumberingAfterBreak="0">
    <w:nsid w:val="03A614D3"/>
    <w:multiLevelType w:val="hybridMultilevel"/>
    <w:tmpl w:val="3736857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4D62847"/>
    <w:multiLevelType w:val="multilevel"/>
    <w:tmpl w:val="366897A6"/>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04D637FC"/>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052330E0"/>
    <w:multiLevelType w:val="hybridMultilevel"/>
    <w:tmpl w:val="05803C6C"/>
    <w:lvl w:ilvl="0" w:tplc="6794F334">
      <w:start w:val="1"/>
      <w:numFmt w:val="decimal"/>
      <w:lvlText w:val="%1."/>
      <w:lvlJc w:val="left"/>
      <w:pPr>
        <w:ind w:left="360" w:hanging="360"/>
      </w:pPr>
      <w:rPr>
        <w:rFonts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059E27EA"/>
    <w:multiLevelType w:val="hybridMultilevel"/>
    <w:tmpl w:val="605AEC84"/>
    <w:lvl w:ilvl="0" w:tplc="0415000F">
      <w:start w:val="1"/>
      <w:numFmt w:val="decimal"/>
      <w:lvlText w:val="%1."/>
      <w:lvlJc w:val="left"/>
      <w:pPr>
        <w:ind w:left="360" w:hanging="360"/>
      </w:pPr>
    </w:lvl>
    <w:lvl w:ilvl="1" w:tplc="2710F370">
      <w:numFmt w:val="bullet"/>
      <w:lvlText w:val="•"/>
      <w:lvlJc w:val="left"/>
      <w:pPr>
        <w:ind w:left="1428" w:hanging="708"/>
      </w:pPr>
      <w:rPr>
        <w:rFonts w:ascii="Franklin Gothic Book" w:eastAsiaTheme="minorEastAsia" w:hAnsi="Franklin Gothic Book" w:cstheme="minorBid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06B923AD"/>
    <w:multiLevelType w:val="hybridMultilevel"/>
    <w:tmpl w:val="902EDF36"/>
    <w:lvl w:ilvl="0" w:tplc="B8DEAC2C">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06EE19D9"/>
    <w:multiLevelType w:val="multilevel"/>
    <w:tmpl w:val="8B9EC6DC"/>
    <w:lvl w:ilvl="0">
      <w:start w:val="1"/>
      <w:numFmt w:val="bullet"/>
      <w:lvlText w:val=""/>
      <w:lvlJc w:val="left"/>
      <w:pPr>
        <w:tabs>
          <w:tab w:val="decimal" w:pos="360"/>
        </w:tabs>
        <w:ind w:left="720"/>
      </w:pPr>
      <w:rPr>
        <w:rFonts w:ascii="Symbol" w:eastAsia="Symbol" w:hAnsi="Symbol"/>
        <w:strike w:val="0"/>
        <w:color w:val="000000"/>
        <w:spacing w:val="6"/>
        <w:w w:val="100"/>
        <w:sz w:val="19"/>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0A6D30C2"/>
    <w:multiLevelType w:val="hybridMultilevel"/>
    <w:tmpl w:val="3736857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A8F32B4"/>
    <w:multiLevelType w:val="multilevel"/>
    <w:tmpl w:val="366897A6"/>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0B2079D6"/>
    <w:multiLevelType w:val="hybridMultilevel"/>
    <w:tmpl w:val="AA66B0B0"/>
    <w:lvl w:ilvl="0" w:tplc="6794F334">
      <w:start w:val="1"/>
      <w:numFmt w:val="decimal"/>
      <w:lvlText w:val="%1."/>
      <w:lvlJc w:val="left"/>
      <w:pPr>
        <w:ind w:left="360" w:hanging="360"/>
      </w:pPr>
      <w:rPr>
        <w:rFonts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0D813691"/>
    <w:multiLevelType w:val="hybridMultilevel"/>
    <w:tmpl w:val="3B7212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0DA937CD"/>
    <w:multiLevelType w:val="hybridMultilevel"/>
    <w:tmpl w:val="1A62AB3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0E563453"/>
    <w:multiLevelType w:val="multilevel"/>
    <w:tmpl w:val="366897A6"/>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0FAD252B"/>
    <w:multiLevelType w:val="hybridMultilevel"/>
    <w:tmpl w:val="D0F87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01B1EFC"/>
    <w:multiLevelType w:val="hybridMultilevel"/>
    <w:tmpl w:val="E5A822B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2254BBC"/>
    <w:multiLevelType w:val="multilevel"/>
    <w:tmpl w:val="366897A6"/>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130C5887"/>
    <w:multiLevelType w:val="hybridMultilevel"/>
    <w:tmpl w:val="E0BC182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142C1765"/>
    <w:multiLevelType w:val="hybridMultilevel"/>
    <w:tmpl w:val="C14E78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15867272"/>
    <w:multiLevelType w:val="multilevel"/>
    <w:tmpl w:val="366897A6"/>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170F5B04"/>
    <w:multiLevelType w:val="multilevel"/>
    <w:tmpl w:val="F4D056E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17930D25"/>
    <w:multiLevelType w:val="hybridMultilevel"/>
    <w:tmpl w:val="039600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17C51E8C"/>
    <w:multiLevelType w:val="hybridMultilevel"/>
    <w:tmpl w:val="AA66B0B0"/>
    <w:lvl w:ilvl="0" w:tplc="6794F334">
      <w:start w:val="1"/>
      <w:numFmt w:val="decimal"/>
      <w:lvlText w:val="%1."/>
      <w:lvlJc w:val="left"/>
      <w:pPr>
        <w:ind w:left="360" w:hanging="360"/>
      </w:pPr>
      <w:rPr>
        <w:rFonts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1A6F46F5"/>
    <w:multiLevelType w:val="hybridMultilevel"/>
    <w:tmpl w:val="D646E1F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A9F00DE"/>
    <w:multiLevelType w:val="hybridMultilevel"/>
    <w:tmpl w:val="3B7212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1B5252EC"/>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1C60503B"/>
    <w:multiLevelType w:val="hybridMultilevel"/>
    <w:tmpl w:val="F746B998"/>
    <w:lvl w:ilvl="0" w:tplc="99389D8E">
      <w:start w:val="1"/>
      <w:numFmt w:val="decimal"/>
      <w:lvlText w:val="%1."/>
      <w:lvlJc w:val="left"/>
      <w:pPr>
        <w:ind w:left="720" w:hanging="360"/>
      </w:pPr>
      <w:rPr>
        <w:rFonts w:hint="default"/>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F0A732E"/>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20714F2A"/>
    <w:multiLevelType w:val="hybridMultilevel"/>
    <w:tmpl w:val="3B7212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22E30A63"/>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26D27FB4"/>
    <w:multiLevelType w:val="multilevel"/>
    <w:tmpl w:val="366897A6"/>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27B454B8"/>
    <w:multiLevelType w:val="multilevel"/>
    <w:tmpl w:val="366897A6"/>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7DE2C3B"/>
    <w:multiLevelType w:val="hybridMultilevel"/>
    <w:tmpl w:val="AA66B0B0"/>
    <w:lvl w:ilvl="0" w:tplc="6794F334">
      <w:start w:val="1"/>
      <w:numFmt w:val="decimal"/>
      <w:lvlText w:val="%1."/>
      <w:lvlJc w:val="left"/>
      <w:pPr>
        <w:ind w:left="360" w:hanging="360"/>
      </w:pPr>
      <w:rPr>
        <w:rFonts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2B1505F9"/>
    <w:multiLevelType w:val="hybridMultilevel"/>
    <w:tmpl w:val="862813BA"/>
    <w:lvl w:ilvl="0" w:tplc="15884D88">
      <w:start w:val="1"/>
      <w:numFmt w:val="bullet"/>
      <w:pStyle w:val="S4-punktacja"/>
      <w:lvlText w:val=""/>
      <w:lvlJc w:val="left"/>
      <w:pPr>
        <w:ind w:left="1080" w:hanging="360"/>
      </w:pPr>
      <w:rPr>
        <w:rFonts w:ascii="Symbol" w:hAnsi="Symbol" w:hint="default"/>
        <w:color w:val="000000" w:themeColor="text1"/>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 w15:restartNumberingAfterBreak="0">
    <w:nsid w:val="2B4821F3"/>
    <w:multiLevelType w:val="hybridMultilevel"/>
    <w:tmpl w:val="EFFC587A"/>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53" w15:restartNumberingAfterBreak="0">
    <w:nsid w:val="2D7A6B34"/>
    <w:multiLevelType w:val="hybridMultilevel"/>
    <w:tmpl w:val="37368574"/>
    <w:lvl w:ilvl="0" w:tplc="04150019">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E5075BB"/>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2E510944"/>
    <w:multiLevelType w:val="hybridMultilevel"/>
    <w:tmpl w:val="3B7212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2F8B3320"/>
    <w:multiLevelType w:val="hybridMultilevel"/>
    <w:tmpl w:val="4BDCA848"/>
    <w:lvl w:ilvl="0" w:tplc="7326E170">
      <w:start w:val="1"/>
      <w:numFmt w:val="decimal"/>
      <w:lvlText w:val="%1."/>
      <w:lvlJc w:val="left"/>
      <w:pPr>
        <w:ind w:left="720" w:hanging="360"/>
      </w:pPr>
      <w:rPr>
        <w:rFonts w:hint="default"/>
        <w:b/>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FC854EB"/>
    <w:multiLevelType w:val="hybridMultilevel"/>
    <w:tmpl w:val="2B941EAA"/>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0684EB3"/>
    <w:multiLevelType w:val="hybridMultilevel"/>
    <w:tmpl w:val="F2543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0BD05D1"/>
    <w:multiLevelType w:val="hybridMultilevel"/>
    <w:tmpl w:val="840C60DA"/>
    <w:lvl w:ilvl="0" w:tplc="0415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31E5624C"/>
    <w:multiLevelType w:val="hybridMultilevel"/>
    <w:tmpl w:val="A7364F0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34F73450"/>
    <w:multiLevelType w:val="hybridMultilevel"/>
    <w:tmpl w:val="B816B4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35071766"/>
    <w:multiLevelType w:val="multilevel"/>
    <w:tmpl w:val="366897A6"/>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35763D7B"/>
    <w:multiLevelType w:val="hybridMultilevel"/>
    <w:tmpl w:val="59DA5B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73A7BA8"/>
    <w:multiLevelType w:val="multilevel"/>
    <w:tmpl w:val="366897A6"/>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39C323D1"/>
    <w:multiLevelType w:val="hybridMultilevel"/>
    <w:tmpl w:val="AA66B0B0"/>
    <w:lvl w:ilvl="0" w:tplc="6794F334">
      <w:start w:val="1"/>
      <w:numFmt w:val="decimal"/>
      <w:lvlText w:val="%1."/>
      <w:lvlJc w:val="left"/>
      <w:pPr>
        <w:ind w:left="360" w:hanging="360"/>
      </w:pPr>
      <w:rPr>
        <w:rFonts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3A6160D3"/>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3A756674"/>
    <w:multiLevelType w:val="hybridMultilevel"/>
    <w:tmpl w:val="3B7212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3CC801BA"/>
    <w:multiLevelType w:val="hybridMultilevel"/>
    <w:tmpl w:val="3B7212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D356A6A"/>
    <w:multiLevelType w:val="hybridMultilevel"/>
    <w:tmpl w:val="787A4FF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3DD26BE6"/>
    <w:multiLevelType w:val="hybridMultilevel"/>
    <w:tmpl w:val="E0BC182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403A35C7"/>
    <w:multiLevelType w:val="hybridMultilevel"/>
    <w:tmpl w:val="C14E78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42D0628D"/>
    <w:multiLevelType w:val="hybridMultilevel"/>
    <w:tmpl w:val="E7EE44B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6403A42"/>
    <w:multiLevelType w:val="multilevel"/>
    <w:tmpl w:val="4BA0A410"/>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4" w15:restartNumberingAfterBreak="0">
    <w:nsid w:val="471C4F36"/>
    <w:multiLevelType w:val="hybridMultilevel"/>
    <w:tmpl w:val="16E25852"/>
    <w:lvl w:ilvl="0" w:tplc="04150017">
      <w:start w:val="1"/>
      <w:numFmt w:val="lowerLetter"/>
      <w:lvlText w:val="%1)"/>
      <w:lvlJc w:val="left"/>
      <w:pPr>
        <w:ind w:left="360" w:hanging="360"/>
      </w:pPr>
    </w:lvl>
    <w:lvl w:ilvl="1" w:tplc="A11AF8A6">
      <w:start w:val="1"/>
      <w:numFmt w:val="bullet"/>
      <w:pStyle w:val="Uzupeni"/>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472E7800"/>
    <w:multiLevelType w:val="hybridMultilevel"/>
    <w:tmpl w:val="042EAB06"/>
    <w:lvl w:ilvl="0" w:tplc="B164E03A">
      <w:start w:val="1"/>
      <w:numFmt w:val="lowerLetter"/>
      <w:lvlText w:val="%1."/>
      <w:lvlJc w:val="left"/>
      <w:pPr>
        <w:ind w:left="720" w:hanging="360"/>
      </w:pPr>
      <w:rPr>
        <w:rFonts w:asciiTheme="minorHAnsi" w:hAnsi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47526127"/>
    <w:multiLevelType w:val="hybridMultilevel"/>
    <w:tmpl w:val="3B7212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478E4751"/>
    <w:multiLevelType w:val="hybridMultilevel"/>
    <w:tmpl w:val="AA66B0B0"/>
    <w:lvl w:ilvl="0" w:tplc="6794F334">
      <w:start w:val="1"/>
      <w:numFmt w:val="decimal"/>
      <w:lvlText w:val="%1."/>
      <w:lvlJc w:val="left"/>
      <w:pPr>
        <w:ind w:left="360" w:hanging="360"/>
      </w:pPr>
      <w:rPr>
        <w:rFonts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47AC611A"/>
    <w:multiLevelType w:val="hybridMultilevel"/>
    <w:tmpl w:val="A670B1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47E604E2"/>
    <w:multiLevelType w:val="hybridMultilevel"/>
    <w:tmpl w:val="B816B4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482621AB"/>
    <w:multiLevelType w:val="hybridMultilevel"/>
    <w:tmpl w:val="B74A29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48C044EC"/>
    <w:multiLevelType w:val="hybridMultilevel"/>
    <w:tmpl w:val="CC26897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2" w15:restartNumberingAfterBreak="0">
    <w:nsid w:val="48F050C5"/>
    <w:multiLevelType w:val="hybridMultilevel"/>
    <w:tmpl w:val="B02E6E3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49F57EED"/>
    <w:multiLevelType w:val="multilevel"/>
    <w:tmpl w:val="232CD22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4" w15:restartNumberingAfterBreak="0">
    <w:nsid w:val="4A5F67F3"/>
    <w:multiLevelType w:val="hybridMultilevel"/>
    <w:tmpl w:val="469432EE"/>
    <w:lvl w:ilvl="0" w:tplc="04150019">
      <w:start w:val="1"/>
      <w:numFmt w:val="lowerLetter"/>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85" w15:restartNumberingAfterBreak="0">
    <w:nsid w:val="4B541E80"/>
    <w:multiLevelType w:val="hybridMultilevel"/>
    <w:tmpl w:val="E0BC182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4C040356"/>
    <w:multiLevelType w:val="hybridMultilevel"/>
    <w:tmpl w:val="042EAB06"/>
    <w:lvl w:ilvl="0" w:tplc="B164E03A">
      <w:start w:val="1"/>
      <w:numFmt w:val="lowerLetter"/>
      <w:lvlText w:val="%1."/>
      <w:lvlJc w:val="left"/>
      <w:pPr>
        <w:ind w:left="1068" w:hanging="360"/>
      </w:pPr>
      <w:rPr>
        <w:rFonts w:asciiTheme="minorHAnsi" w:hAnsiTheme="minorHAnsi"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7" w15:restartNumberingAfterBreak="0">
    <w:nsid w:val="4C7B41DB"/>
    <w:multiLevelType w:val="hybridMultilevel"/>
    <w:tmpl w:val="469432EE"/>
    <w:lvl w:ilvl="0" w:tplc="04150019">
      <w:start w:val="1"/>
      <w:numFmt w:val="lowerLetter"/>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88" w15:restartNumberingAfterBreak="0">
    <w:nsid w:val="4C9545A1"/>
    <w:multiLevelType w:val="hybridMultilevel"/>
    <w:tmpl w:val="3736857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4F8D1AD5"/>
    <w:multiLevelType w:val="hybridMultilevel"/>
    <w:tmpl w:val="E0BC182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531502C7"/>
    <w:multiLevelType w:val="hybridMultilevel"/>
    <w:tmpl w:val="59DA5B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35408FC"/>
    <w:multiLevelType w:val="hybridMultilevel"/>
    <w:tmpl w:val="3736857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54A625CD"/>
    <w:multiLevelType w:val="hybridMultilevel"/>
    <w:tmpl w:val="B816B4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563028E8"/>
    <w:multiLevelType w:val="hybridMultilevel"/>
    <w:tmpl w:val="169CA1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56485628"/>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56861E9B"/>
    <w:multiLevelType w:val="hybridMultilevel"/>
    <w:tmpl w:val="AAE6C586"/>
    <w:lvl w:ilvl="0" w:tplc="544EBFBE">
      <w:start w:val="1"/>
      <w:numFmt w:val="decimal"/>
      <w:lvlText w:val="%1."/>
      <w:lvlJc w:val="left"/>
      <w:pPr>
        <w:ind w:left="360" w:hanging="360"/>
      </w:pPr>
      <w:rPr>
        <w:b w:val="0"/>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569259E8"/>
    <w:multiLevelType w:val="hybridMultilevel"/>
    <w:tmpl w:val="59DA5B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70B141C"/>
    <w:multiLevelType w:val="hybridMultilevel"/>
    <w:tmpl w:val="59DA5B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7715509"/>
    <w:multiLevelType w:val="hybridMultilevel"/>
    <w:tmpl w:val="3736857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57D54E21"/>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15:restartNumberingAfterBreak="0">
    <w:nsid w:val="59BF3C38"/>
    <w:multiLevelType w:val="hybridMultilevel"/>
    <w:tmpl w:val="C14E78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59EE5940"/>
    <w:multiLevelType w:val="multilevel"/>
    <w:tmpl w:val="366897A6"/>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15:restartNumberingAfterBreak="0">
    <w:nsid w:val="5B93608A"/>
    <w:multiLevelType w:val="hybridMultilevel"/>
    <w:tmpl w:val="469432EE"/>
    <w:lvl w:ilvl="0" w:tplc="04150019">
      <w:start w:val="1"/>
      <w:numFmt w:val="lowerLetter"/>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103" w15:restartNumberingAfterBreak="0">
    <w:nsid w:val="5BA633BC"/>
    <w:multiLevelType w:val="hybridMultilevel"/>
    <w:tmpl w:val="AA66B0B0"/>
    <w:lvl w:ilvl="0" w:tplc="6794F334">
      <w:start w:val="1"/>
      <w:numFmt w:val="decimal"/>
      <w:lvlText w:val="%1."/>
      <w:lvlJc w:val="left"/>
      <w:pPr>
        <w:ind w:left="360" w:hanging="360"/>
      </w:pPr>
      <w:rPr>
        <w:rFonts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5EA80BD4"/>
    <w:multiLevelType w:val="multilevel"/>
    <w:tmpl w:val="F54C1AA2"/>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5" w15:restartNumberingAfterBreak="0">
    <w:nsid w:val="60264FD7"/>
    <w:multiLevelType w:val="hybridMultilevel"/>
    <w:tmpl w:val="63EE2E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60A32071"/>
    <w:multiLevelType w:val="hybridMultilevel"/>
    <w:tmpl w:val="911A0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0C235D1"/>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 w15:restartNumberingAfterBreak="0">
    <w:nsid w:val="62E24CA8"/>
    <w:multiLevelType w:val="hybridMultilevel"/>
    <w:tmpl w:val="3176CE2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9" w15:restartNumberingAfterBreak="0">
    <w:nsid w:val="631851E2"/>
    <w:multiLevelType w:val="multilevel"/>
    <w:tmpl w:val="42E80BB0"/>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0" w15:restartNumberingAfterBreak="0">
    <w:nsid w:val="63310A92"/>
    <w:multiLevelType w:val="multilevel"/>
    <w:tmpl w:val="366897A6"/>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1" w15:restartNumberingAfterBreak="0">
    <w:nsid w:val="66CB4730"/>
    <w:multiLevelType w:val="multilevel"/>
    <w:tmpl w:val="232CD22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2" w15:restartNumberingAfterBreak="0">
    <w:nsid w:val="66E24973"/>
    <w:multiLevelType w:val="multilevel"/>
    <w:tmpl w:val="3076964E"/>
    <w:lvl w:ilvl="0">
      <w:start w:val="1"/>
      <w:numFmt w:val="decimal"/>
      <w:lvlText w:val="%1."/>
      <w:lvlJc w:val="left"/>
      <w:pPr>
        <w:ind w:left="360" w:hanging="360"/>
      </w:pPr>
    </w:lvl>
    <w:lvl w:ilvl="1">
      <w:start w:val="1"/>
      <w:numFmt w:val="decimal"/>
      <w:isLgl/>
      <w:lvlText w:val="%1.%2"/>
      <w:lvlJc w:val="left"/>
      <w:pPr>
        <w:ind w:left="1416" w:hanging="708"/>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844"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4620" w:hanging="1080"/>
      </w:pPr>
      <w:rPr>
        <w:rFonts w:hint="default"/>
      </w:rPr>
    </w:lvl>
    <w:lvl w:ilvl="6">
      <w:start w:val="1"/>
      <w:numFmt w:val="decimal"/>
      <w:isLgl/>
      <w:lvlText w:val="%1.%2.%3.%4.%5.%6.%7"/>
      <w:lvlJc w:val="left"/>
      <w:pPr>
        <w:ind w:left="5688" w:hanging="1440"/>
      </w:pPr>
      <w:rPr>
        <w:rFonts w:hint="default"/>
      </w:rPr>
    </w:lvl>
    <w:lvl w:ilvl="7">
      <w:start w:val="1"/>
      <w:numFmt w:val="decimal"/>
      <w:isLgl/>
      <w:lvlText w:val="%1.%2.%3.%4.%5.%6.%7.%8"/>
      <w:lvlJc w:val="left"/>
      <w:pPr>
        <w:ind w:left="6396" w:hanging="1440"/>
      </w:pPr>
      <w:rPr>
        <w:rFonts w:hint="default"/>
      </w:rPr>
    </w:lvl>
    <w:lvl w:ilvl="8">
      <w:start w:val="1"/>
      <w:numFmt w:val="decimal"/>
      <w:isLgl/>
      <w:lvlText w:val="%1.%2.%3.%4.%5.%6.%7.%8.%9"/>
      <w:lvlJc w:val="left"/>
      <w:pPr>
        <w:ind w:left="7104" w:hanging="1440"/>
      </w:pPr>
      <w:rPr>
        <w:rFonts w:hint="default"/>
      </w:rPr>
    </w:lvl>
  </w:abstractNum>
  <w:abstractNum w:abstractNumId="113" w15:restartNumberingAfterBreak="0">
    <w:nsid w:val="6755002F"/>
    <w:multiLevelType w:val="hybridMultilevel"/>
    <w:tmpl w:val="C9E4B86A"/>
    <w:lvl w:ilvl="0" w:tplc="6794F334">
      <w:start w:val="1"/>
      <w:numFmt w:val="decimal"/>
      <w:lvlText w:val="%1."/>
      <w:lvlJc w:val="left"/>
      <w:pPr>
        <w:ind w:left="360" w:hanging="360"/>
      </w:pPr>
      <w:rPr>
        <w:rFonts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4" w15:restartNumberingAfterBreak="0">
    <w:nsid w:val="677710DC"/>
    <w:multiLevelType w:val="hybridMultilevel"/>
    <w:tmpl w:val="469432EE"/>
    <w:lvl w:ilvl="0" w:tplc="04150019">
      <w:start w:val="1"/>
      <w:numFmt w:val="lowerLetter"/>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115" w15:restartNumberingAfterBreak="0">
    <w:nsid w:val="67D92BE9"/>
    <w:multiLevelType w:val="hybridMultilevel"/>
    <w:tmpl w:val="3736857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69315D0D"/>
    <w:multiLevelType w:val="hybridMultilevel"/>
    <w:tmpl w:val="AA66B0B0"/>
    <w:lvl w:ilvl="0" w:tplc="6794F334">
      <w:start w:val="1"/>
      <w:numFmt w:val="decimal"/>
      <w:lvlText w:val="%1."/>
      <w:lvlJc w:val="left"/>
      <w:pPr>
        <w:ind w:left="360" w:hanging="360"/>
      </w:pPr>
      <w:rPr>
        <w:rFonts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 w15:restartNumberingAfterBreak="0">
    <w:nsid w:val="6A033350"/>
    <w:multiLevelType w:val="hybridMultilevel"/>
    <w:tmpl w:val="D8EEDD62"/>
    <w:lvl w:ilvl="0" w:tplc="7326E170">
      <w:start w:val="1"/>
      <w:numFmt w:val="decimal"/>
      <w:lvlText w:val="%1."/>
      <w:lvlJc w:val="left"/>
      <w:pPr>
        <w:ind w:left="720" w:hanging="360"/>
      </w:pPr>
      <w:rPr>
        <w:rFonts w:hint="default"/>
        <w:b/>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AA0394C"/>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9" w15:restartNumberingAfterBreak="0">
    <w:nsid w:val="6B114B6E"/>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0" w15:restartNumberingAfterBreak="0">
    <w:nsid w:val="6BC64F28"/>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1" w15:restartNumberingAfterBreak="0">
    <w:nsid w:val="6D022D8B"/>
    <w:multiLevelType w:val="hybridMultilevel"/>
    <w:tmpl w:val="DC4E5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E145249"/>
    <w:multiLevelType w:val="hybridMultilevel"/>
    <w:tmpl w:val="E8FA5D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6E4B7272"/>
    <w:multiLevelType w:val="hybridMultilevel"/>
    <w:tmpl w:val="A9B2BA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6F9B6EAE"/>
    <w:multiLevelType w:val="hybridMultilevel"/>
    <w:tmpl w:val="59DA5B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1B5028C"/>
    <w:multiLevelType w:val="hybridMultilevel"/>
    <w:tmpl w:val="3B7212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20C0572"/>
    <w:multiLevelType w:val="hybridMultilevel"/>
    <w:tmpl w:val="A7364F0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7" w15:restartNumberingAfterBreak="0">
    <w:nsid w:val="724101B0"/>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8" w15:restartNumberingAfterBreak="0">
    <w:nsid w:val="73362D23"/>
    <w:multiLevelType w:val="hybridMultilevel"/>
    <w:tmpl w:val="E0BC182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9" w15:restartNumberingAfterBreak="0">
    <w:nsid w:val="73E44F0A"/>
    <w:multiLevelType w:val="hybridMultilevel"/>
    <w:tmpl w:val="469432EE"/>
    <w:lvl w:ilvl="0" w:tplc="04150019">
      <w:start w:val="1"/>
      <w:numFmt w:val="lowerLetter"/>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130" w15:restartNumberingAfterBreak="0">
    <w:nsid w:val="74F411FF"/>
    <w:multiLevelType w:val="hybridMultilevel"/>
    <w:tmpl w:val="3736857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7546467C"/>
    <w:multiLevelType w:val="hybridMultilevel"/>
    <w:tmpl w:val="86DC1E84"/>
    <w:lvl w:ilvl="0" w:tplc="0415000F">
      <w:start w:val="1"/>
      <w:numFmt w:val="decimal"/>
      <w:lvlText w:val="%1."/>
      <w:lvlJc w:val="left"/>
      <w:pPr>
        <w:tabs>
          <w:tab w:val="num" w:pos="360"/>
        </w:tabs>
        <w:ind w:left="36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76A72B1E"/>
    <w:multiLevelType w:val="hybridMultilevel"/>
    <w:tmpl w:val="A7364F0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3" w15:restartNumberingAfterBreak="0">
    <w:nsid w:val="7A236485"/>
    <w:multiLevelType w:val="hybridMultilevel"/>
    <w:tmpl w:val="CA82789E"/>
    <w:lvl w:ilvl="0" w:tplc="D8106A50">
      <w:start w:val="1"/>
      <w:numFmt w:val="decimal"/>
      <w:pStyle w:val="S3-numeracja"/>
      <w:lvlText w:val="%1."/>
      <w:lvlJc w:val="left"/>
      <w:pPr>
        <w:ind w:left="720" w:hanging="360"/>
      </w:pPr>
      <w:rPr>
        <w:rFonts w:hint="default"/>
        <w:b w:val="0"/>
        <w:sz w:val="20"/>
        <w:szCs w:val="20"/>
      </w:rPr>
    </w:lvl>
    <w:lvl w:ilvl="1" w:tplc="25F6B8D2">
      <w:start w:val="1"/>
      <w:numFmt w:val="lowerLetter"/>
      <w:pStyle w:val="S5anumeracjakonspekt"/>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pStyle w:val="Nagwek5H51"/>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7C2F6665"/>
    <w:multiLevelType w:val="hybridMultilevel"/>
    <w:tmpl w:val="CFC06EA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5" w15:restartNumberingAfterBreak="0">
    <w:nsid w:val="7C8E39B7"/>
    <w:multiLevelType w:val="hybridMultilevel"/>
    <w:tmpl w:val="2F344182"/>
    <w:lvl w:ilvl="0" w:tplc="E222D208">
      <w:start w:val="1"/>
      <w:numFmt w:val="lowerLetter"/>
      <w:pStyle w:val="Podpunkt1"/>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D322CA1"/>
    <w:multiLevelType w:val="hybridMultilevel"/>
    <w:tmpl w:val="3736857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7D6B49F3"/>
    <w:multiLevelType w:val="hybridMultilevel"/>
    <w:tmpl w:val="469432EE"/>
    <w:lvl w:ilvl="0" w:tplc="04150019">
      <w:start w:val="1"/>
      <w:numFmt w:val="lowerLetter"/>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138" w15:restartNumberingAfterBreak="0">
    <w:nsid w:val="7E2768E3"/>
    <w:multiLevelType w:val="hybridMultilevel"/>
    <w:tmpl w:val="C14E78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9" w15:restartNumberingAfterBreak="0">
    <w:nsid w:val="7EFC5C05"/>
    <w:multiLevelType w:val="hybridMultilevel"/>
    <w:tmpl w:val="CFC06EA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0" w15:restartNumberingAfterBreak="0">
    <w:nsid w:val="7F46622A"/>
    <w:multiLevelType w:val="multilevel"/>
    <w:tmpl w:val="366897A6"/>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1" w15:restartNumberingAfterBreak="0">
    <w:nsid w:val="7FA0758B"/>
    <w:multiLevelType w:val="hybridMultilevel"/>
    <w:tmpl w:val="469432EE"/>
    <w:lvl w:ilvl="0" w:tplc="04150019">
      <w:start w:val="1"/>
      <w:numFmt w:val="lowerLetter"/>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142" w15:restartNumberingAfterBreak="0">
    <w:nsid w:val="7FDC7058"/>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3" w15:restartNumberingAfterBreak="0">
    <w:nsid w:val="7FDD046F"/>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4"/>
  </w:num>
  <w:num w:numId="2">
    <w:abstractNumId w:val="105"/>
  </w:num>
  <w:num w:numId="3">
    <w:abstractNumId w:val="44"/>
  </w:num>
  <w:num w:numId="4">
    <w:abstractNumId w:val="100"/>
  </w:num>
  <w:num w:numId="5">
    <w:abstractNumId w:val="97"/>
  </w:num>
  <w:num w:numId="6">
    <w:abstractNumId w:val="24"/>
  </w:num>
  <w:num w:numId="7">
    <w:abstractNumId w:val="78"/>
  </w:num>
  <w:num w:numId="8">
    <w:abstractNumId w:val="63"/>
  </w:num>
  <w:num w:numId="9">
    <w:abstractNumId w:val="124"/>
  </w:num>
  <w:num w:numId="10">
    <w:abstractNumId w:val="96"/>
  </w:num>
  <w:num w:numId="11">
    <w:abstractNumId w:val="90"/>
  </w:num>
  <w:num w:numId="12">
    <w:abstractNumId w:val="57"/>
  </w:num>
  <w:num w:numId="13">
    <w:abstractNumId w:val="83"/>
  </w:num>
  <w:num w:numId="14">
    <w:abstractNumId w:val="38"/>
  </w:num>
  <w:num w:numId="15">
    <w:abstractNumId w:val="109"/>
  </w:num>
  <w:num w:numId="16">
    <w:abstractNumId w:val="104"/>
  </w:num>
  <w:num w:numId="17">
    <w:abstractNumId w:val="73"/>
  </w:num>
  <w:num w:numId="18">
    <w:abstractNumId w:val="51"/>
  </w:num>
  <w:num w:numId="19">
    <w:abstractNumId w:val="133"/>
    <w:lvlOverride w:ilvl="0">
      <w:startOverride w:val="1"/>
    </w:lvlOverride>
  </w:num>
  <w:num w:numId="20">
    <w:abstractNumId w:val="125"/>
  </w:num>
  <w:num w:numId="21">
    <w:abstractNumId w:val="60"/>
  </w:num>
  <w:num w:numId="22">
    <w:abstractNumId w:val="56"/>
  </w:num>
  <w:num w:numId="23">
    <w:abstractNumId w:val="41"/>
  </w:num>
  <w:num w:numId="24">
    <w:abstractNumId w:val="138"/>
  </w:num>
  <w:num w:numId="25">
    <w:abstractNumId w:val="53"/>
  </w:num>
  <w:num w:numId="26">
    <w:abstractNumId w:val="117"/>
  </w:num>
  <w:num w:numId="27">
    <w:abstractNumId w:val="135"/>
  </w:num>
  <w:num w:numId="28">
    <w:abstractNumId w:val="93"/>
  </w:num>
  <w:num w:numId="29">
    <w:abstractNumId w:val="126"/>
  </w:num>
  <w:num w:numId="30">
    <w:abstractNumId w:val="132"/>
  </w:num>
  <w:num w:numId="31">
    <w:abstractNumId w:val="68"/>
  </w:num>
  <w:num w:numId="32">
    <w:abstractNumId w:val="32"/>
  </w:num>
  <w:num w:numId="33">
    <w:abstractNumId w:val="113"/>
  </w:num>
  <w:num w:numId="34">
    <w:abstractNumId w:val="35"/>
  </w:num>
  <w:num w:numId="35">
    <w:abstractNumId w:val="85"/>
  </w:num>
  <w:num w:numId="36">
    <w:abstractNumId w:val="128"/>
  </w:num>
  <w:num w:numId="37">
    <w:abstractNumId w:val="89"/>
  </w:num>
  <w:num w:numId="38">
    <w:abstractNumId w:val="70"/>
  </w:num>
  <w:num w:numId="39">
    <w:abstractNumId w:val="80"/>
  </w:num>
  <w:num w:numId="40">
    <w:abstractNumId w:val="75"/>
  </w:num>
  <w:num w:numId="41">
    <w:abstractNumId w:val="23"/>
  </w:num>
  <w:num w:numId="42">
    <w:abstractNumId w:val="112"/>
  </w:num>
  <w:num w:numId="43">
    <w:abstractNumId w:val="139"/>
  </w:num>
  <w:num w:numId="44">
    <w:abstractNumId w:val="134"/>
  </w:num>
  <w:num w:numId="45">
    <w:abstractNumId w:val="22"/>
  </w:num>
  <w:num w:numId="46">
    <w:abstractNumId w:val="50"/>
  </w:num>
  <w:num w:numId="47">
    <w:abstractNumId w:val="45"/>
  </w:num>
  <w:num w:numId="48">
    <w:abstractNumId w:val="81"/>
  </w:num>
  <w:num w:numId="49">
    <w:abstractNumId w:val="108"/>
  </w:num>
  <w:num w:numId="50">
    <w:abstractNumId w:val="39"/>
  </w:num>
  <w:num w:numId="51">
    <w:abstractNumId w:val="30"/>
  </w:num>
  <w:num w:numId="52">
    <w:abstractNumId w:val="18"/>
  </w:num>
  <w:num w:numId="53">
    <w:abstractNumId w:val="31"/>
  </w:num>
  <w:num w:numId="54">
    <w:abstractNumId w:val="140"/>
  </w:num>
  <w:num w:numId="55">
    <w:abstractNumId w:val="94"/>
  </w:num>
  <w:num w:numId="56">
    <w:abstractNumId w:val="64"/>
  </w:num>
  <w:num w:numId="57">
    <w:abstractNumId w:val="142"/>
  </w:num>
  <w:num w:numId="58">
    <w:abstractNumId w:val="49"/>
  </w:num>
  <w:num w:numId="59">
    <w:abstractNumId w:val="62"/>
  </w:num>
  <w:num w:numId="60">
    <w:abstractNumId w:val="48"/>
  </w:num>
  <w:num w:numId="61">
    <w:abstractNumId w:val="15"/>
  </w:num>
  <w:num w:numId="62">
    <w:abstractNumId w:val="101"/>
  </w:num>
  <w:num w:numId="63">
    <w:abstractNumId w:val="34"/>
  </w:num>
  <w:num w:numId="64">
    <w:abstractNumId w:val="27"/>
  </w:num>
  <w:num w:numId="65">
    <w:abstractNumId w:val="20"/>
  </w:num>
  <w:num w:numId="66">
    <w:abstractNumId w:val="110"/>
  </w:num>
  <w:num w:numId="67">
    <w:abstractNumId w:val="21"/>
  </w:num>
  <w:num w:numId="68">
    <w:abstractNumId w:val="37"/>
  </w:num>
  <w:num w:numId="69">
    <w:abstractNumId w:val="137"/>
  </w:num>
  <w:num w:numId="70">
    <w:abstractNumId w:val="118"/>
  </w:num>
  <w:num w:numId="71">
    <w:abstractNumId w:val="114"/>
  </w:num>
  <w:num w:numId="72">
    <w:abstractNumId w:val="129"/>
  </w:num>
  <w:num w:numId="73">
    <w:abstractNumId w:val="87"/>
  </w:num>
  <w:num w:numId="74">
    <w:abstractNumId w:val="119"/>
  </w:num>
  <w:num w:numId="75">
    <w:abstractNumId w:val="143"/>
  </w:num>
  <w:num w:numId="76">
    <w:abstractNumId w:val="120"/>
  </w:num>
  <w:num w:numId="77">
    <w:abstractNumId w:val="141"/>
  </w:num>
  <w:num w:numId="78">
    <w:abstractNumId w:val="84"/>
  </w:num>
  <w:num w:numId="79">
    <w:abstractNumId w:val="102"/>
  </w:num>
  <w:num w:numId="80">
    <w:abstractNumId w:val="54"/>
  </w:num>
  <w:num w:numId="81">
    <w:abstractNumId w:val="127"/>
  </w:num>
  <w:num w:numId="82">
    <w:abstractNumId w:val="43"/>
  </w:num>
  <w:num w:numId="83">
    <w:abstractNumId w:val="103"/>
  </w:num>
  <w:num w:numId="84">
    <w:abstractNumId w:val="77"/>
  </w:num>
  <w:num w:numId="85">
    <w:abstractNumId w:val="116"/>
  </w:num>
  <w:num w:numId="86">
    <w:abstractNumId w:val="40"/>
  </w:num>
  <w:num w:numId="87">
    <w:abstractNumId w:val="33"/>
  </w:num>
  <w:num w:numId="88">
    <w:abstractNumId w:val="28"/>
  </w:num>
  <w:num w:numId="89">
    <w:abstractNumId w:val="107"/>
  </w:num>
  <w:num w:numId="90">
    <w:abstractNumId w:val="17"/>
  </w:num>
  <w:num w:numId="91">
    <w:abstractNumId w:val="106"/>
  </w:num>
  <w:num w:numId="92">
    <w:abstractNumId w:val="72"/>
  </w:num>
  <w:num w:numId="93">
    <w:abstractNumId w:val="122"/>
  </w:num>
  <w:num w:numId="94">
    <w:abstractNumId w:val="69"/>
  </w:num>
  <w:num w:numId="95">
    <w:abstractNumId w:val="82"/>
  </w:num>
  <w:num w:numId="96">
    <w:abstractNumId w:val="92"/>
  </w:num>
  <w:num w:numId="97">
    <w:abstractNumId w:val="79"/>
  </w:num>
  <w:num w:numId="98">
    <w:abstractNumId w:val="76"/>
  </w:num>
  <w:num w:numId="99">
    <w:abstractNumId w:val="61"/>
  </w:num>
  <w:num w:numId="100">
    <w:abstractNumId w:val="42"/>
  </w:num>
  <w:num w:numId="101">
    <w:abstractNumId w:val="55"/>
  </w:num>
  <w:num w:numId="102">
    <w:abstractNumId w:val="29"/>
  </w:num>
  <w:num w:numId="103">
    <w:abstractNumId w:val="46"/>
  </w:num>
  <w:num w:numId="104">
    <w:abstractNumId w:val="67"/>
  </w:num>
  <w:num w:numId="105">
    <w:abstractNumId w:val="52"/>
  </w:num>
  <w:num w:numId="106">
    <w:abstractNumId w:val="99"/>
  </w:num>
  <w:num w:numId="107">
    <w:abstractNumId w:val="66"/>
  </w:num>
  <w:num w:numId="108">
    <w:abstractNumId w:val="47"/>
  </w:num>
  <w:num w:numId="109">
    <w:abstractNumId w:val="59"/>
  </w:num>
  <w:num w:numId="110">
    <w:abstractNumId w:val="95"/>
  </w:num>
  <w:num w:numId="111">
    <w:abstractNumId w:val="131"/>
  </w:num>
  <w:num w:numId="112">
    <w:abstractNumId w:val="25"/>
  </w:num>
  <w:num w:numId="113">
    <w:abstractNumId w:val="58"/>
  </w:num>
  <w:num w:numId="114">
    <w:abstractNumId w:val="16"/>
  </w:num>
  <w:num w:numId="115">
    <w:abstractNumId w:val="65"/>
  </w:num>
  <w:num w:numId="116">
    <w:abstractNumId w:val="123"/>
  </w:num>
  <w:num w:numId="117">
    <w:abstractNumId w:val="86"/>
  </w:num>
  <w:num w:numId="118">
    <w:abstractNumId w:val="121"/>
  </w:num>
  <w:num w:numId="119">
    <w:abstractNumId w:val="36"/>
  </w:num>
  <w:num w:numId="120">
    <w:abstractNumId w:val="130"/>
  </w:num>
  <w:num w:numId="121">
    <w:abstractNumId w:val="115"/>
  </w:num>
  <w:num w:numId="122">
    <w:abstractNumId w:val="19"/>
  </w:num>
  <w:num w:numId="123">
    <w:abstractNumId w:val="91"/>
  </w:num>
  <w:num w:numId="124">
    <w:abstractNumId w:val="71"/>
  </w:num>
  <w:num w:numId="125">
    <w:abstractNumId w:val="98"/>
  </w:num>
  <w:num w:numId="126">
    <w:abstractNumId w:val="26"/>
  </w:num>
  <w:num w:numId="127">
    <w:abstractNumId w:val="88"/>
  </w:num>
  <w:num w:numId="128">
    <w:abstractNumId w:val="136"/>
  </w:num>
  <w:num w:numId="129">
    <w:abstractNumId w:val="111"/>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3E2"/>
    <w:rsid w:val="000003AE"/>
    <w:rsid w:val="0000044A"/>
    <w:rsid w:val="000014FE"/>
    <w:rsid w:val="000026C9"/>
    <w:rsid w:val="00002B7A"/>
    <w:rsid w:val="00002BF3"/>
    <w:rsid w:val="00002D3E"/>
    <w:rsid w:val="000041A9"/>
    <w:rsid w:val="000041CA"/>
    <w:rsid w:val="00004606"/>
    <w:rsid w:val="0000461A"/>
    <w:rsid w:val="00004E7B"/>
    <w:rsid w:val="00004F54"/>
    <w:rsid w:val="00005B3C"/>
    <w:rsid w:val="00005F9E"/>
    <w:rsid w:val="00006381"/>
    <w:rsid w:val="00006664"/>
    <w:rsid w:val="00006671"/>
    <w:rsid w:val="000078EC"/>
    <w:rsid w:val="0001119D"/>
    <w:rsid w:val="000113A9"/>
    <w:rsid w:val="000114E2"/>
    <w:rsid w:val="00011513"/>
    <w:rsid w:val="00011E31"/>
    <w:rsid w:val="00012424"/>
    <w:rsid w:val="0001375D"/>
    <w:rsid w:val="0001376D"/>
    <w:rsid w:val="00013C76"/>
    <w:rsid w:val="0001474A"/>
    <w:rsid w:val="00014A0C"/>
    <w:rsid w:val="000152B8"/>
    <w:rsid w:val="00015E75"/>
    <w:rsid w:val="00015FE9"/>
    <w:rsid w:val="000164F6"/>
    <w:rsid w:val="00016D98"/>
    <w:rsid w:val="00016E2F"/>
    <w:rsid w:val="00017A3F"/>
    <w:rsid w:val="00017DD5"/>
    <w:rsid w:val="0002004F"/>
    <w:rsid w:val="00020B2F"/>
    <w:rsid w:val="000219DF"/>
    <w:rsid w:val="00021A2E"/>
    <w:rsid w:val="00022060"/>
    <w:rsid w:val="000222AB"/>
    <w:rsid w:val="00022838"/>
    <w:rsid w:val="00022A6B"/>
    <w:rsid w:val="00022B1B"/>
    <w:rsid w:val="00023181"/>
    <w:rsid w:val="00023623"/>
    <w:rsid w:val="000238B4"/>
    <w:rsid w:val="0002398B"/>
    <w:rsid w:val="00023D63"/>
    <w:rsid w:val="00024450"/>
    <w:rsid w:val="00024628"/>
    <w:rsid w:val="00024668"/>
    <w:rsid w:val="000246D9"/>
    <w:rsid w:val="00024739"/>
    <w:rsid w:val="00024CCF"/>
    <w:rsid w:val="0002523B"/>
    <w:rsid w:val="000253B7"/>
    <w:rsid w:val="000254D3"/>
    <w:rsid w:val="000255AA"/>
    <w:rsid w:val="000273E0"/>
    <w:rsid w:val="00027859"/>
    <w:rsid w:val="00027A91"/>
    <w:rsid w:val="00030188"/>
    <w:rsid w:val="0003030F"/>
    <w:rsid w:val="00030B73"/>
    <w:rsid w:val="00030C7E"/>
    <w:rsid w:val="00030DC1"/>
    <w:rsid w:val="0003141A"/>
    <w:rsid w:val="0003237C"/>
    <w:rsid w:val="00033FD8"/>
    <w:rsid w:val="00034218"/>
    <w:rsid w:val="00034AC2"/>
    <w:rsid w:val="00034C49"/>
    <w:rsid w:val="0003571A"/>
    <w:rsid w:val="000358B0"/>
    <w:rsid w:val="000358E0"/>
    <w:rsid w:val="00035AB4"/>
    <w:rsid w:val="000368C3"/>
    <w:rsid w:val="0003704C"/>
    <w:rsid w:val="00037167"/>
    <w:rsid w:val="000376A9"/>
    <w:rsid w:val="000376C6"/>
    <w:rsid w:val="000377A0"/>
    <w:rsid w:val="000400E3"/>
    <w:rsid w:val="00040715"/>
    <w:rsid w:val="0004074C"/>
    <w:rsid w:val="00040D8C"/>
    <w:rsid w:val="00041349"/>
    <w:rsid w:val="0004136E"/>
    <w:rsid w:val="00041687"/>
    <w:rsid w:val="0004198C"/>
    <w:rsid w:val="00041A2B"/>
    <w:rsid w:val="00041B2C"/>
    <w:rsid w:val="00041CC6"/>
    <w:rsid w:val="00041FB0"/>
    <w:rsid w:val="0004227A"/>
    <w:rsid w:val="00042534"/>
    <w:rsid w:val="00042B4C"/>
    <w:rsid w:val="00043001"/>
    <w:rsid w:val="00043BEA"/>
    <w:rsid w:val="00043E50"/>
    <w:rsid w:val="00044091"/>
    <w:rsid w:val="000451A6"/>
    <w:rsid w:val="000453C9"/>
    <w:rsid w:val="00045958"/>
    <w:rsid w:val="00045AAC"/>
    <w:rsid w:val="00045EB3"/>
    <w:rsid w:val="00046ED0"/>
    <w:rsid w:val="00047383"/>
    <w:rsid w:val="0004798A"/>
    <w:rsid w:val="00047C31"/>
    <w:rsid w:val="00047FDB"/>
    <w:rsid w:val="000501D4"/>
    <w:rsid w:val="0005046B"/>
    <w:rsid w:val="0005091F"/>
    <w:rsid w:val="000517CC"/>
    <w:rsid w:val="0005183E"/>
    <w:rsid w:val="00051C98"/>
    <w:rsid w:val="00052908"/>
    <w:rsid w:val="00052F13"/>
    <w:rsid w:val="0005356D"/>
    <w:rsid w:val="00053971"/>
    <w:rsid w:val="00053A6A"/>
    <w:rsid w:val="00053C48"/>
    <w:rsid w:val="00053ED2"/>
    <w:rsid w:val="00054338"/>
    <w:rsid w:val="000545ED"/>
    <w:rsid w:val="00054C27"/>
    <w:rsid w:val="000551C7"/>
    <w:rsid w:val="00055867"/>
    <w:rsid w:val="00055BA8"/>
    <w:rsid w:val="00055DCE"/>
    <w:rsid w:val="0005683C"/>
    <w:rsid w:val="00056BF1"/>
    <w:rsid w:val="00056DEA"/>
    <w:rsid w:val="00056F50"/>
    <w:rsid w:val="00056FA9"/>
    <w:rsid w:val="00057A26"/>
    <w:rsid w:val="00057A9A"/>
    <w:rsid w:val="0006047A"/>
    <w:rsid w:val="000604A3"/>
    <w:rsid w:val="000605A1"/>
    <w:rsid w:val="000611D1"/>
    <w:rsid w:val="00061679"/>
    <w:rsid w:val="000621B6"/>
    <w:rsid w:val="000625B2"/>
    <w:rsid w:val="00062D78"/>
    <w:rsid w:val="0006312C"/>
    <w:rsid w:val="00063214"/>
    <w:rsid w:val="000633A9"/>
    <w:rsid w:val="0006392D"/>
    <w:rsid w:val="000640B0"/>
    <w:rsid w:val="000640D3"/>
    <w:rsid w:val="00064A06"/>
    <w:rsid w:val="00064AAA"/>
    <w:rsid w:val="000650BC"/>
    <w:rsid w:val="000659A4"/>
    <w:rsid w:val="00065BDA"/>
    <w:rsid w:val="0006686A"/>
    <w:rsid w:val="00066A2F"/>
    <w:rsid w:val="00066B1D"/>
    <w:rsid w:val="00066B31"/>
    <w:rsid w:val="0006703E"/>
    <w:rsid w:val="0006720D"/>
    <w:rsid w:val="000674A4"/>
    <w:rsid w:val="00067797"/>
    <w:rsid w:val="0006791E"/>
    <w:rsid w:val="00070449"/>
    <w:rsid w:val="00070653"/>
    <w:rsid w:val="000707A7"/>
    <w:rsid w:val="00070FE4"/>
    <w:rsid w:val="000712C6"/>
    <w:rsid w:val="00071525"/>
    <w:rsid w:val="000726D3"/>
    <w:rsid w:val="00072E88"/>
    <w:rsid w:val="00073414"/>
    <w:rsid w:val="0007380B"/>
    <w:rsid w:val="00073D1B"/>
    <w:rsid w:val="00075328"/>
    <w:rsid w:val="00076235"/>
    <w:rsid w:val="00076B2C"/>
    <w:rsid w:val="000775AD"/>
    <w:rsid w:val="00077FAC"/>
    <w:rsid w:val="000806C4"/>
    <w:rsid w:val="000809A7"/>
    <w:rsid w:val="00081519"/>
    <w:rsid w:val="000817FA"/>
    <w:rsid w:val="00081EBF"/>
    <w:rsid w:val="00082223"/>
    <w:rsid w:val="00082728"/>
    <w:rsid w:val="0008301B"/>
    <w:rsid w:val="000837C1"/>
    <w:rsid w:val="00084943"/>
    <w:rsid w:val="00084BDC"/>
    <w:rsid w:val="00084CA8"/>
    <w:rsid w:val="00084D5A"/>
    <w:rsid w:val="00085729"/>
    <w:rsid w:val="00086001"/>
    <w:rsid w:val="00086075"/>
    <w:rsid w:val="00086155"/>
    <w:rsid w:val="000864E9"/>
    <w:rsid w:val="00087F05"/>
    <w:rsid w:val="000904B4"/>
    <w:rsid w:val="00090587"/>
    <w:rsid w:val="00090DCA"/>
    <w:rsid w:val="00091A06"/>
    <w:rsid w:val="00091A11"/>
    <w:rsid w:val="000924BE"/>
    <w:rsid w:val="00092662"/>
    <w:rsid w:val="000926C6"/>
    <w:rsid w:val="00092835"/>
    <w:rsid w:val="00092BCE"/>
    <w:rsid w:val="0009304E"/>
    <w:rsid w:val="000930E6"/>
    <w:rsid w:val="00093D16"/>
    <w:rsid w:val="000942B8"/>
    <w:rsid w:val="00094380"/>
    <w:rsid w:val="000943ED"/>
    <w:rsid w:val="000946CB"/>
    <w:rsid w:val="00094A2A"/>
    <w:rsid w:val="00095FE9"/>
    <w:rsid w:val="0009691A"/>
    <w:rsid w:val="00096A85"/>
    <w:rsid w:val="00096F43"/>
    <w:rsid w:val="0009710C"/>
    <w:rsid w:val="000972B7"/>
    <w:rsid w:val="00097452"/>
    <w:rsid w:val="000A0401"/>
    <w:rsid w:val="000A178F"/>
    <w:rsid w:val="000A18CC"/>
    <w:rsid w:val="000A2124"/>
    <w:rsid w:val="000A298B"/>
    <w:rsid w:val="000A29CC"/>
    <w:rsid w:val="000A2D35"/>
    <w:rsid w:val="000A2F4D"/>
    <w:rsid w:val="000A47CD"/>
    <w:rsid w:val="000A4B1A"/>
    <w:rsid w:val="000A4FE5"/>
    <w:rsid w:val="000A51DE"/>
    <w:rsid w:val="000A5641"/>
    <w:rsid w:val="000A59A1"/>
    <w:rsid w:val="000A6257"/>
    <w:rsid w:val="000A627D"/>
    <w:rsid w:val="000A68BC"/>
    <w:rsid w:val="000A6E25"/>
    <w:rsid w:val="000A70D8"/>
    <w:rsid w:val="000A7769"/>
    <w:rsid w:val="000A7965"/>
    <w:rsid w:val="000A7C6E"/>
    <w:rsid w:val="000A7E11"/>
    <w:rsid w:val="000B0523"/>
    <w:rsid w:val="000B09B9"/>
    <w:rsid w:val="000B116A"/>
    <w:rsid w:val="000B1475"/>
    <w:rsid w:val="000B16E7"/>
    <w:rsid w:val="000B1DA0"/>
    <w:rsid w:val="000B264A"/>
    <w:rsid w:val="000B3482"/>
    <w:rsid w:val="000B5287"/>
    <w:rsid w:val="000B6394"/>
    <w:rsid w:val="000B65A9"/>
    <w:rsid w:val="000B67D7"/>
    <w:rsid w:val="000B7370"/>
    <w:rsid w:val="000B7788"/>
    <w:rsid w:val="000B7F35"/>
    <w:rsid w:val="000B7FE6"/>
    <w:rsid w:val="000C0079"/>
    <w:rsid w:val="000C01B1"/>
    <w:rsid w:val="000C049E"/>
    <w:rsid w:val="000C056B"/>
    <w:rsid w:val="000C062A"/>
    <w:rsid w:val="000C066E"/>
    <w:rsid w:val="000C07A1"/>
    <w:rsid w:val="000C1542"/>
    <w:rsid w:val="000C1B84"/>
    <w:rsid w:val="000C1D92"/>
    <w:rsid w:val="000C1E8C"/>
    <w:rsid w:val="000C1F61"/>
    <w:rsid w:val="000C2276"/>
    <w:rsid w:val="000C2AB7"/>
    <w:rsid w:val="000C337C"/>
    <w:rsid w:val="000C34AC"/>
    <w:rsid w:val="000C423F"/>
    <w:rsid w:val="000C42E2"/>
    <w:rsid w:val="000C45C8"/>
    <w:rsid w:val="000C5A0C"/>
    <w:rsid w:val="000C5FB5"/>
    <w:rsid w:val="000C6F2F"/>
    <w:rsid w:val="000C7050"/>
    <w:rsid w:val="000C7342"/>
    <w:rsid w:val="000C7A8D"/>
    <w:rsid w:val="000D05F1"/>
    <w:rsid w:val="000D09B5"/>
    <w:rsid w:val="000D0D89"/>
    <w:rsid w:val="000D16CB"/>
    <w:rsid w:val="000D1A4B"/>
    <w:rsid w:val="000D1A8C"/>
    <w:rsid w:val="000D1FCD"/>
    <w:rsid w:val="000D1FD9"/>
    <w:rsid w:val="000D220A"/>
    <w:rsid w:val="000D28AA"/>
    <w:rsid w:val="000D2B7C"/>
    <w:rsid w:val="000D2C2D"/>
    <w:rsid w:val="000D323D"/>
    <w:rsid w:val="000D37F1"/>
    <w:rsid w:val="000D3F47"/>
    <w:rsid w:val="000D54D8"/>
    <w:rsid w:val="000D5A63"/>
    <w:rsid w:val="000D5C53"/>
    <w:rsid w:val="000E0491"/>
    <w:rsid w:val="000E0776"/>
    <w:rsid w:val="000E0BDA"/>
    <w:rsid w:val="000E213C"/>
    <w:rsid w:val="000E3A5E"/>
    <w:rsid w:val="000E3BAC"/>
    <w:rsid w:val="000E3F3F"/>
    <w:rsid w:val="000E4621"/>
    <w:rsid w:val="000E536C"/>
    <w:rsid w:val="000E5AE4"/>
    <w:rsid w:val="000E5C9C"/>
    <w:rsid w:val="000E7036"/>
    <w:rsid w:val="000E7FAA"/>
    <w:rsid w:val="000F040F"/>
    <w:rsid w:val="000F052B"/>
    <w:rsid w:val="000F05A1"/>
    <w:rsid w:val="000F0B0E"/>
    <w:rsid w:val="000F1031"/>
    <w:rsid w:val="000F1292"/>
    <w:rsid w:val="000F17E2"/>
    <w:rsid w:val="000F199B"/>
    <w:rsid w:val="000F19AB"/>
    <w:rsid w:val="000F1E56"/>
    <w:rsid w:val="000F1F86"/>
    <w:rsid w:val="000F2101"/>
    <w:rsid w:val="000F21E0"/>
    <w:rsid w:val="000F2331"/>
    <w:rsid w:val="000F2F0E"/>
    <w:rsid w:val="000F34B0"/>
    <w:rsid w:val="000F4735"/>
    <w:rsid w:val="000F4BF6"/>
    <w:rsid w:val="000F55DF"/>
    <w:rsid w:val="000F57EC"/>
    <w:rsid w:val="000F5D87"/>
    <w:rsid w:val="000F6450"/>
    <w:rsid w:val="000F6CC9"/>
    <w:rsid w:val="000F7A97"/>
    <w:rsid w:val="000F7F0D"/>
    <w:rsid w:val="001018C4"/>
    <w:rsid w:val="00101FA9"/>
    <w:rsid w:val="0010200B"/>
    <w:rsid w:val="00102214"/>
    <w:rsid w:val="001023F8"/>
    <w:rsid w:val="00103439"/>
    <w:rsid w:val="0010368A"/>
    <w:rsid w:val="00103996"/>
    <w:rsid w:val="00103CC7"/>
    <w:rsid w:val="00104418"/>
    <w:rsid w:val="0010462F"/>
    <w:rsid w:val="001048F1"/>
    <w:rsid w:val="00104AB4"/>
    <w:rsid w:val="00104BAC"/>
    <w:rsid w:val="00104FCB"/>
    <w:rsid w:val="0010563D"/>
    <w:rsid w:val="001056F7"/>
    <w:rsid w:val="00106858"/>
    <w:rsid w:val="001068F4"/>
    <w:rsid w:val="001069B9"/>
    <w:rsid w:val="00106BA1"/>
    <w:rsid w:val="00106BB9"/>
    <w:rsid w:val="00106E28"/>
    <w:rsid w:val="00106EA3"/>
    <w:rsid w:val="00106F36"/>
    <w:rsid w:val="001074EA"/>
    <w:rsid w:val="00107585"/>
    <w:rsid w:val="00110256"/>
    <w:rsid w:val="001105BB"/>
    <w:rsid w:val="00111642"/>
    <w:rsid w:val="0011248D"/>
    <w:rsid w:val="001133D0"/>
    <w:rsid w:val="00113640"/>
    <w:rsid w:val="00113675"/>
    <w:rsid w:val="0011372A"/>
    <w:rsid w:val="0011383D"/>
    <w:rsid w:val="00113CC3"/>
    <w:rsid w:val="00114242"/>
    <w:rsid w:val="001142E2"/>
    <w:rsid w:val="00115262"/>
    <w:rsid w:val="00115BE2"/>
    <w:rsid w:val="00116A6C"/>
    <w:rsid w:val="00116DC8"/>
    <w:rsid w:val="0011757F"/>
    <w:rsid w:val="00117AE9"/>
    <w:rsid w:val="00117E74"/>
    <w:rsid w:val="00120D2C"/>
    <w:rsid w:val="001210F5"/>
    <w:rsid w:val="00121110"/>
    <w:rsid w:val="00121348"/>
    <w:rsid w:val="00121740"/>
    <w:rsid w:val="001218AF"/>
    <w:rsid w:val="001219D3"/>
    <w:rsid w:val="00122215"/>
    <w:rsid w:val="00122248"/>
    <w:rsid w:val="00122E83"/>
    <w:rsid w:val="0012372E"/>
    <w:rsid w:val="001237D2"/>
    <w:rsid w:val="00123AF4"/>
    <w:rsid w:val="00123B47"/>
    <w:rsid w:val="00123B5D"/>
    <w:rsid w:val="00125108"/>
    <w:rsid w:val="00125236"/>
    <w:rsid w:val="0012527E"/>
    <w:rsid w:val="001259EE"/>
    <w:rsid w:val="00125C6A"/>
    <w:rsid w:val="00125CA3"/>
    <w:rsid w:val="0012658E"/>
    <w:rsid w:val="001267B6"/>
    <w:rsid w:val="00127022"/>
    <w:rsid w:val="00127CF6"/>
    <w:rsid w:val="00127FB1"/>
    <w:rsid w:val="001305A5"/>
    <w:rsid w:val="001306BE"/>
    <w:rsid w:val="00130C75"/>
    <w:rsid w:val="0013143D"/>
    <w:rsid w:val="001319D1"/>
    <w:rsid w:val="00132742"/>
    <w:rsid w:val="00132CEF"/>
    <w:rsid w:val="00132DDF"/>
    <w:rsid w:val="0013312E"/>
    <w:rsid w:val="00133210"/>
    <w:rsid w:val="00134016"/>
    <w:rsid w:val="001340A5"/>
    <w:rsid w:val="001341C8"/>
    <w:rsid w:val="00135068"/>
    <w:rsid w:val="00135B5C"/>
    <w:rsid w:val="00135C63"/>
    <w:rsid w:val="001362A6"/>
    <w:rsid w:val="0013697A"/>
    <w:rsid w:val="00136ADA"/>
    <w:rsid w:val="0013730D"/>
    <w:rsid w:val="001379C2"/>
    <w:rsid w:val="001379E4"/>
    <w:rsid w:val="00137AEB"/>
    <w:rsid w:val="00137E09"/>
    <w:rsid w:val="0014067E"/>
    <w:rsid w:val="00140F3A"/>
    <w:rsid w:val="001412AF"/>
    <w:rsid w:val="00141864"/>
    <w:rsid w:val="00141B65"/>
    <w:rsid w:val="0014288D"/>
    <w:rsid w:val="00143103"/>
    <w:rsid w:val="001438DE"/>
    <w:rsid w:val="00143E59"/>
    <w:rsid w:val="0014499B"/>
    <w:rsid w:val="00144A71"/>
    <w:rsid w:val="00144B28"/>
    <w:rsid w:val="00144B65"/>
    <w:rsid w:val="001456EB"/>
    <w:rsid w:val="00145AD3"/>
    <w:rsid w:val="0014658C"/>
    <w:rsid w:val="00146A51"/>
    <w:rsid w:val="00146E80"/>
    <w:rsid w:val="00147500"/>
    <w:rsid w:val="001478FA"/>
    <w:rsid w:val="001479DD"/>
    <w:rsid w:val="00147C3F"/>
    <w:rsid w:val="001504F4"/>
    <w:rsid w:val="001505DA"/>
    <w:rsid w:val="001506A7"/>
    <w:rsid w:val="001536DC"/>
    <w:rsid w:val="001546CA"/>
    <w:rsid w:val="001547DD"/>
    <w:rsid w:val="0015521A"/>
    <w:rsid w:val="00155F4D"/>
    <w:rsid w:val="001565FE"/>
    <w:rsid w:val="001567B8"/>
    <w:rsid w:val="001567DF"/>
    <w:rsid w:val="00157108"/>
    <w:rsid w:val="0015734C"/>
    <w:rsid w:val="001576C4"/>
    <w:rsid w:val="001607CF"/>
    <w:rsid w:val="00160930"/>
    <w:rsid w:val="00160E78"/>
    <w:rsid w:val="00161898"/>
    <w:rsid w:val="00161982"/>
    <w:rsid w:val="00162A2A"/>
    <w:rsid w:val="001635D1"/>
    <w:rsid w:val="001640C0"/>
    <w:rsid w:val="00164D0B"/>
    <w:rsid w:val="00165898"/>
    <w:rsid w:val="001658C1"/>
    <w:rsid w:val="00165EC4"/>
    <w:rsid w:val="001664E4"/>
    <w:rsid w:val="00167633"/>
    <w:rsid w:val="00167C65"/>
    <w:rsid w:val="00170462"/>
    <w:rsid w:val="001708D8"/>
    <w:rsid w:val="00171479"/>
    <w:rsid w:val="001720F6"/>
    <w:rsid w:val="00172562"/>
    <w:rsid w:val="0017283F"/>
    <w:rsid w:val="00172C05"/>
    <w:rsid w:val="00173950"/>
    <w:rsid w:val="001746DF"/>
    <w:rsid w:val="00174B2C"/>
    <w:rsid w:val="00174B35"/>
    <w:rsid w:val="00174C23"/>
    <w:rsid w:val="0017519F"/>
    <w:rsid w:val="00175258"/>
    <w:rsid w:val="00175D14"/>
    <w:rsid w:val="00176180"/>
    <w:rsid w:val="00176C0E"/>
    <w:rsid w:val="00176F39"/>
    <w:rsid w:val="0017759B"/>
    <w:rsid w:val="001777FC"/>
    <w:rsid w:val="00177E59"/>
    <w:rsid w:val="00180489"/>
    <w:rsid w:val="0018088E"/>
    <w:rsid w:val="00180D45"/>
    <w:rsid w:val="00182325"/>
    <w:rsid w:val="00182369"/>
    <w:rsid w:val="00183307"/>
    <w:rsid w:val="0018355E"/>
    <w:rsid w:val="00183B93"/>
    <w:rsid w:val="00184670"/>
    <w:rsid w:val="00184804"/>
    <w:rsid w:val="00184BBA"/>
    <w:rsid w:val="001854C6"/>
    <w:rsid w:val="00185A10"/>
    <w:rsid w:val="00185AFC"/>
    <w:rsid w:val="00185E97"/>
    <w:rsid w:val="0018654D"/>
    <w:rsid w:val="00186E88"/>
    <w:rsid w:val="00190106"/>
    <w:rsid w:val="001909D0"/>
    <w:rsid w:val="00190CF8"/>
    <w:rsid w:val="00190D87"/>
    <w:rsid w:val="0019161A"/>
    <w:rsid w:val="00191BE4"/>
    <w:rsid w:val="00191F94"/>
    <w:rsid w:val="0019246F"/>
    <w:rsid w:val="0019307B"/>
    <w:rsid w:val="0019328B"/>
    <w:rsid w:val="0019345E"/>
    <w:rsid w:val="00193741"/>
    <w:rsid w:val="00193FCF"/>
    <w:rsid w:val="00194317"/>
    <w:rsid w:val="00194832"/>
    <w:rsid w:val="00194A54"/>
    <w:rsid w:val="00194AE4"/>
    <w:rsid w:val="00194C8D"/>
    <w:rsid w:val="00195034"/>
    <w:rsid w:val="00195150"/>
    <w:rsid w:val="001951FB"/>
    <w:rsid w:val="001952D2"/>
    <w:rsid w:val="00195646"/>
    <w:rsid w:val="00196151"/>
    <w:rsid w:val="001965F9"/>
    <w:rsid w:val="0019660E"/>
    <w:rsid w:val="00196919"/>
    <w:rsid w:val="0019791B"/>
    <w:rsid w:val="00197A1B"/>
    <w:rsid w:val="00197E86"/>
    <w:rsid w:val="001A195B"/>
    <w:rsid w:val="001A2184"/>
    <w:rsid w:val="001A28DD"/>
    <w:rsid w:val="001A2928"/>
    <w:rsid w:val="001A29FE"/>
    <w:rsid w:val="001A3AF7"/>
    <w:rsid w:val="001A3DE3"/>
    <w:rsid w:val="001A3F30"/>
    <w:rsid w:val="001A5F60"/>
    <w:rsid w:val="001A6226"/>
    <w:rsid w:val="001A6850"/>
    <w:rsid w:val="001A6B42"/>
    <w:rsid w:val="001A72C4"/>
    <w:rsid w:val="001A7F16"/>
    <w:rsid w:val="001B064D"/>
    <w:rsid w:val="001B0BB2"/>
    <w:rsid w:val="001B0EA2"/>
    <w:rsid w:val="001B1508"/>
    <w:rsid w:val="001B18D9"/>
    <w:rsid w:val="001B1F07"/>
    <w:rsid w:val="001B2A99"/>
    <w:rsid w:val="001B2F66"/>
    <w:rsid w:val="001B323B"/>
    <w:rsid w:val="001B39AE"/>
    <w:rsid w:val="001B3D33"/>
    <w:rsid w:val="001B57CD"/>
    <w:rsid w:val="001B5BCA"/>
    <w:rsid w:val="001B5BD4"/>
    <w:rsid w:val="001B5EBE"/>
    <w:rsid w:val="001B5EED"/>
    <w:rsid w:val="001B5FCE"/>
    <w:rsid w:val="001B750B"/>
    <w:rsid w:val="001B75E4"/>
    <w:rsid w:val="001B78D3"/>
    <w:rsid w:val="001B7946"/>
    <w:rsid w:val="001B7B00"/>
    <w:rsid w:val="001C0615"/>
    <w:rsid w:val="001C0684"/>
    <w:rsid w:val="001C0819"/>
    <w:rsid w:val="001C10D4"/>
    <w:rsid w:val="001C30C4"/>
    <w:rsid w:val="001C43E2"/>
    <w:rsid w:val="001C4B3F"/>
    <w:rsid w:val="001C5274"/>
    <w:rsid w:val="001C5628"/>
    <w:rsid w:val="001C5E12"/>
    <w:rsid w:val="001C6447"/>
    <w:rsid w:val="001C653A"/>
    <w:rsid w:val="001C67D2"/>
    <w:rsid w:val="001C7270"/>
    <w:rsid w:val="001C779F"/>
    <w:rsid w:val="001C7E1A"/>
    <w:rsid w:val="001C7E33"/>
    <w:rsid w:val="001D17F3"/>
    <w:rsid w:val="001D1B80"/>
    <w:rsid w:val="001D1C9C"/>
    <w:rsid w:val="001D1F57"/>
    <w:rsid w:val="001D2C02"/>
    <w:rsid w:val="001D3390"/>
    <w:rsid w:val="001D46A9"/>
    <w:rsid w:val="001D549B"/>
    <w:rsid w:val="001D6259"/>
    <w:rsid w:val="001D67FE"/>
    <w:rsid w:val="001D6911"/>
    <w:rsid w:val="001D69AF"/>
    <w:rsid w:val="001D6EDB"/>
    <w:rsid w:val="001D724A"/>
    <w:rsid w:val="001D7539"/>
    <w:rsid w:val="001E005D"/>
    <w:rsid w:val="001E0204"/>
    <w:rsid w:val="001E0D5D"/>
    <w:rsid w:val="001E1A29"/>
    <w:rsid w:val="001E1F34"/>
    <w:rsid w:val="001E1F4D"/>
    <w:rsid w:val="001E2E18"/>
    <w:rsid w:val="001E344E"/>
    <w:rsid w:val="001E3829"/>
    <w:rsid w:val="001E3A53"/>
    <w:rsid w:val="001E5166"/>
    <w:rsid w:val="001E54B3"/>
    <w:rsid w:val="001E5B97"/>
    <w:rsid w:val="001E5E6B"/>
    <w:rsid w:val="001E6353"/>
    <w:rsid w:val="001E635E"/>
    <w:rsid w:val="001E7641"/>
    <w:rsid w:val="001E785A"/>
    <w:rsid w:val="001E7913"/>
    <w:rsid w:val="001E7A16"/>
    <w:rsid w:val="001F013E"/>
    <w:rsid w:val="001F049E"/>
    <w:rsid w:val="001F05AD"/>
    <w:rsid w:val="001F20C7"/>
    <w:rsid w:val="001F2169"/>
    <w:rsid w:val="001F2F88"/>
    <w:rsid w:val="001F3076"/>
    <w:rsid w:val="001F4F00"/>
    <w:rsid w:val="001F53FD"/>
    <w:rsid w:val="001F5ACD"/>
    <w:rsid w:val="001F654A"/>
    <w:rsid w:val="001F6E0C"/>
    <w:rsid w:val="001F6F2D"/>
    <w:rsid w:val="001F704A"/>
    <w:rsid w:val="001F711B"/>
    <w:rsid w:val="001F727B"/>
    <w:rsid w:val="001F75B6"/>
    <w:rsid w:val="001F7CD1"/>
    <w:rsid w:val="001F7E49"/>
    <w:rsid w:val="002000D7"/>
    <w:rsid w:val="00200604"/>
    <w:rsid w:val="002007AD"/>
    <w:rsid w:val="002007E6"/>
    <w:rsid w:val="00201D51"/>
    <w:rsid w:val="00202A86"/>
    <w:rsid w:val="00202B96"/>
    <w:rsid w:val="002033CA"/>
    <w:rsid w:val="002037D3"/>
    <w:rsid w:val="00203F86"/>
    <w:rsid w:val="00204F26"/>
    <w:rsid w:val="0020500B"/>
    <w:rsid w:val="002062DF"/>
    <w:rsid w:val="0020677E"/>
    <w:rsid w:val="002068E3"/>
    <w:rsid w:val="00206EE0"/>
    <w:rsid w:val="002078FE"/>
    <w:rsid w:val="00207A24"/>
    <w:rsid w:val="00207A41"/>
    <w:rsid w:val="00207F10"/>
    <w:rsid w:val="0021071C"/>
    <w:rsid w:val="00211856"/>
    <w:rsid w:val="00211DCE"/>
    <w:rsid w:val="00211EFB"/>
    <w:rsid w:val="0021281B"/>
    <w:rsid w:val="0021381C"/>
    <w:rsid w:val="0021455C"/>
    <w:rsid w:val="00214B4E"/>
    <w:rsid w:val="00214F8D"/>
    <w:rsid w:val="0021531F"/>
    <w:rsid w:val="00215DFE"/>
    <w:rsid w:val="00215F7F"/>
    <w:rsid w:val="002161C7"/>
    <w:rsid w:val="00216742"/>
    <w:rsid w:val="00216B5D"/>
    <w:rsid w:val="00216BF1"/>
    <w:rsid w:val="00216D69"/>
    <w:rsid w:val="00217419"/>
    <w:rsid w:val="00217D64"/>
    <w:rsid w:val="0022158F"/>
    <w:rsid w:val="002224F6"/>
    <w:rsid w:val="00222B45"/>
    <w:rsid w:val="002233CE"/>
    <w:rsid w:val="00224C42"/>
    <w:rsid w:val="002252C3"/>
    <w:rsid w:val="00225B26"/>
    <w:rsid w:val="00225DE4"/>
    <w:rsid w:val="00225E58"/>
    <w:rsid w:val="002268C2"/>
    <w:rsid w:val="00226C81"/>
    <w:rsid w:val="00226E7D"/>
    <w:rsid w:val="00227216"/>
    <w:rsid w:val="002272F7"/>
    <w:rsid w:val="00227365"/>
    <w:rsid w:val="00230402"/>
    <w:rsid w:val="0023120C"/>
    <w:rsid w:val="00231FB8"/>
    <w:rsid w:val="00232E04"/>
    <w:rsid w:val="00232FC1"/>
    <w:rsid w:val="00233186"/>
    <w:rsid w:val="00233919"/>
    <w:rsid w:val="00233AF2"/>
    <w:rsid w:val="00234E1C"/>
    <w:rsid w:val="00234EC6"/>
    <w:rsid w:val="002351C4"/>
    <w:rsid w:val="00235D7C"/>
    <w:rsid w:val="0023647F"/>
    <w:rsid w:val="00236A80"/>
    <w:rsid w:val="00236BFC"/>
    <w:rsid w:val="00236D5C"/>
    <w:rsid w:val="00237712"/>
    <w:rsid w:val="002418B5"/>
    <w:rsid w:val="002419CF"/>
    <w:rsid w:val="00241BB0"/>
    <w:rsid w:val="00241CD2"/>
    <w:rsid w:val="00241F41"/>
    <w:rsid w:val="00241F98"/>
    <w:rsid w:val="00242038"/>
    <w:rsid w:val="002425D2"/>
    <w:rsid w:val="00242AE2"/>
    <w:rsid w:val="00242F8C"/>
    <w:rsid w:val="0024344C"/>
    <w:rsid w:val="00243468"/>
    <w:rsid w:val="0024403F"/>
    <w:rsid w:val="0024465A"/>
    <w:rsid w:val="00245DA2"/>
    <w:rsid w:val="00246069"/>
    <w:rsid w:val="002465B1"/>
    <w:rsid w:val="00246BC7"/>
    <w:rsid w:val="002479BE"/>
    <w:rsid w:val="00250036"/>
    <w:rsid w:val="00250CF0"/>
    <w:rsid w:val="00250E8E"/>
    <w:rsid w:val="00250F38"/>
    <w:rsid w:val="00251E31"/>
    <w:rsid w:val="00252739"/>
    <w:rsid w:val="00252C57"/>
    <w:rsid w:val="00252EA7"/>
    <w:rsid w:val="00253514"/>
    <w:rsid w:val="00254551"/>
    <w:rsid w:val="00254B5C"/>
    <w:rsid w:val="00255AA5"/>
    <w:rsid w:val="00256AAD"/>
    <w:rsid w:val="0025764F"/>
    <w:rsid w:val="00257831"/>
    <w:rsid w:val="00257C29"/>
    <w:rsid w:val="00260990"/>
    <w:rsid w:val="00260EEA"/>
    <w:rsid w:val="00260F31"/>
    <w:rsid w:val="00261884"/>
    <w:rsid w:val="00261A58"/>
    <w:rsid w:val="00261C27"/>
    <w:rsid w:val="0026222C"/>
    <w:rsid w:val="00263192"/>
    <w:rsid w:val="00263520"/>
    <w:rsid w:val="00263889"/>
    <w:rsid w:val="002645CE"/>
    <w:rsid w:val="00264734"/>
    <w:rsid w:val="00264B41"/>
    <w:rsid w:val="00264CCD"/>
    <w:rsid w:val="00265207"/>
    <w:rsid w:val="0026603D"/>
    <w:rsid w:val="002660F5"/>
    <w:rsid w:val="0026617E"/>
    <w:rsid w:val="0026620C"/>
    <w:rsid w:val="00266535"/>
    <w:rsid w:val="00267410"/>
    <w:rsid w:val="0026742A"/>
    <w:rsid w:val="00267DD9"/>
    <w:rsid w:val="0027035E"/>
    <w:rsid w:val="00270593"/>
    <w:rsid w:val="002706EE"/>
    <w:rsid w:val="00273DBC"/>
    <w:rsid w:val="0027403C"/>
    <w:rsid w:val="002746B9"/>
    <w:rsid w:val="00274C85"/>
    <w:rsid w:val="00275166"/>
    <w:rsid w:val="00275425"/>
    <w:rsid w:val="00275BF1"/>
    <w:rsid w:val="002769D7"/>
    <w:rsid w:val="00276C70"/>
    <w:rsid w:val="00277B92"/>
    <w:rsid w:val="00277F8B"/>
    <w:rsid w:val="00280A6B"/>
    <w:rsid w:val="00280A8B"/>
    <w:rsid w:val="00280BDF"/>
    <w:rsid w:val="00280C34"/>
    <w:rsid w:val="00280D6B"/>
    <w:rsid w:val="002816AE"/>
    <w:rsid w:val="00281F65"/>
    <w:rsid w:val="00281F92"/>
    <w:rsid w:val="00282303"/>
    <w:rsid w:val="00282A21"/>
    <w:rsid w:val="00282A63"/>
    <w:rsid w:val="00283C5E"/>
    <w:rsid w:val="00285789"/>
    <w:rsid w:val="002858E1"/>
    <w:rsid w:val="00285D77"/>
    <w:rsid w:val="00286592"/>
    <w:rsid w:val="00286BA0"/>
    <w:rsid w:val="00286D4F"/>
    <w:rsid w:val="00286F7D"/>
    <w:rsid w:val="00287273"/>
    <w:rsid w:val="00287F80"/>
    <w:rsid w:val="00290142"/>
    <w:rsid w:val="002908EA"/>
    <w:rsid w:val="002915A6"/>
    <w:rsid w:val="00291B6C"/>
    <w:rsid w:val="00291B98"/>
    <w:rsid w:val="00291E53"/>
    <w:rsid w:val="00291F9B"/>
    <w:rsid w:val="002924CC"/>
    <w:rsid w:val="002927D8"/>
    <w:rsid w:val="002931B9"/>
    <w:rsid w:val="00293FB2"/>
    <w:rsid w:val="00294B06"/>
    <w:rsid w:val="00294EA5"/>
    <w:rsid w:val="002952E3"/>
    <w:rsid w:val="00295475"/>
    <w:rsid w:val="00295530"/>
    <w:rsid w:val="002957AC"/>
    <w:rsid w:val="00295B20"/>
    <w:rsid w:val="002964BF"/>
    <w:rsid w:val="00296FDC"/>
    <w:rsid w:val="0029708D"/>
    <w:rsid w:val="002974A1"/>
    <w:rsid w:val="00297929"/>
    <w:rsid w:val="00297A87"/>
    <w:rsid w:val="00297E1C"/>
    <w:rsid w:val="00297E6C"/>
    <w:rsid w:val="002A023E"/>
    <w:rsid w:val="002A02F8"/>
    <w:rsid w:val="002A0580"/>
    <w:rsid w:val="002A2B45"/>
    <w:rsid w:val="002A2BEA"/>
    <w:rsid w:val="002A31A7"/>
    <w:rsid w:val="002A36C1"/>
    <w:rsid w:val="002A38FE"/>
    <w:rsid w:val="002A43A2"/>
    <w:rsid w:val="002A4555"/>
    <w:rsid w:val="002A4CD8"/>
    <w:rsid w:val="002A4E20"/>
    <w:rsid w:val="002A5177"/>
    <w:rsid w:val="002A5293"/>
    <w:rsid w:val="002A59C9"/>
    <w:rsid w:val="002A66DB"/>
    <w:rsid w:val="002A68B8"/>
    <w:rsid w:val="002A69CD"/>
    <w:rsid w:val="002A736E"/>
    <w:rsid w:val="002A7F43"/>
    <w:rsid w:val="002B030B"/>
    <w:rsid w:val="002B1221"/>
    <w:rsid w:val="002B1C39"/>
    <w:rsid w:val="002B22D6"/>
    <w:rsid w:val="002B2C47"/>
    <w:rsid w:val="002B2CC4"/>
    <w:rsid w:val="002B2DA8"/>
    <w:rsid w:val="002B307C"/>
    <w:rsid w:val="002B3E1D"/>
    <w:rsid w:val="002B4350"/>
    <w:rsid w:val="002B436C"/>
    <w:rsid w:val="002B4649"/>
    <w:rsid w:val="002B4747"/>
    <w:rsid w:val="002B4754"/>
    <w:rsid w:val="002B49BD"/>
    <w:rsid w:val="002B4B79"/>
    <w:rsid w:val="002B4D54"/>
    <w:rsid w:val="002B6A99"/>
    <w:rsid w:val="002B6E9E"/>
    <w:rsid w:val="002B7140"/>
    <w:rsid w:val="002B777F"/>
    <w:rsid w:val="002B7F2F"/>
    <w:rsid w:val="002C01C5"/>
    <w:rsid w:val="002C0479"/>
    <w:rsid w:val="002C04DA"/>
    <w:rsid w:val="002C293A"/>
    <w:rsid w:val="002C314A"/>
    <w:rsid w:val="002C37A4"/>
    <w:rsid w:val="002C37A9"/>
    <w:rsid w:val="002C3928"/>
    <w:rsid w:val="002C3B37"/>
    <w:rsid w:val="002C3D01"/>
    <w:rsid w:val="002C4849"/>
    <w:rsid w:val="002C519A"/>
    <w:rsid w:val="002C57D5"/>
    <w:rsid w:val="002C59F1"/>
    <w:rsid w:val="002C5FDF"/>
    <w:rsid w:val="002C731C"/>
    <w:rsid w:val="002C770D"/>
    <w:rsid w:val="002D09FF"/>
    <w:rsid w:val="002D0B0B"/>
    <w:rsid w:val="002D0C2A"/>
    <w:rsid w:val="002D0C9A"/>
    <w:rsid w:val="002D0F5B"/>
    <w:rsid w:val="002D151D"/>
    <w:rsid w:val="002D16E3"/>
    <w:rsid w:val="002D1A0C"/>
    <w:rsid w:val="002D21D4"/>
    <w:rsid w:val="002D24E6"/>
    <w:rsid w:val="002D2A6F"/>
    <w:rsid w:val="002D2E5D"/>
    <w:rsid w:val="002D311C"/>
    <w:rsid w:val="002D3463"/>
    <w:rsid w:val="002D36C5"/>
    <w:rsid w:val="002D4FF8"/>
    <w:rsid w:val="002D79D1"/>
    <w:rsid w:val="002D7A6A"/>
    <w:rsid w:val="002D7C30"/>
    <w:rsid w:val="002E0173"/>
    <w:rsid w:val="002E0C30"/>
    <w:rsid w:val="002E116B"/>
    <w:rsid w:val="002E15B1"/>
    <w:rsid w:val="002E1E7A"/>
    <w:rsid w:val="002E31AB"/>
    <w:rsid w:val="002E33EB"/>
    <w:rsid w:val="002E369B"/>
    <w:rsid w:val="002E4121"/>
    <w:rsid w:val="002E431D"/>
    <w:rsid w:val="002E4694"/>
    <w:rsid w:val="002E46A3"/>
    <w:rsid w:val="002E5137"/>
    <w:rsid w:val="002E5187"/>
    <w:rsid w:val="002E56EA"/>
    <w:rsid w:val="002E5F28"/>
    <w:rsid w:val="002E65A0"/>
    <w:rsid w:val="002E6804"/>
    <w:rsid w:val="002E6825"/>
    <w:rsid w:val="002E7582"/>
    <w:rsid w:val="002E76DD"/>
    <w:rsid w:val="002E7852"/>
    <w:rsid w:val="002E79B6"/>
    <w:rsid w:val="002F0997"/>
    <w:rsid w:val="002F0CDC"/>
    <w:rsid w:val="002F0D55"/>
    <w:rsid w:val="002F1964"/>
    <w:rsid w:val="002F1B66"/>
    <w:rsid w:val="002F21D8"/>
    <w:rsid w:val="002F24CA"/>
    <w:rsid w:val="002F31E4"/>
    <w:rsid w:val="002F3D32"/>
    <w:rsid w:val="002F3EA0"/>
    <w:rsid w:val="002F3EDB"/>
    <w:rsid w:val="002F5232"/>
    <w:rsid w:val="002F6008"/>
    <w:rsid w:val="002F6976"/>
    <w:rsid w:val="002F724C"/>
    <w:rsid w:val="002F74BB"/>
    <w:rsid w:val="0030035B"/>
    <w:rsid w:val="00300427"/>
    <w:rsid w:val="00301425"/>
    <w:rsid w:val="00301806"/>
    <w:rsid w:val="00301B83"/>
    <w:rsid w:val="00301DA6"/>
    <w:rsid w:val="00302077"/>
    <w:rsid w:val="003026B6"/>
    <w:rsid w:val="003027BA"/>
    <w:rsid w:val="00303824"/>
    <w:rsid w:val="00303FC9"/>
    <w:rsid w:val="003047AC"/>
    <w:rsid w:val="00304A8C"/>
    <w:rsid w:val="003052A8"/>
    <w:rsid w:val="00305881"/>
    <w:rsid w:val="003063AE"/>
    <w:rsid w:val="00306CF2"/>
    <w:rsid w:val="00307296"/>
    <w:rsid w:val="00307D71"/>
    <w:rsid w:val="00307F19"/>
    <w:rsid w:val="00310BF4"/>
    <w:rsid w:val="00310CCF"/>
    <w:rsid w:val="00311D79"/>
    <w:rsid w:val="00311F1E"/>
    <w:rsid w:val="003124D5"/>
    <w:rsid w:val="003142E5"/>
    <w:rsid w:val="00314A4C"/>
    <w:rsid w:val="00314D44"/>
    <w:rsid w:val="00314EC9"/>
    <w:rsid w:val="00314FCD"/>
    <w:rsid w:val="003152BF"/>
    <w:rsid w:val="00315B98"/>
    <w:rsid w:val="00315C51"/>
    <w:rsid w:val="00315FB6"/>
    <w:rsid w:val="003168BC"/>
    <w:rsid w:val="00317A08"/>
    <w:rsid w:val="00317C87"/>
    <w:rsid w:val="00320183"/>
    <w:rsid w:val="00320CD2"/>
    <w:rsid w:val="003213E0"/>
    <w:rsid w:val="003214A1"/>
    <w:rsid w:val="00322030"/>
    <w:rsid w:val="003220DB"/>
    <w:rsid w:val="00322CCA"/>
    <w:rsid w:val="00322EAC"/>
    <w:rsid w:val="0032438F"/>
    <w:rsid w:val="00325E9B"/>
    <w:rsid w:val="003261E2"/>
    <w:rsid w:val="00326353"/>
    <w:rsid w:val="0032680B"/>
    <w:rsid w:val="00327A13"/>
    <w:rsid w:val="00330061"/>
    <w:rsid w:val="00330678"/>
    <w:rsid w:val="00330751"/>
    <w:rsid w:val="00331405"/>
    <w:rsid w:val="00331BEC"/>
    <w:rsid w:val="00331FC6"/>
    <w:rsid w:val="003329A6"/>
    <w:rsid w:val="00332DA3"/>
    <w:rsid w:val="00332FDA"/>
    <w:rsid w:val="00333733"/>
    <w:rsid w:val="00333787"/>
    <w:rsid w:val="00333DE4"/>
    <w:rsid w:val="00333E7F"/>
    <w:rsid w:val="00334747"/>
    <w:rsid w:val="003347DC"/>
    <w:rsid w:val="00334E9E"/>
    <w:rsid w:val="0033561B"/>
    <w:rsid w:val="00335712"/>
    <w:rsid w:val="003358B0"/>
    <w:rsid w:val="00335D25"/>
    <w:rsid w:val="0033601D"/>
    <w:rsid w:val="00336417"/>
    <w:rsid w:val="00336F74"/>
    <w:rsid w:val="00337BA1"/>
    <w:rsid w:val="00340463"/>
    <w:rsid w:val="00341D00"/>
    <w:rsid w:val="00341DC5"/>
    <w:rsid w:val="003420B6"/>
    <w:rsid w:val="00342214"/>
    <w:rsid w:val="003438B0"/>
    <w:rsid w:val="00343D68"/>
    <w:rsid w:val="00343E9F"/>
    <w:rsid w:val="003450CD"/>
    <w:rsid w:val="00345384"/>
    <w:rsid w:val="0034572F"/>
    <w:rsid w:val="003457AF"/>
    <w:rsid w:val="003457FA"/>
    <w:rsid w:val="0034676E"/>
    <w:rsid w:val="00346AA1"/>
    <w:rsid w:val="00346B92"/>
    <w:rsid w:val="00347B43"/>
    <w:rsid w:val="00350249"/>
    <w:rsid w:val="003502EE"/>
    <w:rsid w:val="00350A9A"/>
    <w:rsid w:val="00351268"/>
    <w:rsid w:val="00351E7E"/>
    <w:rsid w:val="00353134"/>
    <w:rsid w:val="003531B9"/>
    <w:rsid w:val="0035365E"/>
    <w:rsid w:val="003543A1"/>
    <w:rsid w:val="003548FD"/>
    <w:rsid w:val="00354C78"/>
    <w:rsid w:val="00355639"/>
    <w:rsid w:val="003558DF"/>
    <w:rsid w:val="00356411"/>
    <w:rsid w:val="00356A31"/>
    <w:rsid w:val="003602D9"/>
    <w:rsid w:val="00360E62"/>
    <w:rsid w:val="00360F07"/>
    <w:rsid w:val="003614B3"/>
    <w:rsid w:val="003614FE"/>
    <w:rsid w:val="003616B7"/>
    <w:rsid w:val="00362BE5"/>
    <w:rsid w:val="00362CB5"/>
    <w:rsid w:val="00364422"/>
    <w:rsid w:val="00364AA7"/>
    <w:rsid w:val="00364C9F"/>
    <w:rsid w:val="00364EA6"/>
    <w:rsid w:val="0036513E"/>
    <w:rsid w:val="00365424"/>
    <w:rsid w:val="00365813"/>
    <w:rsid w:val="0036666D"/>
    <w:rsid w:val="00366C6F"/>
    <w:rsid w:val="00366F20"/>
    <w:rsid w:val="00367C70"/>
    <w:rsid w:val="00367D1B"/>
    <w:rsid w:val="00367DAA"/>
    <w:rsid w:val="00367DED"/>
    <w:rsid w:val="00367FDB"/>
    <w:rsid w:val="003716FA"/>
    <w:rsid w:val="00372C54"/>
    <w:rsid w:val="003731D7"/>
    <w:rsid w:val="003731F5"/>
    <w:rsid w:val="0037320D"/>
    <w:rsid w:val="0037328C"/>
    <w:rsid w:val="00373960"/>
    <w:rsid w:val="00374001"/>
    <w:rsid w:val="0037409E"/>
    <w:rsid w:val="00374122"/>
    <w:rsid w:val="00374B61"/>
    <w:rsid w:val="00374E92"/>
    <w:rsid w:val="00375E44"/>
    <w:rsid w:val="00376CD2"/>
    <w:rsid w:val="003775C5"/>
    <w:rsid w:val="00377ADF"/>
    <w:rsid w:val="00377D6A"/>
    <w:rsid w:val="0038080A"/>
    <w:rsid w:val="00381D3D"/>
    <w:rsid w:val="00382BB1"/>
    <w:rsid w:val="00382CB4"/>
    <w:rsid w:val="00382FBF"/>
    <w:rsid w:val="003834BA"/>
    <w:rsid w:val="003834F8"/>
    <w:rsid w:val="0038358D"/>
    <w:rsid w:val="0038383E"/>
    <w:rsid w:val="0038396F"/>
    <w:rsid w:val="00383AFE"/>
    <w:rsid w:val="0038453C"/>
    <w:rsid w:val="00384819"/>
    <w:rsid w:val="00384E5C"/>
    <w:rsid w:val="00385297"/>
    <w:rsid w:val="00385426"/>
    <w:rsid w:val="003855D4"/>
    <w:rsid w:val="00385885"/>
    <w:rsid w:val="00385B0A"/>
    <w:rsid w:val="00385FD1"/>
    <w:rsid w:val="00386604"/>
    <w:rsid w:val="00387060"/>
    <w:rsid w:val="003870FE"/>
    <w:rsid w:val="003871D1"/>
    <w:rsid w:val="00387418"/>
    <w:rsid w:val="0038769F"/>
    <w:rsid w:val="00387751"/>
    <w:rsid w:val="00387B92"/>
    <w:rsid w:val="00390B2C"/>
    <w:rsid w:val="00391498"/>
    <w:rsid w:val="003919F1"/>
    <w:rsid w:val="00391AB1"/>
    <w:rsid w:val="00391F0B"/>
    <w:rsid w:val="003926E1"/>
    <w:rsid w:val="0039295F"/>
    <w:rsid w:val="00392AEE"/>
    <w:rsid w:val="00392D63"/>
    <w:rsid w:val="003931FB"/>
    <w:rsid w:val="00393BAF"/>
    <w:rsid w:val="003940C6"/>
    <w:rsid w:val="00394A44"/>
    <w:rsid w:val="00394F0A"/>
    <w:rsid w:val="003952E6"/>
    <w:rsid w:val="00396098"/>
    <w:rsid w:val="00396580"/>
    <w:rsid w:val="003967EC"/>
    <w:rsid w:val="003979E7"/>
    <w:rsid w:val="00397CDC"/>
    <w:rsid w:val="00397CFF"/>
    <w:rsid w:val="003A089D"/>
    <w:rsid w:val="003A11F2"/>
    <w:rsid w:val="003A1221"/>
    <w:rsid w:val="003A27F3"/>
    <w:rsid w:val="003A2917"/>
    <w:rsid w:val="003A2B9E"/>
    <w:rsid w:val="003A3028"/>
    <w:rsid w:val="003A3501"/>
    <w:rsid w:val="003A3D1A"/>
    <w:rsid w:val="003A4BF6"/>
    <w:rsid w:val="003A507F"/>
    <w:rsid w:val="003A5165"/>
    <w:rsid w:val="003A5832"/>
    <w:rsid w:val="003A614C"/>
    <w:rsid w:val="003A6860"/>
    <w:rsid w:val="003A6CD5"/>
    <w:rsid w:val="003A6DAC"/>
    <w:rsid w:val="003A7244"/>
    <w:rsid w:val="003A7768"/>
    <w:rsid w:val="003A7B78"/>
    <w:rsid w:val="003A7C8C"/>
    <w:rsid w:val="003A7F86"/>
    <w:rsid w:val="003B0227"/>
    <w:rsid w:val="003B125E"/>
    <w:rsid w:val="003B160E"/>
    <w:rsid w:val="003B2227"/>
    <w:rsid w:val="003B2E97"/>
    <w:rsid w:val="003B3099"/>
    <w:rsid w:val="003B402A"/>
    <w:rsid w:val="003B53A3"/>
    <w:rsid w:val="003B55E0"/>
    <w:rsid w:val="003B5630"/>
    <w:rsid w:val="003B5D74"/>
    <w:rsid w:val="003B5EB2"/>
    <w:rsid w:val="003B62B3"/>
    <w:rsid w:val="003B65FC"/>
    <w:rsid w:val="003B6CE3"/>
    <w:rsid w:val="003B719B"/>
    <w:rsid w:val="003B72B2"/>
    <w:rsid w:val="003B73F3"/>
    <w:rsid w:val="003B7DC0"/>
    <w:rsid w:val="003C01BA"/>
    <w:rsid w:val="003C0291"/>
    <w:rsid w:val="003C08B4"/>
    <w:rsid w:val="003C0CB9"/>
    <w:rsid w:val="003C1BB7"/>
    <w:rsid w:val="003C24ED"/>
    <w:rsid w:val="003C280E"/>
    <w:rsid w:val="003C31BB"/>
    <w:rsid w:val="003C3262"/>
    <w:rsid w:val="003C32D2"/>
    <w:rsid w:val="003C334F"/>
    <w:rsid w:val="003C3EB4"/>
    <w:rsid w:val="003C4710"/>
    <w:rsid w:val="003C4A09"/>
    <w:rsid w:val="003C4C42"/>
    <w:rsid w:val="003C553A"/>
    <w:rsid w:val="003C592F"/>
    <w:rsid w:val="003C5EA2"/>
    <w:rsid w:val="003C67C7"/>
    <w:rsid w:val="003C7B0A"/>
    <w:rsid w:val="003C7B40"/>
    <w:rsid w:val="003C7CCC"/>
    <w:rsid w:val="003D1831"/>
    <w:rsid w:val="003D194F"/>
    <w:rsid w:val="003D1C15"/>
    <w:rsid w:val="003D253A"/>
    <w:rsid w:val="003D2902"/>
    <w:rsid w:val="003D2B1F"/>
    <w:rsid w:val="003D39F6"/>
    <w:rsid w:val="003D3E84"/>
    <w:rsid w:val="003D42AA"/>
    <w:rsid w:val="003D4578"/>
    <w:rsid w:val="003D4C11"/>
    <w:rsid w:val="003D4D10"/>
    <w:rsid w:val="003D5EF5"/>
    <w:rsid w:val="003D7915"/>
    <w:rsid w:val="003D7C20"/>
    <w:rsid w:val="003D7E28"/>
    <w:rsid w:val="003E056E"/>
    <w:rsid w:val="003E05D9"/>
    <w:rsid w:val="003E07AE"/>
    <w:rsid w:val="003E17D6"/>
    <w:rsid w:val="003E1E8E"/>
    <w:rsid w:val="003E21E8"/>
    <w:rsid w:val="003E2B15"/>
    <w:rsid w:val="003E32D8"/>
    <w:rsid w:val="003E3A80"/>
    <w:rsid w:val="003E3D6F"/>
    <w:rsid w:val="003E420C"/>
    <w:rsid w:val="003E423F"/>
    <w:rsid w:val="003E51FB"/>
    <w:rsid w:val="003E5ED4"/>
    <w:rsid w:val="003E6E26"/>
    <w:rsid w:val="003E7A4F"/>
    <w:rsid w:val="003E7D6E"/>
    <w:rsid w:val="003E7F40"/>
    <w:rsid w:val="003F0378"/>
    <w:rsid w:val="003F0B11"/>
    <w:rsid w:val="003F0D10"/>
    <w:rsid w:val="003F1560"/>
    <w:rsid w:val="003F1EDC"/>
    <w:rsid w:val="003F23EF"/>
    <w:rsid w:val="003F4351"/>
    <w:rsid w:val="003F447F"/>
    <w:rsid w:val="003F51F1"/>
    <w:rsid w:val="003F54C1"/>
    <w:rsid w:val="003F55D1"/>
    <w:rsid w:val="003F5918"/>
    <w:rsid w:val="003F5BFC"/>
    <w:rsid w:val="003F5C3C"/>
    <w:rsid w:val="003F6033"/>
    <w:rsid w:val="003F6867"/>
    <w:rsid w:val="003F6A26"/>
    <w:rsid w:val="003F706C"/>
    <w:rsid w:val="003F718D"/>
    <w:rsid w:val="003F7343"/>
    <w:rsid w:val="003F73EC"/>
    <w:rsid w:val="0040023F"/>
    <w:rsid w:val="00400C49"/>
    <w:rsid w:val="00401A36"/>
    <w:rsid w:val="00401CDE"/>
    <w:rsid w:val="00402B30"/>
    <w:rsid w:val="004032E6"/>
    <w:rsid w:val="0040336A"/>
    <w:rsid w:val="00403A2E"/>
    <w:rsid w:val="0040483A"/>
    <w:rsid w:val="00404BB8"/>
    <w:rsid w:val="004050BD"/>
    <w:rsid w:val="004052DD"/>
    <w:rsid w:val="004057F7"/>
    <w:rsid w:val="0040589A"/>
    <w:rsid w:val="004060F0"/>
    <w:rsid w:val="00406764"/>
    <w:rsid w:val="00406945"/>
    <w:rsid w:val="00406D31"/>
    <w:rsid w:val="004076DA"/>
    <w:rsid w:val="00407A4B"/>
    <w:rsid w:val="004108EB"/>
    <w:rsid w:val="00410D01"/>
    <w:rsid w:val="004113E5"/>
    <w:rsid w:val="004119EC"/>
    <w:rsid w:val="00412144"/>
    <w:rsid w:val="00412BF2"/>
    <w:rsid w:val="00412BF3"/>
    <w:rsid w:val="00413CF3"/>
    <w:rsid w:val="004145B5"/>
    <w:rsid w:val="0041466C"/>
    <w:rsid w:val="00414B58"/>
    <w:rsid w:val="00414C95"/>
    <w:rsid w:val="00414DCE"/>
    <w:rsid w:val="00416AFB"/>
    <w:rsid w:val="004174E7"/>
    <w:rsid w:val="00417603"/>
    <w:rsid w:val="00420A2E"/>
    <w:rsid w:val="00422176"/>
    <w:rsid w:val="00422278"/>
    <w:rsid w:val="00422AD9"/>
    <w:rsid w:val="00422E85"/>
    <w:rsid w:val="00422EF1"/>
    <w:rsid w:val="00422F12"/>
    <w:rsid w:val="0042320F"/>
    <w:rsid w:val="004233C4"/>
    <w:rsid w:val="0042361F"/>
    <w:rsid w:val="00423CCC"/>
    <w:rsid w:val="00423D54"/>
    <w:rsid w:val="00423EEA"/>
    <w:rsid w:val="00423F00"/>
    <w:rsid w:val="00424040"/>
    <w:rsid w:val="00425020"/>
    <w:rsid w:val="00425611"/>
    <w:rsid w:val="00425A99"/>
    <w:rsid w:val="00426848"/>
    <w:rsid w:val="00426E9A"/>
    <w:rsid w:val="00427BA6"/>
    <w:rsid w:val="004304ED"/>
    <w:rsid w:val="00430708"/>
    <w:rsid w:val="00430DFA"/>
    <w:rsid w:val="00431E10"/>
    <w:rsid w:val="00432890"/>
    <w:rsid w:val="004329EB"/>
    <w:rsid w:val="00432A88"/>
    <w:rsid w:val="0043307A"/>
    <w:rsid w:val="004332EF"/>
    <w:rsid w:val="0043382B"/>
    <w:rsid w:val="00435213"/>
    <w:rsid w:val="00435354"/>
    <w:rsid w:val="00435589"/>
    <w:rsid w:val="00435652"/>
    <w:rsid w:val="004365E6"/>
    <w:rsid w:val="004369C5"/>
    <w:rsid w:val="00436DB6"/>
    <w:rsid w:val="00436EE8"/>
    <w:rsid w:val="004371A4"/>
    <w:rsid w:val="00437207"/>
    <w:rsid w:val="004373E2"/>
    <w:rsid w:val="004379F9"/>
    <w:rsid w:val="00437D98"/>
    <w:rsid w:val="00437EA8"/>
    <w:rsid w:val="00440020"/>
    <w:rsid w:val="00440370"/>
    <w:rsid w:val="004403B9"/>
    <w:rsid w:val="00440534"/>
    <w:rsid w:val="00442F13"/>
    <w:rsid w:val="00442F47"/>
    <w:rsid w:val="0044310D"/>
    <w:rsid w:val="004440F3"/>
    <w:rsid w:val="0044507A"/>
    <w:rsid w:val="0044508F"/>
    <w:rsid w:val="004455DE"/>
    <w:rsid w:val="004455E5"/>
    <w:rsid w:val="00445652"/>
    <w:rsid w:val="00445722"/>
    <w:rsid w:val="00445B74"/>
    <w:rsid w:val="00446197"/>
    <w:rsid w:val="00446316"/>
    <w:rsid w:val="004465AD"/>
    <w:rsid w:val="00446CEF"/>
    <w:rsid w:val="00447B6A"/>
    <w:rsid w:val="004502BB"/>
    <w:rsid w:val="00450884"/>
    <w:rsid w:val="00451759"/>
    <w:rsid w:val="004517F7"/>
    <w:rsid w:val="00451DA7"/>
    <w:rsid w:val="00451E33"/>
    <w:rsid w:val="00452525"/>
    <w:rsid w:val="00452F03"/>
    <w:rsid w:val="00453112"/>
    <w:rsid w:val="00453A27"/>
    <w:rsid w:val="0045447F"/>
    <w:rsid w:val="004547DF"/>
    <w:rsid w:val="00454E76"/>
    <w:rsid w:val="00454F01"/>
    <w:rsid w:val="00456144"/>
    <w:rsid w:val="004568AB"/>
    <w:rsid w:val="00456C5A"/>
    <w:rsid w:val="00456F5F"/>
    <w:rsid w:val="004574B8"/>
    <w:rsid w:val="00457C9C"/>
    <w:rsid w:val="00460156"/>
    <w:rsid w:val="004605D8"/>
    <w:rsid w:val="004606E0"/>
    <w:rsid w:val="004608B5"/>
    <w:rsid w:val="00460C09"/>
    <w:rsid w:val="004614F7"/>
    <w:rsid w:val="00461B3C"/>
    <w:rsid w:val="00461B3D"/>
    <w:rsid w:val="00462158"/>
    <w:rsid w:val="00462793"/>
    <w:rsid w:val="004629DF"/>
    <w:rsid w:val="00463528"/>
    <w:rsid w:val="00463623"/>
    <w:rsid w:val="0046369A"/>
    <w:rsid w:val="00463C7C"/>
    <w:rsid w:val="00464CED"/>
    <w:rsid w:val="00464F86"/>
    <w:rsid w:val="004653CD"/>
    <w:rsid w:val="004655FC"/>
    <w:rsid w:val="00465913"/>
    <w:rsid w:val="00465DC7"/>
    <w:rsid w:val="0046669C"/>
    <w:rsid w:val="00466B8F"/>
    <w:rsid w:val="00466C09"/>
    <w:rsid w:val="00467A16"/>
    <w:rsid w:val="00467DBB"/>
    <w:rsid w:val="00467F2D"/>
    <w:rsid w:val="004703DC"/>
    <w:rsid w:val="0047070C"/>
    <w:rsid w:val="00471DC0"/>
    <w:rsid w:val="00471E75"/>
    <w:rsid w:val="00472198"/>
    <w:rsid w:val="00472D81"/>
    <w:rsid w:val="00472E77"/>
    <w:rsid w:val="00473108"/>
    <w:rsid w:val="00473973"/>
    <w:rsid w:val="004739F9"/>
    <w:rsid w:val="00475B4A"/>
    <w:rsid w:val="00475D31"/>
    <w:rsid w:val="00475F6C"/>
    <w:rsid w:val="0047672A"/>
    <w:rsid w:val="00476CA4"/>
    <w:rsid w:val="00476DA8"/>
    <w:rsid w:val="00476DF0"/>
    <w:rsid w:val="00476F71"/>
    <w:rsid w:val="004774CE"/>
    <w:rsid w:val="00477632"/>
    <w:rsid w:val="004809FD"/>
    <w:rsid w:val="00480C6A"/>
    <w:rsid w:val="00481490"/>
    <w:rsid w:val="00482BFB"/>
    <w:rsid w:val="00482FD4"/>
    <w:rsid w:val="00483479"/>
    <w:rsid w:val="00483EAA"/>
    <w:rsid w:val="00484337"/>
    <w:rsid w:val="0048445B"/>
    <w:rsid w:val="00484F31"/>
    <w:rsid w:val="00485226"/>
    <w:rsid w:val="00485AD5"/>
    <w:rsid w:val="00485CDE"/>
    <w:rsid w:val="00485F67"/>
    <w:rsid w:val="00486265"/>
    <w:rsid w:val="0048668C"/>
    <w:rsid w:val="004867E3"/>
    <w:rsid w:val="00486975"/>
    <w:rsid w:val="00487AD4"/>
    <w:rsid w:val="00490389"/>
    <w:rsid w:val="004905A1"/>
    <w:rsid w:val="00490C1C"/>
    <w:rsid w:val="00490E9A"/>
    <w:rsid w:val="00491067"/>
    <w:rsid w:val="004912F2"/>
    <w:rsid w:val="00491720"/>
    <w:rsid w:val="00491B48"/>
    <w:rsid w:val="00492054"/>
    <w:rsid w:val="0049256C"/>
    <w:rsid w:val="00493991"/>
    <w:rsid w:val="00493B27"/>
    <w:rsid w:val="00493F9E"/>
    <w:rsid w:val="004943B8"/>
    <w:rsid w:val="00494BEC"/>
    <w:rsid w:val="00494D63"/>
    <w:rsid w:val="00495D34"/>
    <w:rsid w:val="0049600A"/>
    <w:rsid w:val="004969EB"/>
    <w:rsid w:val="00496CB2"/>
    <w:rsid w:val="00496E99"/>
    <w:rsid w:val="004972A7"/>
    <w:rsid w:val="0049758D"/>
    <w:rsid w:val="00497935"/>
    <w:rsid w:val="00497E24"/>
    <w:rsid w:val="004A08B6"/>
    <w:rsid w:val="004A13B1"/>
    <w:rsid w:val="004A36C1"/>
    <w:rsid w:val="004A3864"/>
    <w:rsid w:val="004A47D8"/>
    <w:rsid w:val="004A5141"/>
    <w:rsid w:val="004A53E8"/>
    <w:rsid w:val="004A53F3"/>
    <w:rsid w:val="004A6931"/>
    <w:rsid w:val="004A725A"/>
    <w:rsid w:val="004A7861"/>
    <w:rsid w:val="004B0749"/>
    <w:rsid w:val="004B097F"/>
    <w:rsid w:val="004B1406"/>
    <w:rsid w:val="004B19A2"/>
    <w:rsid w:val="004B1D9F"/>
    <w:rsid w:val="004B1FC9"/>
    <w:rsid w:val="004B20D8"/>
    <w:rsid w:val="004B22F4"/>
    <w:rsid w:val="004B2481"/>
    <w:rsid w:val="004B2FAC"/>
    <w:rsid w:val="004B2FC9"/>
    <w:rsid w:val="004B30A2"/>
    <w:rsid w:val="004B30FA"/>
    <w:rsid w:val="004B3172"/>
    <w:rsid w:val="004B383F"/>
    <w:rsid w:val="004B3C61"/>
    <w:rsid w:val="004B422D"/>
    <w:rsid w:val="004B42D6"/>
    <w:rsid w:val="004B49C0"/>
    <w:rsid w:val="004B4CAE"/>
    <w:rsid w:val="004B4E4D"/>
    <w:rsid w:val="004B5203"/>
    <w:rsid w:val="004B58A8"/>
    <w:rsid w:val="004B5A33"/>
    <w:rsid w:val="004B60B5"/>
    <w:rsid w:val="004B610D"/>
    <w:rsid w:val="004B6A41"/>
    <w:rsid w:val="004B6C3C"/>
    <w:rsid w:val="004B6DB7"/>
    <w:rsid w:val="004B70E6"/>
    <w:rsid w:val="004B7D7F"/>
    <w:rsid w:val="004C01A1"/>
    <w:rsid w:val="004C0986"/>
    <w:rsid w:val="004C1081"/>
    <w:rsid w:val="004C13D7"/>
    <w:rsid w:val="004C1BB3"/>
    <w:rsid w:val="004C1E59"/>
    <w:rsid w:val="004C265B"/>
    <w:rsid w:val="004C2F2C"/>
    <w:rsid w:val="004C3D39"/>
    <w:rsid w:val="004C42AA"/>
    <w:rsid w:val="004C4680"/>
    <w:rsid w:val="004C46EA"/>
    <w:rsid w:val="004C4794"/>
    <w:rsid w:val="004C4C3C"/>
    <w:rsid w:val="004C55D8"/>
    <w:rsid w:val="004C5A48"/>
    <w:rsid w:val="004C5C17"/>
    <w:rsid w:val="004C5FE9"/>
    <w:rsid w:val="004C613D"/>
    <w:rsid w:val="004C62C6"/>
    <w:rsid w:val="004C6B54"/>
    <w:rsid w:val="004C7213"/>
    <w:rsid w:val="004C7242"/>
    <w:rsid w:val="004C72F0"/>
    <w:rsid w:val="004C7449"/>
    <w:rsid w:val="004C78B4"/>
    <w:rsid w:val="004D1870"/>
    <w:rsid w:val="004D1879"/>
    <w:rsid w:val="004D2A18"/>
    <w:rsid w:val="004D3253"/>
    <w:rsid w:val="004D3602"/>
    <w:rsid w:val="004D39E4"/>
    <w:rsid w:val="004D3CE2"/>
    <w:rsid w:val="004D40B4"/>
    <w:rsid w:val="004D46BC"/>
    <w:rsid w:val="004D4E99"/>
    <w:rsid w:val="004D4F29"/>
    <w:rsid w:val="004D5342"/>
    <w:rsid w:val="004D56B0"/>
    <w:rsid w:val="004D59C1"/>
    <w:rsid w:val="004D645B"/>
    <w:rsid w:val="004D65FC"/>
    <w:rsid w:val="004D66AD"/>
    <w:rsid w:val="004D7649"/>
    <w:rsid w:val="004D7FF2"/>
    <w:rsid w:val="004E0514"/>
    <w:rsid w:val="004E07A6"/>
    <w:rsid w:val="004E0813"/>
    <w:rsid w:val="004E0DE8"/>
    <w:rsid w:val="004E108F"/>
    <w:rsid w:val="004E13A7"/>
    <w:rsid w:val="004E13FB"/>
    <w:rsid w:val="004E172D"/>
    <w:rsid w:val="004E2503"/>
    <w:rsid w:val="004E29AD"/>
    <w:rsid w:val="004E304F"/>
    <w:rsid w:val="004E3A1E"/>
    <w:rsid w:val="004E3C71"/>
    <w:rsid w:val="004E411E"/>
    <w:rsid w:val="004E48E0"/>
    <w:rsid w:val="004E4E3F"/>
    <w:rsid w:val="004E5555"/>
    <w:rsid w:val="004E5EB4"/>
    <w:rsid w:val="004E5F82"/>
    <w:rsid w:val="004E6C78"/>
    <w:rsid w:val="004E6D9E"/>
    <w:rsid w:val="004E6F30"/>
    <w:rsid w:val="004E6FCA"/>
    <w:rsid w:val="004F0B5E"/>
    <w:rsid w:val="004F0CA7"/>
    <w:rsid w:val="004F0F4C"/>
    <w:rsid w:val="004F2841"/>
    <w:rsid w:val="004F2C54"/>
    <w:rsid w:val="004F40B8"/>
    <w:rsid w:val="004F4220"/>
    <w:rsid w:val="004F43C6"/>
    <w:rsid w:val="004F476F"/>
    <w:rsid w:val="004F4D07"/>
    <w:rsid w:val="004F4DE0"/>
    <w:rsid w:val="004F521D"/>
    <w:rsid w:val="004F5753"/>
    <w:rsid w:val="004F594B"/>
    <w:rsid w:val="004F5FA4"/>
    <w:rsid w:val="004F6381"/>
    <w:rsid w:val="004F758F"/>
    <w:rsid w:val="004F7751"/>
    <w:rsid w:val="004F7DC1"/>
    <w:rsid w:val="005010C4"/>
    <w:rsid w:val="00501A62"/>
    <w:rsid w:val="00501BB0"/>
    <w:rsid w:val="00502560"/>
    <w:rsid w:val="00502690"/>
    <w:rsid w:val="00502E52"/>
    <w:rsid w:val="00503280"/>
    <w:rsid w:val="0050349A"/>
    <w:rsid w:val="005038C2"/>
    <w:rsid w:val="005039B2"/>
    <w:rsid w:val="00504F8B"/>
    <w:rsid w:val="00505358"/>
    <w:rsid w:val="00505A7B"/>
    <w:rsid w:val="005063F2"/>
    <w:rsid w:val="00506DBF"/>
    <w:rsid w:val="00506E59"/>
    <w:rsid w:val="00507465"/>
    <w:rsid w:val="00507A06"/>
    <w:rsid w:val="00507E39"/>
    <w:rsid w:val="00510155"/>
    <w:rsid w:val="00511069"/>
    <w:rsid w:val="00511141"/>
    <w:rsid w:val="00511986"/>
    <w:rsid w:val="00511B56"/>
    <w:rsid w:val="00512C73"/>
    <w:rsid w:val="00512D2F"/>
    <w:rsid w:val="005132A1"/>
    <w:rsid w:val="005134ED"/>
    <w:rsid w:val="0051374F"/>
    <w:rsid w:val="0051391A"/>
    <w:rsid w:val="00513DC9"/>
    <w:rsid w:val="00514055"/>
    <w:rsid w:val="005146EB"/>
    <w:rsid w:val="00514F4B"/>
    <w:rsid w:val="00515105"/>
    <w:rsid w:val="0051531B"/>
    <w:rsid w:val="00515693"/>
    <w:rsid w:val="005157CB"/>
    <w:rsid w:val="00516531"/>
    <w:rsid w:val="00516DB9"/>
    <w:rsid w:val="005178A3"/>
    <w:rsid w:val="00517BEE"/>
    <w:rsid w:val="0052024B"/>
    <w:rsid w:val="00520E81"/>
    <w:rsid w:val="00521506"/>
    <w:rsid w:val="005216ED"/>
    <w:rsid w:val="00521DA3"/>
    <w:rsid w:val="0052251D"/>
    <w:rsid w:val="005229EA"/>
    <w:rsid w:val="00522C3C"/>
    <w:rsid w:val="005237EA"/>
    <w:rsid w:val="005239CD"/>
    <w:rsid w:val="005243B4"/>
    <w:rsid w:val="005244E0"/>
    <w:rsid w:val="00524D9A"/>
    <w:rsid w:val="00525C0E"/>
    <w:rsid w:val="00526386"/>
    <w:rsid w:val="00526BB4"/>
    <w:rsid w:val="005309FA"/>
    <w:rsid w:val="00530C66"/>
    <w:rsid w:val="005314AC"/>
    <w:rsid w:val="00531BF6"/>
    <w:rsid w:val="00531E17"/>
    <w:rsid w:val="0053269E"/>
    <w:rsid w:val="00532BF0"/>
    <w:rsid w:val="00532D4D"/>
    <w:rsid w:val="00532F68"/>
    <w:rsid w:val="00532F7A"/>
    <w:rsid w:val="0053319A"/>
    <w:rsid w:val="00533694"/>
    <w:rsid w:val="00534709"/>
    <w:rsid w:val="0053481F"/>
    <w:rsid w:val="00534DEE"/>
    <w:rsid w:val="005354B5"/>
    <w:rsid w:val="00535810"/>
    <w:rsid w:val="00535BAD"/>
    <w:rsid w:val="005361EB"/>
    <w:rsid w:val="00536374"/>
    <w:rsid w:val="00536ACF"/>
    <w:rsid w:val="00537345"/>
    <w:rsid w:val="005376A3"/>
    <w:rsid w:val="00540CCF"/>
    <w:rsid w:val="00540E5D"/>
    <w:rsid w:val="0054190F"/>
    <w:rsid w:val="0054210F"/>
    <w:rsid w:val="005426D3"/>
    <w:rsid w:val="00542C30"/>
    <w:rsid w:val="00542C69"/>
    <w:rsid w:val="005435FB"/>
    <w:rsid w:val="005441A2"/>
    <w:rsid w:val="00544512"/>
    <w:rsid w:val="00544D61"/>
    <w:rsid w:val="00545354"/>
    <w:rsid w:val="00545735"/>
    <w:rsid w:val="00545772"/>
    <w:rsid w:val="00545C5B"/>
    <w:rsid w:val="005467FB"/>
    <w:rsid w:val="0054770E"/>
    <w:rsid w:val="005477FC"/>
    <w:rsid w:val="00547881"/>
    <w:rsid w:val="005478FD"/>
    <w:rsid w:val="005500E5"/>
    <w:rsid w:val="005516AC"/>
    <w:rsid w:val="00551B63"/>
    <w:rsid w:val="00551B96"/>
    <w:rsid w:val="00552086"/>
    <w:rsid w:val="005526E9"/>
    <w:rsid w:val="005529B6"/>
    <w:rsid w:val="00553299"/>
    <w:rsid w:val="00553483"/>
    <w:rsid w:val="0055455F"/>
    <w:rsid w:val="00554864"/>
    <w:rsid w:val="00555389"/>
    <w:rsid w:val="00555987"/>
    <w:rsid w:val="00556787"/>
    <w:rsid w:val="005569B7"/>
    <w:rsid w:val="00560B81"/>
    <w:rsid w:val="00560DF2"/>
    <w:rsid w:val="00560F1F"/>
    <w:rsid w:val="0056150F"/>
    <w:rsid w:val="00561E0D"/>
    <w:rsid w:val="00562795"/>
    <w:rsid w:val="00563015"/>
    <w:rsid w:val="0056319A"/>
    <w:rsid w:val="005631B1"/>
    <w:rsid w:val="00563926"/>
    <w:rsid w:val="00563C91"/>
    <w:rsid w:val="00563E86"/>
    <w:rsid w:val="00564614"/>
    <w:rsid w:val="00564BD0"/>
    <w:rsid w:val="00564DBD"/>
    <w:rsid w:val="00565230"/>
    <w:rsid w:val="00565408"/>
    <w:rsid w:val="005657DE"/>
    <w:rsid w:val="00566420"/>
    <w:rsid w:val="00566500"/>
    <w:rsid w:val="00566650"/>
    <w:rsid w:val="005669DD"/>
    <w:rsid w:val="00566A78"/>
    <w:rsid w:val="00566D9A"/>
    <w:rsid w:val="00566DFF"/>
    <w:rsid w:val="005674AD"/>
    <w:rsid w:val="00567776"/>
    <w:rsid w:val="00567EF0"/>
    <w:rsid w:val="00567FD0"/>
    <w:rsid w:val="0057015C"/>
    <w:rsid w:val="0057031E"/>
    <w:rsid w:val="005712B5"/>
    <w:rsid w:val="0057152D"/>
    <w:rsid w:val="00571AEC"/>
    <w:rsid w:val="00571C07"/>
    <w:rsid w:val="00572016"/>
    <w:rsid w:val="00572809"/>
    <w:rsid w:val="0057280A"/>
    <w:rsid w:val="005730CD"/>
    <w:rsid w:val="005733E9"/>
    <w:rsid w:val="0057357C"/>
    <w:rsid w:val="00573F40"/>
    <w:rsid w:val="0057451D"/>
    <w:rsid w:val="00574861"/>
    <w:rsid w:val="00574979"/>
    <w:rsid w:val="005750D7"/>
    <w:rsid w:val="005752D3"/>
    <w:rsid w:val="00576119"/>
    <w:rsid w:val="005761B5"/>
    <w:rsid w:val="005773BD"/>
    <w:rsid w:val="00577829"/>
    <w:rsid w:val="005805B6"/>
    <w:rsid w:val="00581A8A"/>
    <w:rsid w:val="00581C83"/>
    <w:rsid w:val="00581C8F"/>
    <w:rsid w:val="00581CE2"/>
    <w:rsid w:val="005827D2"/>
    <w:rsid w:val="005836FC"/>
    <w:rsid w:val="00583C64"/>
    <w:rsid w:val="00583E20"/>
    <w:rsid w:val="005847B9"/>
    <w:rsid w:val="00585A76"/>
    <w:rsid w:val="00585DCF"/>
    <w:rsid w:val="00585EAD"/>
    <w:rsid w:val="005865C2"/>
    <w:rsid w:val="005876E2"/>
    <w:rsid w:val="00587BDB"/>
    <w:rsid w:val="0059059E"/>
    <w:rsid w:val="00590947"/>
    <w:rsid w:val="00591608"/>
    <w:rsid w:val="00592C7A"/>
    <w:rsid w:val="00592DC2"/>
    <w:rsid w:val="0059324D"/>
    <w:rsid w:val="005940CF"/>
    <w:rsid w:val="005942D7"/>
    <w:rsid w:val="0059495A"/>
    <w:rsid w:val="005956EB"/>
    <w:rsid w:val="00595AC5"/>
    <w:rsid w:val="00595CA9"/>
    <w:rsid w:val="00595D72"/>
    <w:rsid w:val="00595F76"/>
    <w:rsid w:val="00595FB8"/>
    <w:rsid w:val="00595FC8"/>
    <w:rsid w:val="00596400"/>
    <w:rsid w:val="00597641"/>
    <w:rsid w:val="0059775D"/>
    <w:rsid w:val="005A0329"/>
    <w:rsid w:val="005A12C9"/>
    <w:rsid w:val="005A19D8"/>
    <w:rsid w:val="005A211C"/>
    <w:rsid w:val="005A4865"/>
    <w:rsid w:val="005A4A68"/>
    <w:rsid w:val="005A4D60"/>
    <w:rsid w:val="005A5DB4"/>
    <w:rsid w:val="005A5DCF"/>
    <w:rsid w:val="005A665A"/>
    <w:rsid w:val="005A6B9C"/>
    <w:rsid w:val="005A6BB9"/>
    <w:rsid w:val="005A7855"/>
    <w:rsid w:val="005B0299"/>
    <w:rsid w:val="005B0C91"/>
    <w:rsid w:val="005B0D9F"/>
    <w:rsid w:val="005B0E8E"/>
    <w:rsid w:val="005B102B"/>
    <w:rsid w:val="005B172D"/>
    <w:rsid w:val="005B19DF"/>
    <w:rsid w:val="005B1DD6"/>
    <w:rsid w:val="005B1E9E"/>
    <w:rsid w:val="005B33D3"/>
    <w:rsid w:val="005B43C0"/>
    <w:rsid w:val="005B47C3"/>
    <w:rsid w:val="005B4AB8"/>
    <w:rsid w:val="005B51A2"/>
    <w:rsid w:val="005B5738"/>
    <w:rsid w:val="005B578A"/>
    <w:rsid w:val="005B5869"/>
    <w:rsid w:val="005B7253"/>
    <w:rsid w:val="005B7BF6"/>
    <w:rsid w:val="005B7E58"/>
    <w:rsid w:val="005C0861"/>
    <w:rsid w:val="005C0A71"/>
    <w:rsid w:val="005C0ACF"/>
    <w:rsid w:val="005C0D5A"/>
    <w:rsid w:val="005C1277"/>
    <w:rsid w:val="005C1472"/>
    <w:rsid w:val="005C14AD"/>
    <w:rsid w:val="005C1821"/>
    <w:rsid w:val="005C237E"/>
    <w:rsid w:val="005C2503"/>
    <w:rsid w:val="005C2625"/>
    <w:rsid w:val="005C26A0"/>
    <w:rsid w:val="005C3766"/>
    <w:rsid w:val="005C38EC"/>
    <w:rsid w:val="005C39A0"/>
    <w:rsid w:val="005C40BB"/>
    <w:rsid w:val="005C4388"/>
    <w:rsid w:val="005C43C3"/>
    <w:rsid w:val="005C5704"/>
    <w:rsid w:val="005C5AF9"/>
    <w:rsid w:val="005C5C56"/>
    <w:rsid w:val="005C63AE"/>
    <w:rsid w:val="005C68E4"/>
    <w:rsid w:val="005C7082"/>
    <w:rsid w:val="005C79CC"/>
    <w:rsid w:val="005D0568"/>
    <w:rsid w:val="005D077F"/>
    <w:rsid w:val="005D095E"/>
    <w:rsid w:val="005D0FC1"/>
    <w:rsid w:val="005D1401"/>
    <w:rsid w:val="005D1A55"/>
    <w:rsid w:val="005D1CAA"/>
    <w:rsid w:val="005D2354"/>
    <w:rsid w:val="005D24F3"/>
    <w:rsid w:val="005D3233"/>
    <w:rsid w:val="005D3619"/>
    <w:rsid w:val="005D38CC"/>
    <w:rsid w:val="005D41FC"/>
    <w:rsid w:val="005D422D"/>
    <w:rsid w:val="005D45A2"/>
    <w:rsid w:val="005D4DDA"/>
    <w:rsid w:val="005D549C"/>
    <w:rsid w:val="005D5BCF"/>
    <w:rsid w:val="005E1465"/>
    <w:rsid w:val="005E21E6"/>
    <w:rsid w:val="005E37C0"/>
    <w:rsid w:val="005E3949"/>
    <w:rsid w:val="005E3D19"/>
    <w:rsid w:val="005E3FF0"/>
    <w:rsid w:val="005E4C6E"/>
    <w:rsid w:val="005E59C4"/>
    <w:rsid w:val="005E5EDF"/>
    <w:rsid w:val="005E60A6"/>
    <w:rsid w:val="005E612F"/>
    <w:rsid w:val="005E6251"/>
    <w:rsid w:val="005E6510"/>
    <w:rsid w:val="005E6736"/>
    <w:rsid w:val="005E77CA"/>
    <w:rsid w:val="005E7D85"/>
    <w:rsid w:val="005E7E54"/>
    <w:rsid w:val="005F0003"/>
    <w:rsid w:val="005F0678"/>
    <w:rsid w:val="005F0B56"/>
    <w:rsid w:val="005F0EE5"/>
    <w:rsid w:val="005F0FCD"/>
    <w:rsid w:val="005F19F6"/>
    <w:rsid w:val="005F1E97"/>
    <w:rsid w:val="005F22CD"/>
    <w:rsid w:val="005F2F02"/>
    <w:rsid w:val="005F3230"/>
    <w:rsid w:val="005F37C3"/>
    <w:rsid w:val="005F3C32"/>
    <w:rsid w:val="005F4DA7"/>
    <w:rsid w:val="005F6F01"/>
    <w:rsid w:val="005F7455"/>
    <w:rsid w:val="005F76DF"/>
    <w:rsid w:val="005F7B4B"/>
    <w:rsid w:val="005F7DDA"/>
    <w:rsid w:val="00600006"/>
    <w:rsid w:val="00600762"/>
    <w:rsid w:val="00600B1D"/>
    <w:rsid w:val="00601C6E"/>
    <w:rsid w:val="00602233"/>
    <w:rsid w:val="00602370"/>
    <w:rsid w:val="0060245A"/>
    <w:rsid w:val="00602581"/>
    <w:rsid w:val="0060268D"/>
    <w:rsid w:val="006026D5"/>
    <w:rsid w:val="00603CD8"/>
    <w:rsid w:val="00606419"/>
    <w:rsid w:val="00607AD0"/>
    <w:rsid w:val="0061057C"/>
    <w:rsid w:val="00610650"/>
    <w:rsid w:val="00610903"/>
    <w:rsid w:val="00610EE0"/>
    <w:rsid w:val="00611196"/>
    <w:rsid w:val="00611271"/>
    <w:rsid w:val="00611BA5"/>
    <w:rsid w:val="00611BB3"/>
    <w:rsid w:val="00611D26"/>
    <w:rsid w:val="006120FE"/>
    <w:rsid w:val="00612722"/>
    <w:rsid w:val="00612A19"/>
    <w:rsid w:val="00612D29"/>
    <w:rsid w:val="00613362"/>
    <w:rsid w:val="00613C06"/>
    <w:rsid w:val="006142AA"/>
    <w:rsid w:val="0061460A"/>
    <w:rsid w:val="006148C0"/>
    <w:rsid w:val="00614F82"/>
    <w:rsid w:val="00615D42"/>
    <w:rsid w:val="00615E3C"/>
    <w:rsid w:val="00616321"/>
    <w:rsid w:val="00616B3A"/>
    <w:rsid w:val="00616CC2"/>
    <w:rsid w:val="00616DDB"/>
    <w:rsid w:val="00617142"/>
    <w:rsid w:val="00620054"/>
    <w:rsid w:val="0062030D"/>
    <w:rsid w:val="00620471"/>
    <w:rsid w:val="0062051D"/>
    <w:rsid w:val="006207FA"/>
    <w:rsid w:val="00620B0A"/>
    <w:rsid w:val="00620C1D"/>
    <w:rsid w:val="00620DCD"/>
    <w:rsid w:val="00621C5D"/>
    <w:rsid w:val="00621D08"/>
    <w:rsid w:val="00622AD2"/>
    <w:rsid w:val="006230A4"/>
    <w:rsid w:val="006235CB"/>
    <w:rsid w:val="00623777"/>
    <w:rsid w:val="0062421F"/>
    <w:rsid w:val="00624428"/>
    <w:rsid w:val="00624657"/>
    <w:rsid w:val="0062499A"/>
    <w:rsid w:val="00624D58"/>
    <w:rsid w:val="0062501C"/>
    <w:rsid w:val="006253C8"/>
    <w:rsid w:val="00625B8D"/>
    <w:rsid w:val="00625CEE"/>
    <w:rsid w:val="00625F93"/>
    <w:rsid w:val="006262FC"/>
    <w:rsid w:val="00626492"/>
    <w:rsid w:val="00626757"/>
    <w:rsid w:val="006268C7"/>
    <w:rsid w:val="006270EF"/>
    <w:rsid w:val="006301B1"/>
    <w:rsid w:val="006316BB"/>
    <w:rsid w:val="00632579"/>
    <w:rsid w:val="00632A69"/>
    <w:rsid w:val="00632F3A"/>
    <w:rsid w:val="00634DE1"/>
    <w:rsid w:val="0063564D"/>
    <w:rsid w:val="00635FA5"/>
    <w:rsid w:val="0063608E"/>
    <w:rsid w:val="00636641"/>
    <w:rsid w:val="006367A3"/>
    <w:rsid w:val="00636C8E"/>
    <w:rsid w:val="00637795"/>
    <w:rsid w:val="00637B41"/>
    <w:rsid w:val="00637BE2"/>
    <w:rsid w:val="00637DAC"/>
    <w:rsid w:val="00637ED1"/>
    <w:rsid w:val="006403B6"/>
    <w:rsid w:val="00641318"/>
    <w:rsid w:val="006415E1"/>
    <w:rsid w:val="00641CE9"/>
    <w:rsid w:val="006421A8"/>
    <w:rsid w:val="00642753"/>
    <w:rsid w:val="00643352"/>
    <w:rsid w:val="00643E82"/>
    <w:rsid w:val="00644318"/>
    <w:rsid w:val="0064436E"/>
    <w:rsid w:val="006448B7"/>
    <w:rsid w:val="00644A3B"/>
    <w:rsid w:val="0064545F"/>
    <w:rsid w:val="006454B3"/>
    <w:rsid w:val="006460AD"/>
    <w:rsid w:val="00646552"/>
    <w:rsid w:val="006467B8"/>
    <w:rsid w:val="006468AE"/>
    <w:rsid w:val="00647157"/>
    <w:rsid w:val="0064746C"/>
    <w:rsid w:val="006505FE"/>
    <w:rsid w:val="0065076D"/>
    <w:rsid w:val="0065122A"/>
    <w:rsid w:val="00651766"/>
    <w:rsid w:val="00651A9B"/>
    <w:rsid w:val="006523B3"/>
    <w:rsid w:val="00652562"/>
    <w:rsid w:val="006525EE"/>
    <w:rsid w:val="0065263C"/>
    <w:rsid w:val="006528EA"/>
    <w:rsid w:val="00652C96"/>
    <w:rsid w:val="00652EAB"/>
    <w:rsid w:val="006532FA"/>
    <w:rsid w:val="00653354"/>
    <w:rsid w:val="006538A0"/>
    <w:rsid w:val="00653EBD"/>
    <w:rsid w:val="006544A6"/>
    <w:rsid w:val="0065496C"/>
    <w:rsid w:val="00655531"/>
    <w:rsid w:val="00655865"/>
    <w:rsid w:val="00655E3D"/>
    <w:rsid w:val="0065636F"/>
    <w:rsid w:val="00657247"/>
    <w:rsid w:val="006579B0"/>
    <w:rsid w:val="00657E42"/>
    <w:rsid w:val="00660B9E"/>
    <w:rsid w:val="006612BD"/>
    <w:rsid w:val="0066196C"/>
    <w:rsid w:val="00661E40"/>
    <w:rsid w:val="00662DEB"/>
    <w:rsid w:val="0066323B"/>
    <w:rsid w:val="0066331B"/>
    <w:rsid w:val="00664F1F"/>
    <w:rsid w:val="00665156"/>
    <w:rsid w:val="00665B78"/>
    <w:rsid w:val="00665FAD"/>
    <w:rsid w:val="00667187"/>
    <w:rsid w:val="006678C5"/>
    <w:rsid w:val="00667D9E"/>
    <w:rsid w:val="00670088"/>
    <w:rsid w:val="00670E2B"/>
    <w:rsid w:val="00670F24"/>
    <w:rsid w:val="0067150E"/>
    <w:rsid w:val="00671F79"/>
    <w:rsid w:val="00672F5B"/>
    <w:rsid w:val="00674567"/>
    <w:rsid w:val="006746F6"/>
    <w:rsid w:val="00674D36"/>
    <w:rsid w:val="00675BB4"/>
    <w:rsid w:val="00675BEC"/>
    <w:rsid w:val="00675E58"/>
    <w:rsid w:val="006763F1"/>
    <w:rsid w:val="006768A6"/>
    <w:rsid w:val="006769FD"/>
    <w:rsid w:val="00676BE7"/>
    <w:rsid w:val="0067726E"/>
    <w:rsid w:val="00677628"/>
    <w:rsid w:val="00677A25"/>
    <w:rsid w:val="00677E7F"/>
    <w:rsid w:val="006802A3"/>
    <w:rsid w:val="00680581"/>
    <w:rsid w:val="006806C1"/>
    <w:rsid w:val="00680B4B"/>
    <w:rsid w:val="0068122F"/>
    <w:rsid w:val="00681E02"/>
    <w:rsid w:val="00682507"/>
    <w:rsid w:val="006826AD"/>
    <w:rsid w:val="0068298A"/>
    <w:rsid w:val="00682B43"/>
    <w:rsid w:val="00682B88"/>
    <w:rsid w:val="00684344"/>
    <w:rsid w:val="00684BE6"/>
    <w:rsid w:val="00685B1A"/>
    <w:rsid w:val="00685E2E"/>
    <w:rsid w:val="00686077"/>
    <w:rsid w:val="0068633E"/>
    <w:rsid w:val="00687702"/>
    <w:rsid w:val="006877E1"/>
    <w:rsid w:val="00687E77"/>
    <w:rsid w:val="00687ED5"/>
    <w:rsid w:val="006904DE"/>
    <w:rsid w:val="006912AD"/>
    <w:rsid w:val="006924B5"/>
    <w:rsid w:val="00692823"/>
    <w:rsid w:val="00692E21"/>
    <w:rsid w:val="0069363D"/>
    <w:rsid w:val="006937E0"/>
    <w:rsid w:val="00693912"/>
    <w:rsid w:val="006947BB"/>
    <w:rsid w:val="00694AFE"/>
    <w:rsid w:val="0069542D"/>
    <w:rsid w:val="0069570C"/>
    <w:rsid w:val="00695DCD"/>
    <w:rsid w:val="006961FF"/>
    <w:rsid w:val="0069713A"/>
    <w:rsid w:val="00697289"/>
    <w:rsid w:val="00697C36"/>
    <w:rsid w:val="00697C90"/>
    <w:rsid w:val="006A088E"/>
    <w:rsid w:val="006A1646"/>
    <w:rsid w:val="006A2DC1"/>
    <w:rsid w:val="006A311E"/>
    <w:rsid w:val="006A3914"/>
    <w:rsid w:val="006A44B1"/>
    <w:rsid w:val="006A5EE9"/>
    <w:rsid w:val="006A679B"/>
    <w:rsid w:val="006A6E4A"/>
    <w:rsid w:val="006A6F17"/>
    <w:rsid w:val="006A72BE"/>
    <w:rsid w:val="006A79B8"/>
    <w:rsid w:val="006A7D37"/>
    <w:rsid w:val="006B02AB"/>
    <w:rsid w:val="006B0BED"/>
    <w:rsid w:val="006B0E2B"/>
    <w:rsid w:val="006B16C5"/>
    <w:rsid w:val="006B1A91"/>
    <w:rsid w:val="006B1CB8"/>
    <w:rsid w:val="006B1D93"/>
    <w:rsid w:val="006B1E88"/>
    <w:rsid w:val="006B2678"/>
    <w:rsid w:val="006B2714"/>
    <w:rsid w:val="006B2CA8"/>
    <w:rsid w:val="006B2D53"/>
    <w:rsid w:val="006B3074"/>
    <w:rsid w:val="006B32BC"/>
    <w:rsid w:val="006B335C"/>
    <w:rsid w:val="006B492C"/>
    <w:rsid w:val="006B4D70"/>
    <w:rsid w:val="006B5156"/>
    <w:rsid w:val="006B5718"/>
    <w:rsid w:val="006B7B7E"/>
    <w:rsid w:val="006B7D3D"/>
    <w:rsid w:val="006B7EC8"/>
    <w:rsid w:val="006C1561"/>
    <w:rsid w:val="006C15B8"/>
    <w:rsid w:val="006C20C3"/>
    <w:rsid w:val="006C2261"/>
    <w:rsid w:val="006C2BF6"/>
    <w:rsid w:val="006C34C5"/>
    <w:rsid w:val="006C48FD"/>
    <w:rsid w:val="006C5451"/>
    <w:rsid w:val="006C558D"/>
    <w:rsid w:val="006C59E4"/>
    <w:rsid w:val="006C5DBD"/>
    <w:rsid w:val="006C632F"/>
    <w:rsid w:val="006D06A9"/>
    <w:rsid w:val="006D230A"/>
    <w:rsid w:val="006D276C"/>
    <w:rsid w:val="006D2B16"/>
    <w:rsid w:val="006D2E63"/>
    <w:rsid w:val="006D3ED9"/>
    <w:rsid w:val="006D5714"/>
    <w:rsid w:val="006D5877"/>
    <w:rsid w:val="006D5FE9"/>
    <w:rsid w:val="006D71D5"/>
    <w:rsid w:val="006D7622"/>
    <w:rsid w:val="006D7784"/>
    <w:rsid w:val="006D7980"/>
    <w:rsid w:val="006D7A79"/>
    <w:rsid w:val="006D7EA1"/>
    <w:rsid w:val="006E0026"/>
    <w:rsid w:val="006E07F0"/>
    <w:rsid w:val="006E0CA1"/>
    <w:rsid w:val="006E0D06"/>
    <w:rsid w:val="006E1476"/>
    <w:rsid w:val="006E1CF8"/>
    <w:rsid w:val="006E1D36"/>
    <w:rsid w:val="006E2374"/>
    <w:rsid w:val="006E2669"/>
    <w:rsid w:val="006E36C1"/>
    <w:rsid w:val="006E3BB2"/>
    <w:rsid w:val="006E4AB0"/>
    <w:rsid w:val="006E4FA3"/>
    <w:rsid w:val="006E50E5"/>
    <w:rsid w:val="006E5750"/>
    <w:rsid w:val="006E5A72"/>
    <w:rsid w:val="006E6A9C"/>
    <w:rsid w:val="006E6C45"/>
    <w:rsid w:val="006E6F2F"/>
    <w:rsid w:val="006E71B1"/>
    <w:rsid w:val="006E730F"/>
    <w:rsid w:val="006E779D"/>
    <w:rsid w:val="006F0333"/>
    <w:rsid w:val="006F04D2"/>
    <w:rsid w:val="006F0BB1"/>
    <w:rsid w:val="006F0E7C"/>
    <w:rsid w:val="006F0ED5"/>
    <w:rsid w:val="006F15E7"/>
    <w:rsid w:val="006F196E"/>
    <w:rsid w:val="006F1E26"/>
    <w:rsid w:val="006F33A8"/>
    <w:rsid w:val="006F37FC"/>
    <w:rsid w:val="006F391A"/>
    <w:rsid w:val="006F3C4E"/>
    <w:rsid w:val="006F415D"/>
    <w:rsid w:val="006F4305"/>
    <w:rsid w:val="006F50DF"/>
    <w:rsid w:val="006F56DD"/>
    <w:rsid w:val="006F5902"/>
    <w:rsid w:val="006F5AE2"/>
    <w:rsid w:val="006F61D5"/>
    <w:rsid w:val="006F6AC4"/>
    <w:rsid w:val="006F6ECE"/>
    <w:rsid w:val="006F737A"/>
    <w:rsid w:val="006F7603"/>
    <w:rsid w:val="006F797F"/>
    <w:rsid w:val="007004DE"/>
    <w:rsid w:val="0070109A"/>
    <w:rsid w:val="007014D8"/>
    <w:rsid w:val="0070161B"/>
    <w:rsid w:val="00701AB4"/>
    <w:rsid w:val="00701FA2"/>
    <w:rsid w:val="007024AF"/>
    <w:rsid w:val="007026FD"/>
    <w:rsid w:val="007027AA"/>
    <w:rsid w:val="007035A4"/>
    <w:rsid w:val="00703E6C"/>
    <w:rsid w:val="00703F11"/>
    <w:rsid w:val="0070414E"/>
    <w:rsid w:val="0070417F"/>
    <w:rsid w:val="00704E28"/>
    <w:rsid w:val="0070540E"/>
    <w:rsid w:val="00705481"/>
    <w:rsid w:val="0070570E"/>
    <w:rsid w:val="00706D01"/>
    <w:rsid w:val="007072C1"/>
    <w:rsid w:val="007076EB"/>
    <w:rsid w:val="007077BA"/>
    <w:rsid w:val="00711383"/>
    <w:rsid w:val="00711816"/>
    <w:rsid w:val="007119CB"/>
    <w:rsid w:val="00712069"/>
    <w:rsid w:val="007124B4"/>
    <w:rsid w:val="007125A4"/>
    <w:rsid w:val="007128CA"/>
    <w:rsid w:val="00712BB6"/>
    <w:rsid w:val="00712FBC"/>
    <w:rsid w:val="007132C1"/>
    <w:rsid w:val="007137DB"/>
    <w:rsid w:val="00713893"/>
    <w:rsid w:val="007148E2"/>
    <w:rsid w:val="00714943"/>
    <w:rsid w:val="0071506F"/>
    <w:rsid w:val="007156B2"/>
    <w:rsid w:val="00715E51"/>
    <w:rsid w:val="00716018"/>
    <w:rsid w:val="007160D4"/>
    <w:rsid w:val="0071627D"/>
    <w:rsid w:val="007167AA"/>
    <w:rsid w:val="007169D0"/>
    <w:rsid w:val="0071734B"/>
    <w:rsid w:val="007176A4"/>
    <w:rsid w:val="00717C73"/>
    <w:rsid w:val="00717FA7"/>
    <w:rsid w:val="007207E0"/>
    <w:rsid w:val="00721330"/>
    <w:rsid w:val="007215A9"/>
    <w:rsid w:val="0072172B"/>
    <w:rsid w:val="007217AA"/>
    <w:rsid w:val="00722062"/>
    <w:rsid w:val="00722128"/>
    <w:rsid w:val="0072303A"/>
    <w:rsid w:val="00723C34"/>
    <w:rsid w:val="00723CEC"/>
    <w:rsid w:val="007240A5"/>
    <w:rsid w:val="00724743"/>
    <w:rsid w:val="00724A22"/>
    <w:rsid w:val="0072535D"/>
    <w:rsid w:val="00725569"/>
    <w:rsid w:val="00725FD1"/>
    <w:rsid w:val="00726177"/>
    <w:rsid w:val="007262CE"/>
    <w:rsid w:val="007307A1"/>
    <w:rsid w:val="00730D4E"/>
    <w:rsid w:val="0073167B"/>
    <w:rsid w:val="00731846"/>
    <w:rsid w:val="00732F91"/>
    <w:rsid w:val="00733358"/>
    <w:rsid w:val="007334EE"/>
    <w:rsid w:val="00734239"/>
    <w:rsid w:val="007346F9"/>
    <w:rsid w:val="00734A81"/>
    <w:rsid w:val="007353CF"/>
    <w:rsid w:val="00735730"/>
    <w:rsid w:val="00735B7E"/>
    <w:rsid w:val="00735BC0"/>
    <w:rsid w:val="007369B7"/>
    <w:rsid w:val="00736B37"/>
    <w:rsid w:val="00737D57"/>
    <w:rsid w:val="00737EC6"/>
    <w:rsid w:val="00740F49"/>
    <w:rsid w:val="00740FD1"/>
    <w:rsid w:val="00741179"/>
    <w:rsid w:val="007420AE"/>
    <w:rsid w:val="0074212C"/>
    <w:rsid w:val="00742311"/>
    <w:rsid w:val="00742C10"/>
    <w:rsid w:val="00742FC1"/>
    <w:rsid w:val="007433F0"/>
    <w:rsid w:val="00743995"/>
    <w:rsid w:val="00743A41"/>
    <w:rsid w:val="00743B38"/>
    <w:rsid w:val="00743CE1"/>
    <w:rsid w:val="00743FEB"/>
    <w:rsid w:val="00744627"/>
    <w:rsid w:val="007450E6"/>
    <w:rsid w:val="00745310"/>
    <w:rsid w:val="007467A0"/>
    <w:rsid w:val="007467AA"/>
    <w:rsid w:val="00746812"/>
    <w:rsid w:val="00747423"/>
    <w:rsid w:val="007476B0"/>
    <w:rsid w:val="00747DE7"/>
    <w:rsid w:val="00751583"/>
    <w:rsid w:val="0075226E"/>
    <w:rsid w:val="00752BC3"/>
    <w:rsid w:val="007531B2"/>
    <w:rsid w:val="00753252"/>
    <w:rsid w:val="007536FC"/>
    <w:rsid w:val="00754CE9"/>
    <w:rsid w:val="00754E42"/>
    <w:rsid w:val="0075531E"/>
    <w:rsid w:val="00755C68"/>
    <w:rsid w:val="00756F8E"/>
    <w:rsid w:val="00756F91"/>
    <w:rsid w:val="0076011A"/>
    <w:rsid w:val="00760124"/>
    <w:rsid w:val="007601E0"/>
    <w:rsid w:val="007603FC"/>
    <w:rsid w:val="0076075F"/>
    <w:rsid w:val="00760D18"/>
    <w:rsid w:val="00760FAB"/>
    <w:rsid w:val="007625CF"/>
    <w:rsid w:val="0076384C"/>
    <w:rsid w:val="00763BE7"/>
    <w:rsid w:val="00763F00"/>
    <w:rsid w:val="007652A0"/>
    <w:rsid w:val="00765A86"/>
    <w:rsid w:val="00766781"/>
    <w:rsid w:val="00766783"/>
    <w:rsid w:val="0076782E"/>
    <w:rsid w:val="00767CB8"/>
    <w:rsid w:val="0077077E"/>
    <w:rsid w:val="00770A0C"/>
    <w:rsid w:val="00770AE5"/>
    <w:rsid w:val="00770C79"/>
    <w:rsid w:val="007721ED"/>
    <w:rsid w:val="0077231E"/>
    <w:rsid w:val="007725E6"/>
    <w:rsid w:val="00772D9A"/>
    <w:rsid w:val="00772F51"/>
    <w:rsid w:val="00773118"/>
    <w:rsid w:val="007735A2"/>
    <w:rsid w:val="00774673"/>
    <w:rsid w:val="00774A4D"/>
    <w:rsid w:val="00774CA7"/>
    <w:rsid w:val="007755BF"/>
    <w:rsid w:val="00775FE2"/>
    <w:rsid w:val="007762BA"/>
    <w:rsid w:val="00780007"/>
    <w:rsid w:val="00780966"/>
    <w:rsid w:val="00780BD5"/>
    <w:rsid w:val="00780C24"/>
    <w:rsid w:val="00780DF9"/>
    <w:rsid w:val="00781985"/>
    <w:rsid w:val="00781D31"/>
    <w:rsid w:val="00781E85"/>
    <w:rsid w:val="0078287F"/>
    <w:rsid w:val="00782EA0"/>
    <w:rsid w:val="007830EB"/>
    <w:rsid w:val="00783290"/>
    <w:rsid w:val="007838EA"/>
    <w:rsid w:val="00783B31"/>
    <w:rsid w:val="00784A86"/>
    <w:rsid w:val="00784B9D"/>
    <w:rsid w:val="00785F88"/>
    <w:rsid w:val="007860F0"/>
    <w:rsid w:val="00786206"/>
    <w:rsid w:val="007865E4"/>
    <w:rsid w:val="00786AAA"/>
    <w:rsid w:val="00786BF7"/>
    <w:rsid w:val="00787649"/>
    <w:rsid w:val="00787C34"/>
    <w:rsid w:val="00787DF8"/>
    <w:rsid w:val="007900EB"/>
    <w:rsid w:val="0079018B"/>
    <w:rsid w:val="007910EA"/>
    <w:rsid w:val="00791251"/>
    <w:rsid w:val="00791349"/>
    <w:rsid w:val="00791617"/>
    <w:rsid w:val="007918BF"/>
    <w:rsid w:val="0079287A"/>
    <w:rsid w:val="00792FBF"/>
    <w:rsid w:val="00793C29"/>
    <w:rsid w:val="007947AD"/>
    <w:rsid w:val="00794BE7"/>
    <w:rsid w:val="00794DA6"/>
    <w:rsid w:val="00794F74"/>
    <w:rsid w:val="00795141"/>
    <w:rsid w:val="007962AA"/>
    <w:rsid w:val="00796E96"/>
    <w:rsid w:val="00796F35"/>
    <w:rsid w:val="00797402"/>
    <w:rsid w:val="007A17EC"/>
    <w:rsid w:val="007A299F"/>
    <w:rsid w:val="007A2AA9"/>
    <w:rsid w:val="007A4925"/>
    <w:rsid w:val="007A4976"/>
    <w:rsid w:val="007A4B2F"/>
    <w:rsid w:val="007A4B5D"/>
    <w:rsid w:val="007A5130"/>
    <w:rsid w:val="007A5955"/>
    <w:rsid w:val="007A5CB8"/>
    <w:rsid w:val="007A5D1F"/>
    <w:rsid w:val="007A5E90"/>
    <w:rsid w:val="007A5EB4"/>
    <w:rsid w:val="007A62FF"/>
    <w:rsid w:val="007A6670"/>
    <w:rsid w:val="007A67A1"/>
    <w:rsid w:val="007A6FB1"/>
    <w:rsid w:val="007A70A6"/>
    <w:rsid w:val="007A7808"/>
    <w:rsid w:val="007A7EEA"/>
    <w:rsid w:val="007B0504"/>
    <w:rsid w:val="007B06C4"/>
    <w:rsid w:val="007B1023"/>
    <w:rsid w:val="007B143A"/>
    <w:rsid w:val="007B1852"/>
    <w:rsid w:val="007B1C4A"/>
    <w:rsid w:val="007B1F30"/>
    <w:rsid w:val="007B1F75"/>
    <w:rsid w:val="007B210B"/>
    <w:rsid w:val="007B2362"/>
    <w:rsid w:val="007B329F"/>
    <w:rsid w:val="007B33BB"/>
    <w:rsid w:val="007B3475"/>
    <w:rsid w:val="007B3B82"/>
    <w:rsid w:val="007B41C4"/>
    <w:rsid w:val="007B5A21"/>
    <w:rsid w:val="007B5F65"/>
    <w:rsid w:val="007B6BC1"/>
    <w:rsid w:val="007B6D73"/>
    <w:rsid w:val="007B7567"/>
    <w:rsid w:val="007B779B"/>
    <w:rsid w:val="007C0255"/>
    <w:rsid w:val="007C1857"/>
    <w:rsid w:val="007C2097"/>
    <w:rsid w:val="007C212F"/>
    <w:rsid w:val="007C23F3"/>
    <w:rsid w:val="007C271D"/>
    <w:rsid w:val="007C2906"/>
    <w:rsid w:val="007C2E39"/>
    <w:rsid w:val="007C32CD"/>
    <w:rsid w:val="007C3917"/>
    <w:rsid w:val="007C3A65"/>
    <w:rsid w:val="007C3B62"/>
    <w:rsid w:val="007C3C3C"/>
    <w:rsid w:val="007C4108"/>
    <w:rsid w:val="007C42A7"/>
    <w:rsid w:val="007C4C38"/>
    <w:rsid w:val="007C4D14"/>
    <w:rsid w:val="007C4E41"/>
    <w:rsid w:val="007C50F7"/>
    <w:rsid w:val="007C578C"/>
    <w:rsid w:val="007C5B61"/>
    <w:rsid w:val="007C6F78"/>
    <w:rsid w:val="007C7E58"/>
    <w:rsid w:val="007D0F06"/>
    <w:rsid w:val="007D10D3"/>
    <w:rsid w:val="007D115D"/>
    <w:rsid w:val="007D174C"/>
    <w:rsid w:val="007D233E"/>
    <w:rsid w:val="007D262D"/>
    <w:rsid w:val="007D27D5"/>
    <w:rsid w:val="007D3281"/>
    <w:rsid w:val="007D4C8F"/>
    <w:rsid w:val="007D4F9A"/>
    <w:rsid w:val="007D51FD"/>
    <w:rsid w:val="007D6640"/>
    <w:rsid w:val="007D6A54"/>
    <w:rsid w:val="007D6E13"/>
    <w:rsid w:val="007D717C"/>
    <w:rsid w:val="007D7C24"/>
    <w:rsid w:val="007D7C5E"/>
    <w:rsid w:val="007D7E15"/>
    <w:rsid w:val="007D7E54"/>
    <w:rsid w:val="007D7F47"/>
    <w:rsid w:val="007D7F5C"/>
    <w:rsid w:val="007E018E"/>
    <w:rsid w:val="007E0A59"/>
    <w:rsid w:val="007E0C8A"/>
    <w:rsid w:val="007E1698"/>
    <w:rsid w:val="007E1984"/>
    <w:rsid w:val="007E1FC4"/>
    <w:rsid w:val="007E2BCB"/>
    <w:rsid w:val="007E2CC4"/>
    <w:rsid w:val="007E36EC"/>
    <w:rsid w:val="007E3700"/>
    <w:rsid w:val="007E3938"/>
    <w:rsid w:val="007E399C"/>
    <w:rsid w:val="007E44BA"/>
    <w:rsid w:val="007E4664"/>
    <w:rsid w:val="007E5269"/>
    <w:rsid w:val="007E54AC"/>
    <w:rsid w:val="007E551C"/>
    <w:rsid w:val="007E6E00"/>
    <w:rsid w:val="007F03D6"/>
    <w:rsid w:val="007F070C"/>
    <w:rsid w:val="007F07B4"/>
    <w:rsid w:val="007F0EF8"/>
    <w:rsid w:val="007F1992"/>
    <w:rsid w:val="007F19D8"/>
    <w:rsid w:val="007F2B31"/>
    <w:rsid w:val="007F3CF8"/>
    <w:rsid w:val="007F49E9"/>
    <w:rsid w:val="007F52F1"/>
    <w:rsid w:val="007F55BD"/>
    <w:rsid w:val="007F5D41"/>
    <w:rsid w:val="007F67AF"/>
    <w:rsid w:val="00801959"/>
    <w:rsid w:val="00801E99"/>
    <w:rsid w:val="00802AA9"/>
    <w:rsid w:val="00802B2A"/>
    <w:rsid w:val="00802DCA"/>
    <w:rsid w:val="0080329F"/>
    <w:rsid w:val="0080330B"/>
    <w:rsid w:val="00804383"/>
    <w:rsid w:val="0080487E"/>
    <w:rsid w:val="00805134"/>
    <w:rsid w:val="00805635"/>
    <w:rsid w:val="0080587A"/>
    <w:rsid w:val="00806DA5"/>
    <w:rsid w:val="00806F08"/>
    <w:rsid w:val="00807267"/>
    <w:rsid w:val="0081215A"/>
    <w:rsid w:val="008129C2"/>
    <w:rsid w:val="008131D8"/>
    <w:rsid w:val="0081407F"/>
    <w:rsid w:val="00814579"/>
    <w:rsid w:val="00814C68"/>
    <w:rsid w:val="00814F51"/>
    <w:rsid w:val="0081502C"/>
    <w:rsid w:val="008151B6"/>
    <w:rsid w:val="0081567F"/>
    <w:rsid w:val="00815B12"/>
    <w:rsid w:val="00815C9F"/>
    <w:rsid w:val="00815F23"/>
    <w:rsid w:val="00815FC6"/>
    <w:rsid w:val="008165AF"/>
    <w:rsid w:val="00816E20"/>
    <w:rsid w:val="00816F7B"/>
    <w:rsid w:val="008172C6"/>
    <w:rsid w:val="00817B89"/>
    <w:rsid w:val="0082087E"/>
    <w:rsid w:val="00820C37"/>
    <w:rsid w:val="0082113E"/>
    <w:rsid w:val="00821A7C"/>
    <w:rsid w:val="00821C82"/>
    <w:rsid w:val="008227E2"/>
    <w:rsid w:val="00822B60"/>
    <w:rsid w:val="00822C30"/>
    <w:rsid w:val="008231C2"/>
    <w:rsid w:val="00823607"/>
    <w:rsid w:val="008237E1"/>
    <w:rsid w:val="008249E2"/>
    <w:rsid w:val="00824C40"/>
    <w:rsid w:val="00825034"/>
    <w:rsid w:val="0082551F"/>
    <w:rsid w:val="00825ABF"/>
    <w:rsid w:val="0082679D"/>
    <w:rsid w:val="00826CE2"/>
    <w:rsid w:val="00826EF3"/>
    <w:rsid w:val="00827011"/>
    <w:rsid w:val="0082775D"/>
    <w:rsid w:val="00827B64"/>
    <w:rsid w:val="008300FB"/>
    <w:rsid w:val="00830959"/>
    <w:rsid w:val="00830D0D"/>
    <w:rsid w:val="00830FB2"/>
    <w:rsid w:val="00831359"/>
    <w:rsid w:val="0083153C"/>
    <w:rsid w:val="00831DCA"/>
    <w:rsid w:val="00832013"/>
    <w:rsid w:val="00832AFB"/>
    <w:rsid w:val="008333ED"/>
    <w:rsid w:val="00833AD0"/>
    <w:rsid w:val="00834378"/>
    <w:rsid w:val="00834C5B"/>
    <w:rsid w:val="00834E7B"/>
    <w:rsid w:val="008353E6"/>
    <w:rsid w:val="00835492"/>
    <w:rsid w:val="00835A28"/>
    <w:rsid w:val="00835CF9"/>
    <w:rsid w:val="00836389"/>
    <w:rsid w:val="008363AC"/>
    <w:rsid w:val="008364B9"/>
    <w:rsid w:val="00836815"/>
    <w:rsid w:val="008375D1"/>
    <w:rsid w:val="0084081B"/>
    <w:rsid w:val="00840A22"/>
    <w:rsid w:val="00841733"/>
    <w:rsid w:val="00841B14"/>
    <w:rsid w:val="00842CF6"/>
    <w:rsid w:val="00843151"/>
    <w:rsid w:val="00843E8E"/>
    <w:rsid w:val="00844A6A"/>
    <w:rsid w:val="00844B79"/>
    <w:rsid w:val="00845850"/>
    <w:rsid w:val="00845920"/>
    <w:rsid w:val="00845DD1"/>
    <w:rsid w:val="00845FAF"/>
    <w:rsid w:val="00846266"/>
    <w:rsid w:val="00846526"/>
    <w:rsid w:val="0084787B"/>
    <w:rsid w:val="00847885"/>
    <w:rsid w:val="00850CEF"/>
    <w:rsid w:val="008514FE"/>
    <w:rsid w:val="00851CF4"/>
    <w:rsid w:val="008523E3"/>
    <w:rsid w:val="00852B5C"/>
    <w:rsid w:val="00852CAA"/>
    <w:rsid w:val="00852D4C"/>
    <w:rsid w:val="00853357"/>
    <w:rsid w:val="00853B8B"/>
    <w:rsid w:val="00853C2B"/>
    <w:rsid w:val="0085465A"/>
    <w:rsid w:val="00854C7E"/>
    <w:rsid w:val="00855894"/>
    <w:rsid w:val="008558A2"/>
    <w:rsid w:val="00855935"/>
    <w:rsid w:val="00855D33"/>
    <w:rsid w:val="00856538"/>
    <w:rsid w:val="00856B60"/>
    <w:rsid w:val="00856E55"/>
    <w:rsid w:val="0085770A"/>
    <w:rsid w:val="008578D2"/>
    <w:rsid w:val="008579C0"/>
    <w:rsid w:val="0086109E"/>
    <w:rsid w:val="00862B30"/>
    <w:rsid w:val="00862C39"/>
    <w:rsid w:val="00863593"/>
    <w:rsid w:val="00863C67"/>
    <w:rsid w:val="00864A09"/>
    <w:rsid w:val="00864E1D"/>
    <w:rsid w:val="008657F1"/>
    <w:rsid w:val="00865A53"/>
    <w:rsid w:val="00865DA0"/>
    <w:rsid w:val="008662C8"/>
    <w:rsid w:val="00866B98"/>
    <w:rsid w:val="00866F9A"/>
    <w:rsid w:val="008671C9"/>
    <w:rsid w:val="008671EC"/>
    <w:rsid w:val="0086736D"/>
    <w:rsid w:val="008679FC"/>
    <w:rsid w:val="00867A83"/>
    <w:rsid w:val="00867BE1"/>
    <w:rsid w:val="00870C9A"/>
    <w:rsid w:val="0087159F"/>
    <w:rsid w:val="008717D1"/>
    <w:rsid w:val="008719E3"/>
    <w:rsid w:val="008721EB"/>
    <w:rsid w:val="0087221E"/>
    <w:rsid w:val="00872317"/>
    <w:rsid w:val="00872613"/>
    <w:rsid w:val="008726A3"/>
    <w:rsid w:val="0087353F"/>
    <w:rsid w:val="008735DE"/>
    <w:rsid w:val="008735FF"/>
    <w:rsid w:val="00873961"/>
    <w:rsid w:val="00875582"/>
    <w:rsid w:val="00875C21"/>
    <w:rsid w:val="00875FEE"/>
    <w:rsid w:val="00876599"/>
    <w:rsid w:val="008774DB"/>
    <w:rsid w:val="00877F27"/>
    <w:rsid w:val="00880293"/>
    <w:rsid w:val="00880CBC"/>
    <w:rsid w:val="008815F1"/>
    <w:rsid w:val="00882217"/>
    <w:rsid w:val="0088238E"/>
    <w:rsid w:val="0088265C"/>
    <w:rsid w:val="00882F61"/>
    <w:rsid w:val="00884373"/>
    <w:rsid w:val="008850F3"/>
    <w:rsid w:val="0088555B"/>
    <w:rsid w:val="00885921"/>
    <w:rsid w:val="00885E65"/>
    <w:rsid w:val="008866DE"/>
    <w:rsid w:val="00886922"/>
    <w:rsid w:val="00886EA6"/>
    <w:rsid w:val="00887174"/>
    <w:rsid w:val="00887A17"/>
    <w:rsid w:val="00890AFC"/>
    <w:rsid w:val="00890FAA"/>
    <w:rsid w:val="00891348"/>
    <w:rsid w:val="008917DB"/>
    <w:rsid w:val="00891B9D"/>
    <w:rsid w:val="008923AA"/>
    <w:rsid w:val="008923C9"/>
    <w:rsid w:val="00892633"/>
    <w:rsid w:val="008939FB"/>
    <w:rsid w:val="00893BDC"/>
    <w:rsid w:val="00893D11"/>
    <w:rsid w:val="00894259"/>
    <w:rsid w:val="008949E5"/>
    <w:rsid w:val="00894BE2"/>
    <w:rsid w:val="00894F2B"/>
    <w:rsid w:val="0089571E"/>
    <w:rsid w:val="0089647D"/>
    <w:rsid w:val="00896736"/>
    <w:rsid w:val="00896C00"/>
    <w:rsid w:val="0089742B"/>
    <w:rsid w:val="00897D9C"/>
    <w:rsid w:val="00897ECC"/>
    <w:rsid w:val="008A0013"/>
    <w:rsid w:val="008A09BB"/>
    <w:rsid w:val="008A09CF"/>
    <w:rsid w:val="008A0CF7"/>
    <w:rsid w:val="008A1164"/>
    <w:rsid w:val="008A134E"/>
    <w:rsid w:val="008A24B7"/>
    <w:rsid w:val="008A2837"/>
    <w:rsid w:val="008A2AFC"/>
    <w:rsid w:val="008A32C0"/>
    <w:rsid w:val="008A3B1C"/>
    <w:rsid w:val="008A4052"/>
    <w:rsid w:val="008A4214"/>
    <w:rsid w:val="008A44A9"/>
    <w:rsid w:val="008A47CB"/>
    <w:rsid w:val="008A4930"/>
    <w:rsid w:val="008A5419"/>
    <w:rsid w:val="008A5F36"/>
    <w:rsid w:val="008A6E37"/>
    <w:rsid w:val="008A7166"/>
    <w:rsid w:val="008A76A6"/>
    <w:rsid w:val="008A78B5"/>
    <w:rsid w:val="008B12AB"/>
    <w:rsid w:val="008B137B"/>
    <w:rsid w:val="008B143E"/>
    <w:rsid w:val="008B168D"/>
    <w:rsid w:val="008B1B2C"/>
    <w:rsid w:val="008B1BB6"/>
    <w:rsid w:val="008B23FC"/>
    <w:rsid w:val="008B2713"/>
    <w:rsid w:val="008B27BF"/>
    <w:rsid w:val="008B286D"/>
    <w:rsid w:val="008B2C05"/>
    <w:rsid w:val="008B2EC8"/>
    <w:rsid w:val="008B326D"/>
    <w:rsid w:val="008B3721"/>
    <w:rsid w:val="008B3866"/>
    <w:rsid w:val="008B3B7F"/>
    <w:rsid w:val="008B4060"/>
    <w:rsid w:val="008B4E94"/>
    <w:rsid w:val="008B4F1E"/>
    <w:rsid w:val="008B52C0"/>
    <w:rsid w:val="008B536E"/>
    <w:rsid w:val="008B7078"/>
    <w:rsid w:val="008C0348"/>
    <w:rsid w:val="008C062A"/>
    <w:rsid w:val="008C0EB7"/>
    <w:rsid w:val="008C15B3"/>
    <w:rsid w:val="008C188F"/>
    <w:rsid w:val="008C1B61"/>
    <w:rsid w:val="008C1CB6"/>
    <w:rsid w:val="008C1CF3"/>
    <w:rsid w:val="008C2599"/>
    <w:rsid w:val="008C2DE6"/>
    <w:rsid w:val="008C2FE0"/>
    <w:rsid w:val="008C3ABC"/>
    <w:rsid w:val="008C3E85"/>
    <w:rsid w:val="008C423F"/>
    <w:rsid w:val="008C4318"/>
    <w:rsid w:val="008C4E4D"/>
    <w:rsid w:val="008C52D9"/>
    <w:rsid w:val="008C5887"/>
    <w:rsid w:val="008C5957"/>
    <w:rsid w:val="008C6FFD"/>
    <w:rsid w:val="008C70FB"/>
    <w:rsid w:val="008D019F"/>
    <w:rsid w:val="008D021D"/>
    <w:rsid w:val="008D072D"/>
    <w:rsid w:val="008D07BE"/>
    <w:rsid w:val="008D0DB0"/>
    <w:rsid w:val="008D0DE0"/>
    <w:rsid w:val="008D15DE"/>
    <w:rsid w:val="008D1BF4"/>
    <w:rsid w:val="008D27E9"/>
    <w:rsid w:val="008D3506"/>
    <w:rsid w:val="008D35CC"/>
    <w:rsid w:val="008D382F"/>
    <w:rsid w:val="008D3FB7"/>
    <w:rsid w:val="008D4732"/>
    <w:rsid w:val="008D4DDD"/>
    <w:rsid w:val="008D5017"/>
    <w:rsid w:val="008D5239"/>
    <w:rsid w:val="008D5267"/>
    <w:rsid w:val="008D5761"/>
    <w:rsid w:val="008D6383"/>
    <w:rsid w:val="008D71C7"/>
    <w:rsid w:val="008D724A"/>
    <w:rsid w:val="008D727F"/>
    <w:rsid w:val="008D7A3B"/>
    <w:rsid w:val="008D7CCE"/>
    <w:rsid w:val="008D7F11"/>
    <w:rsid w:val="008E0053"/>
    <w:rsid w:val="008E0395"/>
    <w:rsid w:val="008E0468"/>
    <w:rsid w:val="008E06ED"/>
    <w:rsid w:val="008E0736"/>
    <w:rsid w:val="008E0922"/>
    <w:rsid w:val="008E09CD"/>
    <w:rsid w:val="008E13B5"/>
    <w:rsid w:val="008E14AD"/>
    <w:rsid w:val="008E1610"/>
    <w:rsid w:val="008E184C"/>
    <w:rsid w:val="008E1A62"/>
    <w:rsid w:val="008E1B89"/>
    <w:rsid w:val="008E1BE1"/>
    <w:rsid w:val="008E1D46"/>
    <w:rsid w:val="008E1D94"/>
    <w:rsid w:val="008E241C"/>
    <w:rsid w:val="008E36B4"/>
    <w:rsid w:val="008E4626"/>
    <w:rsid w:val="008E5471"/>
    <w:rsid w:val="008E58E2"/>
    <w:rsid w:val="008E5B98"/>
    <w:rsid w:val="008E6CD8"/>
    <w:rsid w:val="008E71AD"/>
    <w:rsid w:val="008E74A1"/>
    <w:rsid w:val="008E7878"/>
    <w:rsid w:val="008E7BF2"/>
    <w:rsid w:val="008F017D"/>
    <w:rsid w:val="008F0324"/>
    <w:rsid w:val="008F06EF"/>
    <w:rsid w:val="008F0AEB"/>
    <w:rsid w:val="008F1D85"/>
    <w:rsid w:val="008F2956"/>
    <w:rsid w:val="008F2BD3"/>
    <w:rsid w:val="008F2D46"/>
    <w:rsid w:val="008F2ED9"/>
    <w:rsid w:val="008F2FA8"/>
    <w:rsid w:val="008F468D"/>
    <w:rsid w:val="008F53D9"/>
    <w:rsid w:val="008F555D"/>
    <w:rsid w:val="008F5D7F"/>
    <w:rsid w:val="008F6037"/>
    <w:rsid w:val="008F6D1E"/>
    <w:rsid w:val="008F6FC3"/>
    <w:rsid w:val="008F7BBA"/>
    <w:rsid w:val="00901952"/>
    <w:rsid w:val="0090241E"/>
    <w:rsid w:val="00902DC0"/>
    <w:rsid w:val="0090323E"/>
    <w:rsid w:val="009041DB"/>
    <w:rsid w:val="00904514"/>
    <w:rsid w:val="009049AB"/>
    <w:rsid w:val="00904D4B"/>
    <w:rsid w:val="009053A0"/>
    <w:rsid w:val="009054B9"/>
    <w:rsid w:val="009056ED"/>
    <w:rsid w:val="009059E2"/>
    <w:rsid w:val="009071D3"/>
    <w:rsid w:val="00907730"/>
    <w:rsid w:val="009109B9"/>
    <w:rsid w:val="00910B24"/>
    <w:rsid w:val="009117D1"/>
    <w:rsid w:val="00911F93"/>
    <w:rsid w:val="009136E8"/>
    <w:rsid w:val="00913C54"/>
    <w:rsid w:val="00913CCF"/>
    <w:rsid w:val="00913E77"/>
    <w:rsid w:val="00913F9C"/>
    <w:rsid w:val="00916673"/>
    <w:rsid w:val="00916C50"/>
    <w:rsid w:val="00916D56"/>
    <w:rsid w:val="00916EE3"/>
    <w:rsid w:val="00917843"/>
    <w:rsid w:val="00917B92"/>
    <w:rsid w:val="00917C19"/>
    <w:rsid w:val="00917DE9"/>
    <w:rsid w:val="0092038F"/>
    <w:rsid w:val="009206DF"/>
    <w:rsid w:val="0092090F"/>
    <w:rsid w:val="0092352A"/>
    <w:rsid w:val="009244E5"/>
    <w:rsid w:val="00924BD9"/>
    <w:rsid w:val="00924ED9"/>
    <w:rsid w:val="009260FA"/>
    <w:rsid w:val="00926803"/>
    <w:rsid w:val="0092687E"/>
    <w:rsid w:val="00926B52"/>
    <w:rsid w:val="00927B36"/>
    <w:rsid w:val="00927E78"/>
    <w:rsid w:val="00927FBD"/>
    <w:rsid w:val="00930780"/>
    <w:rsid w:val="009312C0"/>
    <w:rsid w:val="00931476"/>
    <w:rsid w:val="009314E4"/>
    <w:rsid w:val="009317FA"/>
    <w:rsid w:val="00931B5C"/>
    <w:rsid w:val="00932665"/>
    <w:rsid w:val="00932ACF"/>
    <w:rsid w:val="00933F45"/>
    <w:rsid w:val="00934277"/>
    <w:rsid w:val="009342A0"/>
    <w:rsid w:val="00934904"/>
    <w:rsid w:val="0093507A"/>
    <w:rsid w:val="009358B2"/>
    <w:rsid w:val="00935A2C"/>
    <w:rsid w:val="00935A94"/>
    <w:rsid w:val="0093695B"/>
    <w:rsid w:val="00936F73"/>
    <w:rsid w:val="0093744A"/>
    <w:rsid w:val="009375FE"/>
    <w:rsid w:val="00940392"/>
    <w:rsid w:val="00940493"/>
    <w:rsid w:val="009409F5"/>
    <w:rsid w:val="00940AAB"/>
    <w:rsid w:val="00940D6A"/>
    <w:rsid w:val="009418EA"/>
    <w:rsid w:val="00941B50"/>
    <w:rsid w:val="009420A8"/>
    <w:rsid w:val="00942C29"/>
    <w:rsid w:val="00943324"/>
    <w:rsid w:val="00943A96"/>
    <w:rsid w:val="009440C6"/>
    <w:rsid w:val="00944287"/>
    <w:rsid w:val="00944598"/>
    <w:rsid w:val="00944653"/>
    <w:rsid w:val="0094544A"/>
    <w:rsid w:val="00945914"/>
    <w:rsid w:val="00945B36"/>
    <w:rsid w:val="00945B56"/>
    <w:rsid w:val="00945E6E"/>
    <w:rsid w:val="00946961"/>
    <w:rsid w:val="00947109"/>
    <w:rsid w:val="0094726F"/>
    <w:rsid w:val="00947771"/>
    <w:rsid w:val="00950323"/>
    <w:rsid w:val="00950833"/>
    <w:rsid w:val="00950CF1"/>
    <w:rsid w:val="00951190"/>
    <w:rsid w:val="00951F19"/>
    <w:rsid w:val="009521A1"/>
    <w:rsid w:val="009522BE"/>
    <w:rsid w:val="00952900"/>
    <w:rsid w:val="00952BC8"/>
    <w:rsid w:val="009531E5"/>
    <w:rsid w:val="009534FC"/>
    <w:rsid w:val="00953547"/>
    <w:rsid w:val="00953DC6"/>
    <w:rsid w:val="009545A6"/>
    <w:rsid w:val="009546E0"/>
    <w:rsid w:val="00954D7A"/>
    <w:rsid w:val="00954DDB"/>
    <w:rsid w:val="009557AA"/>
    <w:rsid w:val="009567AD"/>
    <w:rsid w:val="00956BE3"/>
    <w:rsid w:val="00956C62"/>
    <w:rsid w:val="00956CD5"/>
    <w:rsid w:val="00956E44"/>
    <w:rsid w:val="009579C8"/>
    <w:rsid w:val="00957EB9"/>
    <w:rsid w:val="00961BA0"/>
    <w:rsid w:val="009627D0"/>
    <w:rsid w:val="009628DC"/>
    <w:rsid w:val="009635C1"/>
    <w:rsid w:val="00963C84"/>
    <w:rsid w:val="00963D9C"/>
    <w:rsid w:val="00964F32"/>
    <w:rsid w:val="009663D7"/>
    <w:rsid w:val="00966803"/>
    <w:rsid w:val="00970276"/>
    <w:rsid w:val="00970C60"/>
    <w:rsid w:val="009713BB"/>
    <w:rsid w:val="00971730"/>
    <w:rsid w:val="00971DC0"/>
    <w:rsid w:val="00971F7E"/>
    <w:rsid w:val="00972305"/>
    <w:rsid w:val="009724FD"/>
    <w:rsid w:val="00972988"/>
    <w:rsid w:val="00972D81"/>
    <w:rsid w:val="00973675"/>
    <w:rsid w:val="009740C1"/>
    <w:rsid w:val="0097429A"/>
    <w:rsid w:val="00974D8B"/>
    <w:rsid w:val="00975B36"/>
    <w:rsid w:val="00975FF5"/>
    <w:rsid w:val="00976075"/>
    <w:rsid w:val="00976447"/>
    <w:rsid w:val="00976E1D"/>
    <w:rsid w:val="00977373"/>
    <w:rsid w:val="009773B2"/>
    <w:rsid w:val="009773DD"/>
    <w:rsid w:val="00980225"/>
    <w:rsid w:val="00980285"/>
    <w:rsid w:val="00980C5D"/>
    <w:rsid w:val="00980DEB"/>
    <w:rsid w:val="009810AE"/>
    <w:rsid w:val="00981623"/>
    <w:rsid w:val="00981C49"/>
    <w:rsid w:val="00981F09"/>
    <w:rsid w:val="00982988"/>
    <w:rsid w:val="0098298C"/>
    <w:rsid w:val="009829F4"/>
    <w:rsid w:val="00982AF5"/>
    <w:rsid w:val="00982CAA"/>
    <w:rsid w:val="00983651"/>
    <w:rsid w:val="00983727"/>
    <w:rsid w:val="00983769"/>
    <w:rsid w:val="00984B7E"/>
    <w:rsid w:val="00984BCA"/>
    <w:rsid w:val="00984DFA"/>
    <w:rsid w:val="00984E60"/>
    <w:rsid w:val="009853F2"/>
    <w:rsid w:val="00985926"/>
    <w:rsid w:val="00985BFD"/>
    <w:rsid w:val="00985E82"/>
    <w:rsid w:val="00985EF5"/>
    <w:rsid w:val="00986F21"/>
    <w:rsid w:val="00987731"/>
    <w:rsid w:val="00987BAD"/>
    <w:rsid w:val="009901AF"/>
    <w:rsid w:val="00990566"/>
    <w:rsid w:val="0099066E"/>
    <w:rsid w:val="009909B1"/>
    <w:rsid w:val="009909E3"/>
    <w:rsid w:val="00990E3A"/>
    <w:rsid w:val="009911AB"/>
    <w:rsid w:val="00991B10"/>
    <w:rsid w:val="00992191"/>
    <w:rsid w:val="00992909"/>
    <w:rsid w:val="00993024"/>
    <w:rsid w:val="00993061"/>
    <w:rsid w:val="00993201"/>
    <w:rsid w:val="0099381D"/>
    <w:rsid w:val="009954CE"/>
    <w:rsid w:val="00995A27"/>
    <w:rsid w:val="00995C4B"/>
    <w:rsid w:val="00996656"/>
    <w:rsid w:val="0099733C"/>
    <w:rsid w:val="00997694"/>
    <w:rsid w:val="00997BBD"/>
    <w:rsid w:val="00997F19"/>
    <w:rsid w:val="009A0554"/>
    <w:rsid w:val="009A0805"/>
    <w:rsid w:val="009A0D5C"/>
    <w:rsid w:val="009A0E15"/>
    <w:rsid w:val="009A0F7B"/>
    <w:rsid w:val="009A193E"/>
    <w:rsid w:val="009A1A0E"/>
    <w:rsid w:val="009A29C8"/>
    <w:rsid w:val="009A2F0D"/>
    <w:rsid w:val="009A3396"/>
    <w:rsid w:val="009A5072"/>
    <w:rsid w:val="009A54B7"/>
    <w:rsid w:val="009A5527"/>
    <w:rsid w:val="009A7652"/>
    <w:rsid w:val="009A7C79"/>
    <w:rsid w:val="009A7D08"/>
    <w:rsid w:val="009B02DD"/>
    <w:rsid w:val="009B0965"/>
    <w:rsid w:val="009B0D41"/>
    <w:rsid w:val="009B1D39"/>
    <w:rsid w:val="009B2908"/>
    <w:rsid w:val="009B2B37"/>
    <w:rsid w:val="009B3593"/>
    <w:rsid w:val="009B3CEC"/>
    <w:rsid w:val="009B423C"/>
    <w:rsid w:val="009B42F8"/>
    <w:rsid w:val="009B54D5"/>
    <w:rsid w:val="009B5A15"/>
    <w:rsid w:val="009B5BEA"/>
    <w:rsid w:val="009B60E5"/>
    <w:rsid w:val="009B6EC6"/>
    <w:rsid w:val="009B6F23"/>
    <w:rsid w:val="009B6F5D"/>
    <w:rsid w:val="009B712B"/>
    <w:rsid w:val="009B7249"/>
    <w:rsid w:val="009B77F3"/>
    <w:rsid w:val="009B7A93"/>
    <w:rsid w:val="009C0164"/>
    <w:rsid w:val="009C0A08"/>
    <w:rsid w:val="009C0A42"/>
    <w:rsid w:val="009C0BA2"/>
    <w:rsid w:val="009C11FF"/>
    <w:rsid w:val="009C120D"/>
    <w:rsid w:val="009C1E79"/>
    <w:rsid w:val="009C1EDC"/>
    <w:rsid w:val="009C338A"/>
    <w:rsid w:val="009C3DAC"/>
    <w:rsid w:val="009C3E9A"/>
    <w:rsid w:val="009C4301"/>
    <w:rsid w:val="009C485A"/>
    <w:rsid w:val="009C5701"/>
    <w:rsid w:val="009C5EFA"/>
    <w:rsid w:val="009C61C0"/>
    <w:rsid w:val="009C629B"/>
    <w:rsid w:val="009C6443"/>
    <w:rsid w:val="009C674C"/>
    <w:rsid w:val="009C6F7B"/>
    <w:rsid w:val="009C703E"/>
    <w:rsid w:val="009D020B"/>
    <w:rsid w:val="009D0B83"/>
    <w:rsid w:val="009D0F04"/>
    <w:rsid w:val="009D10CF"/>
    <w:rsid w:val="009D2763"/>
    <w:rsid w:val="009D2BA1"/>
    <w:rsid w:val="009D37E8"/>
    <w:rsid w:val="009D39FD"/>
    <w:rsid w:val="009D3FD0"/>
    <w:rsid w:val="009D578C"/>
    <w:rsid w:val="009D5FA9"/>
    <w:rsid w:val="009D62CD"/>
    <w:rsid w:val="009D6DA0"/>
    <w:rsid w:val="009D702A"/>
    <w:rsid w:val="009D73DF"/>
    <w:rsid w:val="009D78AE"/>
    <w:rsid w:val="009E035F"/>
    <w:rsid w:val="009E070C"/>
    <w:rsid w:val="009E1E0D"/>
    <w:rsid w:val="009E1EEF"/>
    <w:rsid w:val="009E2BC8"/>
    <w:rsid w:val="009E33BB"/>
    <w:rsid w:val="009E34C9"/>
    <w:rsid w:val="009E3550"/>
    <w:rsid w:val="009E3BD6"/>
    <w:rsid w:val="009E3CC2"/>
    <w:rsid w:val="009E3D65"/>
    <w:rsid w:val="009E4824"/>
    <w:rsid w:val="009E4F74"/>
    <w:rsid w:val="009E4F7A"/>
    <w:rsid w:val="009E519B"/>
    <w:rsid w:val="009E54E9"/>
    <w:rsid w:val="009E5659"/>
    <w:rsid w:val="009E567D"/>
    <w:rsid w:val="009E5DEB"/>
    <w:rsid w:val="009E61F1"/>
    <w:rsid w:val="009E67FA"/>
    <w:rsid w:val="009E6817"/>
    <w:rsid w:val="009E69D6"/>
    <w:rsid w:val="009E6BC6"/>
    <w:rsid w:val="009F0628"/>
    <w:rsid w:val="009F0841"/>
    <w:rsid w:val="009F3182"/>
    <w:rsid w:val="009F40E3"/>
    <w:rsid w:val="009F4641"/>
    <w:rsid w:val="009F4E34"/>
    <w:rsid w:val="009F4FAE"/>
    <w:rsid w:val="009F5556"/>
    <w:rsid w:val="009F56C4"/>
    <w:rsid w:val="009F5AC8"/>
    <w:rsid w:val="009F6A18"/>
    <w:rsid w:val="009F6FAC"/>
    <w:rsid w:val="009F7038"/>
    <w:rsid w:val="009F7334"/>
    <w:rsid w:val="009F75EC"/>
    <w:rsid w:val="00A0128C"/>
    <w:rsid w:val="00A01FA6"/>
    <w:rsid w:val="00A0221B"/>
    <w:rsid w:val="00A0233D"/>
    <w:rsid w:val="00A031DF"/>
    <w:rsid w:val="00A03327"/>
    <w:rsid w:val="00A03572"/>
    <w:rsid w:val="00A03D72"/>
    <w:rsid w:val="00A04418"/>
    <w:rsid w:val="00A04809"/>
    <w:rsid w:val="00A04976"/>
    <w:rsid w:val="00A04A91"/>
    <w:rsid w:val="00A0654F"/>
    <w:rsid w:val="00A06CD4"/>
    <w:rsid w:val="00A06EDF"/>
    <w:rsid w:val="00A07A6E"/>
    <w:rsid w:val="00A10485"/>
    <w:rsid w:val="00A10976"/>
    <w:rsid w:val="00A10AD9"/>
    <w:rsid w:val="00A10CDB"/>
    <w:rsid w:val="00A114D1"/>
    <w:rsid w:val="00A115B7"/>
    <w:rsid w:val="00A11CF7"/>
    <w:rsid w:val="00A12D45"/>
    <w:rsid w:val="00A12EC1"/>
    <w:rsid w:val="00A12ED0"/>
    <w:rsid w:val="00A13912"/>
    <w:rsid w:val="00A148F6"/>
    <w:rsid w:val="00A1506F"/>
    <w:rsid w:val="00A15096"/>
    <w:rsid w:val="00A15251"/>
    <w:rsid w:val="00A1567A"/>
    <w:rsid w:val="00A1613B"/>
    <w:rsid w:val="00A1630A"/>
    <w:rsid w:val="00A178FE"/>
    <w:rsid w:val="00A20881"/>
    <w:rsid w:val="00A215D9"/>
    <w:rsid w:val="00A21F66"/>
    <w:rsid w:val="00A225FA"/>
    <w:rsid w:val="00A22FAF"/>
    <w:rsid w:val="00A2396A"/>
    <w:rsid w:val="00A239AB"/>
    <w:rsid w:val="00A23A1F"/>
    <w:rsid w:val="00A241A2"/>
    <w:rsid w:val="00A241D9"/>
    <w:rsid w:val="00A252EC"/>
    <w:rsid w:val="00A2542E"/>
    <w:rsid w:val="00A25541"/>
    <w:rsid w:val="00A2718D"/>
    <w:rsid w:val="00A27285"/>
    <w:rsid w:val="00A27E7D"/>
    <w:rsid w:val="00A300BF"/>
    <w:rsid w:val="00A31557"/>
    <w:rsid w:val="00A31A52"/>
    <w:rsid w:val="00A33600"/>
    <w:rsid w:val="00A33B61"/>
    <w:rsid w:val="00A346AB"/>
    <w:rsid w:val="00A35106"/>
    <w:rsid w:val="00A3566A"/>
    <w:rsid w:val="00A35948"/>
    <w:rsid w:val="00A35CB6"/>
    <w:rsid w:val="00A35E2A"/>
    <w:rsid w:val="00A364CE"/>
    <w:rsid w:val="00A36A08"/>
    <w:rsid w:val="00A37221"/>
    <w:rsid w:val="00A37C1C"/>
    <w:rsid w:val="00A37F91"/>
    <w:rsid w:val="00A401EB"/>
    <w:rsid w:val="00A4024A"/>
    <w:rsid w:val="00A40512"/>
    <w:rsid w:val="00A40B6A"/>
    <w:rsid w:val="00A40B75"/>
    <w:rsid w:val="00A415DD"/>
    <w:rsid w:val="00A41751"/>
    <w:rsid w:val="00A41B53"/>
    <w:rsid w:val="00A41C42"/>
    <w:rsid w:val="00A42313"/>
    <w:rsid w:val="00A42CB7"/>
    <w:rsid w:val="00A42CE1"/>
    <w:rsid w:val="00A42F2F"/>
    <w:rsid w:val="00A4379E"/>
    <w:rsid w:val="00A448BF"/>
    <w:rsid w:val="00A44A8B"/>
    <w:rsid w:val="00A454E4"/>
    <w:rsid w:val="00A464A9"/>
    <w:rsid w:val="00A469F3"/>
    <w:rsid w:val="00A46A6D"/>
    <w:rsid w:val="00A479CA"/>
    <w:rsid w:val="00A47BAF"/>
    <w:rsid w:val="00A50576"/>
    <w:rsid w:val="00A5230E"/>
    <w:rsid w:val="00A52B2C"/>
    <w:rsid w:val="00A52EA3"/>
    <w:rsid w:val="00A5340E"/>
    <w:rsid w:val="00A5358D"/>
    <w:rsid w:val="00A53C10"/>
    <w:rsid w:val="00A54513"/>
    <w:rsid w:val="00A5466F"/>
    <w:rsid w:val="00A54B94"/>
    <w:rsid w:val="00A54C5B"/>
    <w:rsid w:val="00A55376"/>
    <w:rsid w:val="00A55499"/>
    <w:rsid w:val="00A557A8"/>
    <w:rsid w:val="00A55B5C"/>
    <w:rsid w:val="00A55C2F"/>
    <w:rsid w:val="00A55C4C"/>
    <w:rsid w:val="00A56101"/>
    <w:rsid w:val="00A561E0"/>
    <w:rsid w:val="00A5648B"/>
    <w:rsid w:val="00A5660F"/>
    <w:rsid w:val="00A5678D"/>
    <w:rsid w:val="00A56837"/>
    <w:rsid w:val="00A572A8"/>
    <w:rsid w:val="00A572F9"/>
    <w:rsid w:val="00A579C7"/>
    <w:rsid w:val="00A57BA4"/>
    <w:rsid w:val="00A57CE6"/>
    <w:rsid w:val="00A57E01"/>
    <w:rsid w:val="00A57F23"/>
    <w:rsid w:val="00A60097"/>
    <w:rsid w:val="00A6096F"/>
    <w:rsid w:val="00A60AEA"/>
    <w:rsid w:val="00A6146A"/>
    <w:rsid w:val="00A61757"/>
    <w:rsid w:val="00A61FB2"/>
    <w:rsid w:val="00A623F8"/>
    <w:rsid w:val="00A627AC"/>
    <w:rsid w:val="00A62BF4"/>
    <w:rsid w:val="00A62D39"/>
    <w:rsid w:val="00A62E2E"/>
    <w:rsid w:val="00A630EE"/>
    <w:rsid w:val="00A6432F"/>
    <w:rsid w:val="00A64337"/>
    <w:rsid w:val="00A64403"/>
    <w:rsid w:val="00A64613"/>
    <w:rsid w:val="00A653A3"/>
    <w:rsid w:val="00A65855"/>
    <w:rsid w:val="00A663B9"/>
    <w:rsid w:val="00A66609"/>
    <w:rsid w:val="00A6663D"/>
    <w:rsid w:val="00A666F8"/>
    <w:rsid w:val="00A66F58"/>
    <w:rsid w:val="00A67010"/>
    <w:rsid w:val="00A672B0"/>
    <w:rsid w:val="00A67580"/>
    <w:rsid w:val="00A70731"/>
    <w:rsid w:val="00A70D71"/>
    <w:rsid w:val="00A7132B"/>
    <w:rsid w:val="00A7146A"/>
    <w:rsid w:val="00A7162A"/>
    <w:rsid w:val="00A717D4"/>
    <w:rsid w:val="00A718FB"/>
    <w:rsid w:val="00A71FC1"/>
    <w:rsid w:val="00A73C92"/>
    <w:rsid w:val="00A74347"/>
    <w:rsid w:val="00A7458D"/>
    <w:rsid w:val="00A7490E"/>
    <w:rsid w:val="00A75888"/>
    <w:rsid w:val="00A75F69"/>
    <w:rsid w:val="00A76498"/>
    <w:rsid w:val="00A770F5"/>
    <w:rsid w:val="00A7718E"/>
    <w:rsid w:val="00A7729E"/>
    <w:rsid w:val="00A7764C"/>
    <w:rsid w:val="00A77F53"/>
    <w:rsid w:val="00A77F64"/>
    <w:rsid w:val="00A80600"/>
    <w:rsid w:val="00A80C97"/>
    <w:rsid w:val="00A81307"/>
    <w:rsid w:val="00A81830"/>
    <w:rsid w:val="00A81D9D"/>
    <w:rsid w:val="00A83C42"/>
    <w:rsid w:val="00A83EA0"/>
    <w:rsid w:val="00A840FF"/>
    <w:rsid w:val="00A8431A"/>
    <w:rsid w:val="00A84E1A"/>
    <w:rsid w:val="00A85645"/>
    <w:rsid w:val="00A859FB"/>
    <w:rsid w:val="00A85AC0"/>
    <w:rsid w:val="00A86034"/>
    <w:rsid w:val="00A86109"/>
    <w:rsid w:val="00A863C5"/>
    <w:rsid w:val="00A86416"/>
    <w:rsid w:val="00A8773D"/>
    <w:rsid w:val="00A87E8E"/>
    <w:rsid w:val="00A901FB"/>
    <w:rsid w:val="00A903C3"/>
    <w:rsid w:val="00A907A2"/>
    <w:rsid w:val="00A90FB5"/>
    <w:rsid w:val="00A90FDA"/>
    <w:rsid w:val="00A912FB"/>
    <w:rsid w:val="00A91A1D"/>
    <w:rsid w:val="00A91CB4"/>
    <w:rsid w:val="00A91D83"/>
    <w:rsid w:val="00A91F95"/>
    <w:rsid w:val="00A92BC8"/>
    <w:rsid w:val="00A9360C"/>
    <w:rsid w:val="00A9360D"/>
    <w:rsid w:val="00A93A6C"/>
    <w:rsid w:val="00A9490B"/>
    <w:rsid w:val="00A949E4"/>
    <w:rsid w:val="00A9561E"/>
    <w:rsid w:val="00A95B60"/>
    <w:rsid w:val="00A95B88"/>
    <w:rsid w:val="00A9697E"/>
    <w:rsid w:val="00A96B56"/>
    <w:rsid w:val="00A9791F"/>
    <w:rsid w:val="00A97FD7"/>
    <w:rsid w:val="00AA004E"/>
    <w:rsid w:val="00AA03C5"/>
    <w:rsid w:val="00AA048C"/>
    <w:rsid w:val="00AA19FB"/>
    <w:rsid w:val="00AA1A8B"/>
    <w:rsid w:val="00AA1B09"/>
    <w:rsid w:val="00AA1FD5"/>
    <w:rsid w:val="00AA2181"/>
    <w:rsid w:val="00AA2B12"/>
    <w:rsid w:val="00AA31B6"/>
    <w:rsid w:val="00AA34C4"/>
    <w:rsid w:val="00AA38A5"/>
    <w:rsid w:val="00AA4C20"/>
    <w:rsid w:val="00AA5918"/>
    <w:rsid w:val="00AA603E"/>
    <w:rsid w:val="00AA63E5"/>
    <w:rsid w:val="00AA6544"/>
    <w:rsid w:val="00AA6DDA"/>
    <w:rsid w:val="00AA7004"/>
    <w:rsid w:val="00AA7372"/>
    <w:rsid w:val="00AA73E4"/>
    <w:rsid w:val="00AA7BD5"/>
    <w:rsid w:val="00AA7E8A"/>
    <w:rsid w:val="00AB14E4"/>
    <w:rsid w:val="00AB1A38"/>
    <w:rsid w:val="00AB1EE0"/>
    <w:rsid w:val="00AB2254"/>
    <w:rsid w:val="00AB2B85"/>
    <w:rsid w:val="00AB357C"/>
    <w:rsid w:val="00AB5122"/>
    <w:rsid w:val="00AB593A"/>
    <w:rsid w:val="00AB5F8E"/>
    <w:rsid w:val="00AB6156"/>
    <w:rsid w:val="00AB6A20"/>
    <w:rsid w:val="00AB6A4F"/>
    <w:rsid w:val="00AB6D82"/>
    <w:rsid w:val="00AB6F20"/>
    <w:rsid w:val="00AB75EC"/>
    <w:rsid w:val="00AB7706"/>
    <w:rsid w:val="00AC00D4"/>
    <w:rsid w:val="00AC04F8"/>
    <w:rsid w:val="00AC06B5"/>
    <w:rsid w:val="00AC12FD"/>
    <w:rsid w:val="00AC2280"/>
    <w:rsid w:val="00AC25EA"/>
    <w:rsid w:val="00AC3671"/>
    <w:rsid w:val="00AC3C1C"/>
    <w:rsid w:val="00AC3D8A"/>
    <w:rsid w:val="00AC4766"/>
    <w:rsid w:val="00AC4A83"/>
    <w:rsid w:val="00AC4E53"/>
    <w:rsid w:val="00AC5DAC"/>
    <w:rsid w:val="00AC5F2F"/>
    <w:rsid w:val="00AC6812"/>
    <w:rsid w:val="00AC6A17"/>
    <w:rsid w:val="00AC6C2B"/>
    <w:rsid w:val="00AC6F37"/>
    <w:rsid w:val="00AC72CD"/>
    <w:rsid w:val="00AC75D1"/>
    <w:rsid w:val="00AC7980"/>
    <w:rsid w:val="00AC7AA3"/>
    <w:rsid w:val="00AC7AB6"/>
    <w:rsid w:val="00AC7DE6"/>
    <w:rsid w:val="00AD0681"/>
    <w:rsid w:val="00AD088B"/>
    <w:rsid w:val="00AD09B1"/>
    <w:rsid w:val="00AD1A26"/>
    <w:rsid w:val="00AD1F80"/>
    <w:rsid w:val="00AD2166"/>
    <w:rsid w:val="00AD31B6"/>
    <w:rsid w:val="00AD3838"/>
    <w:rsid w:val="00AD3AAD"/>
    <w:rsid w:val="00AD4175"/>
    <w:rsid w:val="00AD5262"/>
    <w:rsid w:val="00AD5B1F"/>
    <w:rsid w:val="00AD6383"/>
    <w:rsid w:val="00AD6AC1"/>
    <w:rsid w:val="00AD6B86"/>
    <w:rsid w:val="00AD70AB"/>
    <w:rsid w:val="00AD7B86"/>
    <w:rsid w:val="00AE07BA"/>
    <w:rsid w:val="00AE0976"/>
    <w:rsid w:val="00AE0A56"/>
    <w:rsid w:val="00AE0D0F"/>
    <w:rsid w:val="00AE1CB2"/>
    <w:rsid w:val="00AE21B9"/>
    <w:rsid w:val="00AE2211"/>
    <w:rsid w:val="00AE239B"/>
    <w:rsid w:val="00AE2993"/>
    <w:rsid w:val="00AE2E12"/>
    <w:rsid w:val="00AE3065"/>
    <w:rsid w:val="00AE3684"/>
    <w:rsid w:val="00AE3BF9"/>
    <w:rsid w:val="00AE3D9F"/>
    <w:rsid w:val="00AE3F64"/>
    <w:rsid w:val="00AE3FED"/>
    <w:rsid w:val="00AE4A0A"/>
    <w:rsid w:val="00AE5681"/>
    <w:rsid w:val="00AE58D7"/>
    <w:rsid w:val="00AE5B1C"/>
    <w:rsid w:val="00AE5C76"/>
    <w:rsid w:val="00AE5F4F"/>
    <w:rsid w:val="00AE641C"/>
    <w:rsid w:val="00AE6C4A"/>
    <w:rsid w:val="00AE6C51"/>
    <w:rsid w:val="00AE7578"/>
    <w:rsid w:val="00AE75CC"/>
    <w:rsid w:val="00AE7C91"/>
    <w:rsid w:val="00AF06D7"/>
    <w:rsid w:val="00AF0734"/>
    <w:rsid w:val="00AF142F"/>
    <w:rsid w:val="00AF1B55"/>
    <w:rsid w:val="00AF1E19"/>
    <w:rsid w:val="00AF223E"/>
    <w:rsid w:val="00AF263B"/>
    <w:rsid w:val="00AF2EDD"/>
    <w:rsid w:val="00AF30C5"/>
    <w:rsid w:val="00AF3262"/>
    <w:rsid w:val="00AF37FC"/>
    <w:rsid w:val="00AF3FC6"/>
    <w:rsid w:val="00AF423F"/>
    <w:rsid w:val="00AF43BC"/>
    <w:rsid w:val="00AF4921"/>
    <w:rsid w:val="00AF5681"/>
    <w:rsid w:val="00AF58E1"/>
    <w:rsid w:val="00AF5CBB"/>
    <w:rsid w:val="00AF61D1"/>
    <w:rsid w:val="00AF662A"/>
    <w:rsid w:val="00AF719B"/>
    <w:rsid w:val="00B00098"/>
    <w:rsid w:val="00B00578"/>
    <w:rsid w:val="00B007B3"/>
    <w:rsid w:val="00B0085D"/>
    <w:rsid w:val="00B011EF"/>
    <w:rsid w:val="00B0217E"/>
    <w:rsid w:val="00B024E7"/>
    <w:rsid w:val="00B02C53"/>
    <w:rsid w:val="00B02E99"/>
    <w:rsid w:val="00B02EAB"/>
    <w:rsid w:val="00B0369E"/>
    <w:rsid w:val="00B0492F"/>
    <w:rsid w:val="00B04CED"/>
    <w:rsid w:val="00B04E5B"/>
    <w:rsid w:val="00B05713"/>
    <w:rsid w:val="00B058DA"/>
    <w:rsid w:val="00B05A9B"/>
    <w:rsid w:val="00B0682F"/>
    <w:rsid w:val="00B06A5F"/>
    <w:rsid w:val="00B06B0F"/>
    <w:rsid w:val="00B06B2C"/>
    <w:rsid w:val="00B07651"/>
    <w:rsid w:val="00B07B16"/>
    <w:rsid w:val="00B07B2C"/>
    <w:rsid w:val="00B07D54"/>
    <w:rsid w:val="00B12060"/>
    <w:rsid w:val="00B121E7"/>
    <w:rsid w:val="00B12201"/>
    <w:rsid w:val="00B12598"/>
    <w:rsid w:val="00B12DD2"/>
    <w:rsid w:val="00B1327E"/>
    <w:rsid w:val="00B13661"/>
    <w:rsid w:val="00B1373C"/>
    <w:rsid w:val="00B13CCD"/>
    <w:rsid w:val="00B13F76"/>
    <w:rsid w:val="00B14647"/>
    <w:rsid w:val="00B14B51"/>
    <w:rsid w:val="00B15418"/>
    <w:rsid w:val="00B15D1D"/>
    <w:rsid w:val="00B15E0A"/>
    <w:rsid w:val="00B163AE"/>
    <w:rsid w:val="00B16472"/>
    <w:rsid w:val="00B16680"/>
    <w:rsid w:val="00B17023"/>
    <w:rsid w:val="00B17E21"/>
    <w:rsid w:val="00B204B3"/>
    <w:rsid w:val="00B21B1C"/>
    <w:rsid w:val="00B2209F"/>
    <w:rsid w:val="00B2259E"/>
    <w:rsid w:val="00B228FE"/>
    <w:rsid w:val="00B232CD"/>
    <w:rsid w:val="00B2338C"/>
    <w:rsid w:val="00B23BE1"/>
    <w:rsid w:val="00B2438B"/>
    <w:rsid w:val="00B2488F"/>
    <w:rsid w:val="00B25C20"/>
    <w:rsid w:val="00B261B2"/>
    <w:rsid w:val="00B27003"/>
    <w:rsid w:val="00B271D6"/>
    <w:rsid w:val="00B27853"/>
    <w:rsid w:val="00B27AB0"/>
    <w:rsid w:val="00B30891"/>
    <w:rsid w:val="00B311B5"/>
    <w:rsid w:val="00B31A0E"/>
    <w:rsid w:val="00B32289"/>
    <w:rsid w:val="00B32508"/>
    <w:rsid w:val="00B329B0"/>
    <w:rsid w:val="00B32AD3"/>
    <w:rsid w:val="00B3372E"/>
    <w:rsid w:val="00B33C01"/>
    <w:rsid w:val="00B33CA5"/>
    <w:rsid w:val="00B33CAA"/>
    <w:rsid w:val="00B345E8"/>
    <w:rsid w:val="00B34624"/>
    <w:rsid w:val="00B34C2A"/>
    <w:rsid w:val="00B34D4D"/>
    <w:rsid w:val="00B36C61"/>
    <w:rsid w:val="00B36DA6"/>
    <w:rsid w:val="00B36EFF"/>
    <w:rsid w:val="00B373D0"/>
    <w:rsid w:val="00B3785D"/>
    <w:rsid w:val="00B378D6"/>
    <w:rsid w:val="00B37B91"/>
    <w:rsid w:val="00B37C57"/>
    <w:rsid w:val="00B37D3C"/>
    <w:rsid w:val="00B40353"/>
    <w:rsid w:val="00B404F3"/>
    <w:rsid w:val="00B41128"/>
    <w:rsid w:val="00B41541"/>
    <w:rsid w:val="00B4165B"/>
    <w:rsid w:val="00B41DE9"/>
    <w:rsid w:val="00B41FBE"/>
    <w:rsid w:val="00B425B4"/>
    <w:rsid w:val="00B429D2"/>
    <w:rsid w:val="00B42D64"/>
    <w:rsid w:val="00B42FD0"/>
    <w:rsid w:val="00B43759"/>
    <w:rsid w:val="00B437A5"/>
    <w:rsid w:val="00B43ACC"/>
    <w:rsid w:val="00B43BBB"/>
    <w:rsid w:val="00B43CCA"/>
    <w:rsid w:val="00B43E2A"/>
    <w:rsid w:val="00B44D84"/>
    <w:rsid w:val="00B452AD"/>
    <w:rsid w:val="00B46CC6"/>
    <w:rsid w:val="00B474A9"/>
    <w:rsid w:val="00B47DC8"/>
    <w:rsid w:val="00B51228"/>
    <w:rsid w:val="00B51527"/>
    <w:rsid w:val="00B527C7"/>
    <w:rsid w:val="00B52914"/>
    <w:rsid w:val="00B53445"/>
    <w:rsid w:val="00B538B0"/>
    <w:rsid w:val="00B53CCB"/>
    <w:rsid w:val="00B5404E"/>
    <w:rsid w:val="00B54428"/>
    <w:rsid w:val="00B551D4"/>
    <w:rsid w:val="00B55B75"/>
    <w:rsid w:val="00B55BA2"/>
    <w:rsid w:val="00B55C1C"/>
    <w:rsid w:val="00B55F78"/>
    <w:rsid w:val="00B56C28"/>
    <w:rsid w:val="00B572F9"/>
    <w:rsid w:val="00B57CAF"/>
    <w:rsid w:val="00B6015A"/>
    <w:rsid w:val="00B60228"/>
    <w:rsid w:val="00B60C51"/>
    <w:rsid w:val="00B60D40"/>
    <w:rsid w:val="00B61414"/>
    <w:rsid w:val="00B6170C"/>
    <w:rsid w:val="00B6179A"/>
    <w:rsid w:val="00B618F6"/>
    <w:rsid w:val="00B619E1"/>
    <w:rsid w:val="00B61AD3"/>
    <w:rsid w:val="00B640FB"/>
    <w:rsid w:val="00B64963"/>
    <w:rsid w:val="00B64AE3"/>
    <w:rsid w:val="00B65CCF"/>
    <w:rsid w:val="00B67AE6"/>
    <w:rsid w:val="00B7025A"/>
    <w:rsid w:val="00B705B5"/>
    <w:rsid w:val="00B707C4"/>
    <w:rsid w:val="00B71375"/>
    <w:rsid w:val="00B7175C"/>
    <w:rsid w:val="00B71B0E"/>
    <w:rsid w:val="00B72F0B"/>
    <w:rsid w:val="00B73650"/>
    <w:rsid w:val="00B7421A"/>
    <w:rsid w:val="00B744FC"/>
    <w:rsid w:val="00B74801"/>
    <w:rsid w:val="00B748A2"/>
    <w:rsid w:val="00B74A55"/>
    <w:rsid w:val="00B74C12"/>
    <w:rsid w:val="00B75903"/>
    <w:rsid w:val="00B75ACA"/>
    <w:rsid w:val="00B75E42"/>
    <w:rsid w:val="00B75FA9"/>
    <w:rsid w:val="00B76527"/>
    <w:rsid w:val="00B7656A"/>
    <w:rsid w:val="00B76A9C"/>
    <w:rsid w:val="00B76B94"/>
    <w:rsid w:val="00B76F65"/>
    <w:rsid w:val="00B771C4"/>
    <w:rsid w:val="00B7783D"/>
    <w:rsid w:val="00B800FF"/>
    <w:rsid w:val="00B8033F"/>
    <w:rsid w:val="00B80B43"/>
    <w:rsid w:val="00B82045"/>
    <w:rsid w:val="00B8212A"/>
    <w:rsid w:val="00B8227C"/>
    <w:rsid w:val="00B82409"/>
    <w:rsid w:val="00B827A9"/>
    <w:rsid w:val="00B82900"/>
    <w:rsid w:val="00B82E13"/>
    <w:rsid w:val="00B837FA"/>
    <w:rsid w:val="00B84B60"/>
    <w:rsid w:val="00B851CF"/>
    <w:rsid w:val="00B85883"/>
    <w:rsid w:val="00B864B4"/>
    <w:rsid w:val="00B86D3D"/>
    <w:rsid w:val="00B86F29"/>
    <w:rsid w:val="00B87379"/>
    <w:rsid w:val="00B878C2"/>
    <w:rsid w:val="00B90845"/>
    <w:rsid w:val="00B90B08"/>
    <w:rsid w:val="00B90B56"/>
    <w:rsid w:val="00B91D73"/>
    <w:rsid w:val="00B92AF2"/>
    <w:rsid w:val="00B92F5E"/>
    <w:rsid w:val="00B92F6F"/>
    <w:rsid w:val="00B93289"/>
    <w:rsid w:val="00B937A5"/>
    <w:rsid w:val="00B942F4"/>
    <w:rsid w:val="00B94B72"/>
    <w:rsid w:val="00B94F0D"/>
    <w:rsid w:val="00B95EFB"/>
    <w:rsid w:val="00B964A3"/>
    <w:rsid w:val="00B9729A"/>
    <w:rsid w:val="00B9776A"/>
    <w:rsid w:val="00BA017F"/>
    <w:rsid w:val="00BA01CC"/>
    <w:rsid w:val="00BA0569"/>
    <w:rsid w:val="00BA095A"/>
    <w:rsid w:val="00BA0ED0"/>
    <w:rsid w:val="00BA181C"/>
    <w:rsid w:val="00BA245D"/>
    <w:rsid w:val="00BA2DA9"/>
    <w:rsid w:val="00BA37E9"/>
    <w:rsid w:val="00BA3819"/>
    <w:rsid w:val="00BA389D"/>
    <w:rsid w:val="00BA3CAD"/>
    <w:rsid w:val="00BA3E0F"/>
    <w:rsid w:val="00BA4862"/>
    <w:rsid w:val="00BA4BBC"/>
    <w:rsid w:val="00BA52EF"/>
    <w:rsid w:val="00BA56A8"/>
    <w:rsid w:val="00BA595D"/>
    <w:rsid w:val="00BA6032"/>
    <w:rsid w:val="00BA6AC1"/>
    <w:rsid w:val="00BA6B7E"/>
    <w:rsid w:val="00BA7B38"/>
    <w:rsid w:val="00BA7DFF"/>
    <w:rsid w:val="00BB09CB"/>
    <w:rsid w:val="00BB1073"/>
    <w:rsid w:val="00BB124C"/>
    <w:rsid w:val="00BB151D"/>
    <w:rsid w:val="00BB219B"/>
    <w:rsid w:val="00BB24B7"/>
    <w:rsid w:val="00BB3400"/>
    <w:rsid w:val="00BB345B"/>
    <w:rsid w:val="00BB4204"/>
    <w:rsid w:val="00BB452D"/>
    <w:rsid w:val="00BB49FD"/>
    <w:rsid w:val="00BB567A"/>
    <w:rsid w:val="00BB5B22"/>
    <w:rsid w:val="00BB6016"/>
    <w:rsid w:val="00BB6750"/>
    <w:rsid w:val="00BB6D1B"/>
    <w:rsid w:val="00BB6E18"/>
    <w:rsid w:val="00BB767A"/>
    <w:rsid w:val="00BB77A1"/>
    <w:rsid w:val="00BB7EA3"/>
    <w:rsid w:val="00BC0486"/>
    <w:rsid w:val="00BC1BE4"/>
    <w:rsid w:val="00BC2069"/>
    <w:rsid w:val="00BC237E"/>
    <w:rsid w:val="00BC23F8"/>
    <w:rsid w:val="00BC2431"/>
    <w:rsid w:val="00BC3D07"/>
    <w:rsid w:val="00BC3D66"/>
    <w:rsid w:val="00BC5257"/>
    <w:rsid w:val="00BC62C1"/>
    <w:rsid w:val="00BC6EA1"/>
    <w:rsid w:val="00BC6F58"/>
    <w:rsid w:val="00BC70A9"/>
    <w:rsid w:val="00BC78B4"/>
    <w:rsid w:val="00BD060E"/>
    <w:rsid w:val="00BD06EB"/>
    <w:rsid w:val="00BD0723"/>
    <w:rsid w:val="00BD07DF"/>
    <w:rsid w:val="00BD0CAC"/>
    <w:rsid w:val="00BD1080"/>
    <w:rsid w:val="00BD11A4"/>
    <w:rsid w:val="00BD15A7"/>
    <w:rsid w:val="00BD1F30"/>
    <w:rsid w:val="00BD2751"/>
    <w:rsid w:val="00BD29FF"/>
    <w:rsid w:val="00BD2DBE"/>
    <w:rsid w:val="00BD362B"/>
    <w:rsid w:val="00BD3E1B"/>
    <w:rsid w:val="00BD40B2"/>
    <w:rsid w:val="00BD4713"/>
    <w:rsid w:val="00BD4CAE"/>
    <w:rsid w:val="00BD4D7F"/>
    <w:rsid w:val="00BD5501"/>
    <w:rsid w:val="00BD578C"/>
    <w:rsid w:val="00BD5FFC"/>
    <w:rsid w:val="00BD6AD1"/>
    <w:rsid w:val="00BD6C34"/>
    <w:rsid w:val="00BD6C74"/>
    <w:rsid w:val="00BD7FB0"/>
    <w:rsid w:val="00BE0362"/>
    <w:rsid w:val="00BE0736"/>
    <w:rsid w:val="00BE0E0F"/>
    <w:rsid w:val="00BE1CF0"/>
    <w:rsid w:val="00BE2173"/>
    <w:rsid w:val="00BE2D6E"/>
    <w:rsid w:val="00BE2FDF"/>
    <w:rsid w:val="00BE37B6"/>
    <w:rsid w:val="00BE3836"/>
    <w:rsid w:val="00BE458F"/>
    <w:rsid w:val="00BE485D"/>
    <w:rsid w:val="00BE4969"/>
    <w:rsid w:val="00BE4FA1"/>
    <w:rsid w:val="00BE6690"/>
    <w:rsid w:val="00BE72EF"/>
    <w:rsid w:val="00BE732A"/>
    <w:rsid w:val="00BE7C36"/>
    <w:rsid w:val="00BE7D22"/>
    <w:rsid w:val="00BE7EEB"/>
    <w:rsid w:val="00BF04ED"/>
    <w:rsid w:val="00BF0663"/>
    <w:rsid w:val="00BF0851"/>
    <w:rsid w:val="00BF0B30"/>
    <w:rsid w:val="00BF0BB1"/>
    <w:rsid w:val="00BF0DFF"/>
    <w:rsid w:val="00BF17C2"/>
    <w:rsid w:val="00BF1868"/>
    <w:rsid w:val="00BF1A8E"/>
    <w:rsid w:val="00BF1B29"/>
    <w:rsid w:val="00BF2497"/>
    <w:rsid w:val="00BF3068"/>
    <w:rsid w:val="00BF32D0"/>
    <w:rsid w:val="00BF3D1D"/>
    <w:rsid w:val="00BF3D27"/>
    <w:rsid w:val="00BF4813"/>
    <w:rsid w:val="00BF4968"/>
    <w:rsid w:val="00BF545D"/>
    <w:rsid w:val="00BF58C8"/>
    <w:rsid w:val="00BF600F"/>
    <w:rsid w:val="00BF6677"/>
    <w:rsid w:val="00BF69E8"/>
    <w:rsid w:val="00BF7123"/>
    <w:rsid w:val="00BF75C4"/>
    <w:rsid w:val="00BF78AE"/>
    <w:rsid w:val="00C00342"/>
    <w:rsid w:val="00C004E5"/>
    <w:rsid w:val="00C006BA"/>
    <w:rsid w:val="00C00D70"/>
    <w:rsid w:val="00C00E84"/>
    <w:rsid w:val="00C00FA8"/>
    <w:rsid w:val="00C00FDB"/>
    <w:rsid w:val="00C0169B"/>
    <w:rsid w:val="00C022F5"/>
    <w:rsid w:val="00C02DAA"/>
    <w:rsid w:val="00C03F79"/>
    <w:rsid w:val="00C04470"/>
    <w:rsid w:val="00C0457F"/>
    <w:rsid w:val="00C04BE3"/>
    <w:rsid w:val="00C04FB9"/>
    <w:rsid w:val="00C05228"/>
    <w:rsid w:val="00C053D2"/>
    <w:rsid w:val="00C054BA"/>
    <w:rsid w:val="00C05F63"/>
    <w:rsid w:val="00C06A3A"/>
    <w:rsid w:val="00C07261"/>
    <w:rsid w:val="00C07898"/>
    <w:rsid w:val="00C07AD7"/>
    <w:rsid w:val="00C07EDE"/>
    <w:rsid w:val="00C10C67"/>
    <w:rsid w:val="00C1209B"/>
    <w:rsid w:val="00C1266A"/>
    <w:rsid w:val="00C127ED"/>
    <w:rsid w:val="00C12B2C"/>
    <w:rsid w:val="00C13D3C"/>
    <w:rsid w:val="00C147D9"/>
    <w:rsid w:val="00C14A60"/>
    <w:rsid w:val="00C151D9"/>
    <w:rsid w:val="00C15678"/>
    <w:rsid w:val="00C15682"/>
    <w:rsid w:val="00C15C7B"/>
    <w:rsid w:val="00C1605E"/>
    <w:rsid w:val="00C1630A"/>
    <w:rsid w:val="00C16A41"/>
    <w:rsid w:val="00C16DAC"/>
    <w:rsid w:val="00C16E32"/>
    <w:rsid w:val="00C17126"/>
    <w:rsid w:val="00C172A9"/>
    <w:rsid w:val="00C175EE"/>
    <w:rsid w:val="00C2068A"/>
    <w:rsid w:val="00C20C9F"/>
    <w:rsid w:val="00C20D07"/>
    <w:rsid w:val="00C20FC1"/>
    <w:rsid w:val="00C22FC5"/>
    <w:rsid w:val="00C230FA"/>
    <w:rsid w:val="00C23531"/>
    <w:rsid w:val="00C2392C"/>
    <w:rsid w:val="00C23DA3"/>
    <w:rsid w:val="00C23EDC"/>
    <w:rsid w:val="00C24914"/>
    <w:rsid w:val="00C25846"/>
    <w:rsid w:val="00C25A6B"/>
    <w:rsid w:val="00C268C0"/>
    <w:rsid w:val="00C269CF"/>
    <w:rsid w:val="00C26C16"/>
    <w:rsid w:val="00C26C31"/>
    <w:rsid w:val="00C2719C"/>
    <w:rsid w:val="00C2747F"/>
    <w:rsid w:val="00C27582"/>
    <w:rsid w:val="00C27D1F"/>
    <w:rsid w:val="00C3085B"/>
    <w:rsid w:val="00C3153A"/>
    <w:rsid w:val="00C32021"/>
    <w:rsid w:val="00C32516"/>
    <w:rsid w:val="00C33417"/>
    <w:rsid w:val="00C33739"/>
    <w:rsid w:val="00C33A76"/>
    <w:rsid w:val="00C33C3E"/>
    <w:rsid w:val="00C33F18"/>
    <w:rsid w:val="00C34A84"/>
    <w:rsid w:val="00C3692A"/>
    <w:rsid w:val="00C36C83"/>
    <w:rsid w:val="00C36F82"/>
    <w:rsid w:val="00C3722B"/>
    <w:rsid w:val="00C408F6"/>
    <w:rsid w:val="00C40BEB"/>
    <w:rsid w:val="00C40EBF"/>
    <w:rsid w:val="00C4116B"/>
    <w:rsid w:val="00C411B3"/>
    <w:rsid w:val="00C41918"/>
    <w:rsid w:val="00C41FF2"/>
    <w:rsid w:val="00C420FB"/>
    <w:rsid w:val="00C4239E"/>
    <w:rsid w:val="00C423E7"/>
    <w:rsid w:val="00C42499"/>
    <w:rsid w:val="00C42A8F"/>
    <w:rsid w:val="00C43963"/>
    <w:rsid w:val="00C445FD"/>
    <w:rsid w:val="00C4462B"/>
    <w:rsid w:val="00C44AFD"/>
    <w:rsid w:val="00C46CBE"/>
    <w:rsid w:val="00C4738D"/>
    <w:rsid w:val="00C47EDF"/>
    <w:rsid w:val="00C504F9"/>
    <w:rsid w:val="00C5072C"/>
    <w:rsid w:val="00C50799"/>
    <w:rsid w:val="00C5082D"/>
    <w:rsid w:val="00C508AB"/>
    <w:rsid w:val="00C50AA9"/>
    <w:rsid w:val="00C50C9C"/>
    <w:rsid w:val="00C50D16"/>
    <w:rsid w:val="00C51143"/>
    <w:rsid w:val="00C512A9"/>
    <w:rsid w:val="00C51BB2"/>
    <w:rsid w:val="00C51BF3"/>
    <w:rsid w:val="00C54907"/>
    <w:rsid w:val="00C56DA8"/>
    <w:rsid w:val="00C56EDB"/>
    <w:rsid w:val="00C57011"/>
    <w:rsid w:val="00C60346"/>
    <w:rsid w:val="00C60B07"/>
    <w:rsid w:val="00C60EEF"/>
    <w:rsid w:val="00C612F0"/>
    <w:rsid w:val="00C615D6"/>
    <w:rsid w:val="00C61602"/>
    <w:rsid w:val="00C6244E"/>
    <w:rsid w:val="00C624E0"/>
    <w:rsid w:val="00C62A4B"/>
    <w:rsid w:val="00C62F90"/>
    <w:rsid w:val="00C63051"/>
    <w:rsid w:val="00C630E4"/>
    <w:rsid w:val="00C6361D"/>
    <w:rsid w:val="00C638BC"/>
    <w:rsid w:val="00C64453"/>
    <w:rsid w:val="00C64956"/>
    <w:rsid w:val="00C66697"/>
    <w:rsid w:val="00C67677"/>
    <w:rsid w:val="00C70647"/>
    <w:rsid w:val="00C70BB4"/>
    <w:rsid w:val="00C7171F"/>
    <w:rsid w:val="00C71D7F"/>
    <w:rsid w:val="00C71F2F"/>
    <w:rsid w:val="00C7251F"/>
    <w:rsid w:val="00C72AA7"/>
    <w:rsid w:val="00C72D40"/>
    <w:rsid w:val="00C7308D"/>
    <w:rsid w:val="00C735D1"/>
    <w:rsid w:val="00C74014"/>
    <w:rsid w:val="00C74361"/>
    <w:rsid w:val="00C7458F"/>
    <w:rsid w:val="00C74784"/>
    <w:rsid w:val="00C74B0E"/>
    <w:rsid w:val="00C75D1E"/>
    <w:rsid w:val="00C75DC3"/>
    <w:rsid w:val="00C76642"/>
    <w:rsid w:val="00C76F1C"/>
    <w:rsid w:val="00C76F83"/>
    <w:rsid w:val="00C77125"/>
    <w:rsid w:val="00C771A3"/>
    <w:rsid w:val="00C773AA"/>
    <w:rsid w:val="00C80FB5"/>
    <w:rsid w:val="00C8113A"/>
    <w:rsid w:val="00C8198F"/>
    <w:rsid w:val="00C81D50"/>
    <w:rsid w:val="00C81E07"/>
    <w:rsid w:val="00C82130"/>
    <w:rsid w:val="00C8330C"/>
    <w:rsid w:val="00C834C6"/>
    <w:rsid w:val="00C83C30"/>
    <w:rsid w:val="00C84140"/>
    <w:rsid w:val="00C84332"/>
    <w:rsid w:val="00C84A13"/>
    <w:rsid w:val="00C8547F"/>
    <w:rsid w:val="00C85813"/>
    <w:rsid w:val="00C8592A"/>
    <w:rsid w:val="00C85A75"/>
    <w:rsid w:val="00C865E0"/>
    <w:rsid w:val="00C8697E"/>
    <w:rsid w:val="00C86CC9"/>
    <w:rsid w:val="00C86ED1"/>
    <w:rsid w:val="00C870F8"/>
    <w:rsid w:val="00C877E7"/>
    <w:rsid w:val="00C90132"/>
    <w:rsid w:val="00C91060"/>
    <w:rsid w:val="00C91A06"/>
    <w:rsid w:val="00C91D18"/>
    <w:rsid w:val="00C924A7"/>
    <w:rsid w:val="00C9253E"/>
    <w:rsid w:val="00C92EA4"/>
    <w:rsid w:val="00C935B6"/>
    <w:rsid w:val="00C936D5"/>
    <w:rsid w:val="00C948E9"/>
    <w:rsid w:val="00C94B11"/>
    <w:rsid w:val="00C94B78"/>
    <w:rsid w:val="00C94DC8"/>
    <w:rsid w:val="00C94F16"/>
    <w:rsid w:val="00C95096"/>
    <w:rsid w:val="00C951EA"/>
    <w:rsid w:val="00C9547F"/>
    <w:rsid w:val="00C954D4"/>
    <w:rsid w:val="00C971C4"/>
    <w:rsid w:val="00C971F8"/>
    <w:rsid w:val="00C97728"/>
    <w:rsid w:val="00C9797D"/>
    <w:rsid w:val="00CA07C1"/>
    <w:rsid w:val="00CA08D4"/>
    <w:rsid w:val="00CA0C0D"/>
    <w:rsid w:val="00CA1103"/>
    <w:rsid w:val="00CA1C66"/>
    <w:rsid w:val="00CA1EAF"/>
    <w:rsid w:val="00CA1F70"/>
    <w:rsid w:val="00CA21A1"/>
    <w:rsid w:val="00CA2343"/>
    <w:rsid w:val="00CA2BF4"/>
    <w:rsid w:val="00CA2FCB"/>
    <w:rsid w:val="00CA4FAA"/>
    <w:rsid w:val="00CA603D"/>
    <w:rsid w:val="00CA62C8"/>
    <w:rsid w:val="00CA67B5"/>
    <w:rsid w:val="00CA6B79"/>
    <w:rsid w:val="00CA6C25"/>
    <w:rsid w:val="00CA77BE"/>
    <w:rsid w:val="00CB059B"/>
    <w:rsid w:val="00CB06DF"/>
    <w:rsid w:val="00CB0957"/>
    <w:rsid w:val="00CB0B7C"/>
    <w:rsid w:val="00CB0CDD"/>
    <w:rsid w:val="00CB11FE"/>
    <w:rsid w:val="00CB12DC"/>
    <w:rsid w:val="00CB16CE"/>
    <w:rsid w:val="00CB1DB1"/>
    <w:rsid w:val="00CB1E7C"/>
    <w:rsid w:val="00CB2B2B"/>
    <w:rsid w:val="00CB3D9A"/>
    <w:rsid w:val="00CB3F46"/>
    <w:rsid w:val="00CB44FD"/>
    <w:rsid w:val="00CB46D3"/>
    <w:rsid w:val="00CB48CF"/>
    <w:rsid w:val="00CB6BD3"/>
    <w:rsid w:val="00CB6F07"/>
    <w:rsid w:val="00CB7ADB"/>
    <w:rsid w:val="00CC0CC2"/>
    <w:rsid w:val="00CC1082"/>
    <w:rsid w:val="00CC11E4"/>
    <w:rsid w:val="00CC126C"/>
    <w:rsid w:val="00CC138D"/>
    <w:rsid w:val="00CC13B9"/>
    <w:rsid w:val="00CC1435"/>
    <w:rsid w:val="00CC17FF"/>
    <w:rsid w:val="00CC1C55"/>
    <w:rsid w:val="00CC20A9"/>
    <w:rsid w:val="00CC2871"/>
    <w:rsid w:val="00CC30F6"/>
    <w:rsid w:val="00CC332E"/>
    <w:rsid w:val="00CC3417"/>
    <w:rsid w:val="00CC350D"/>
    <w:rsid w:val="00CC381C"/>
    <w:rsid w:val="00CC3998"/>
    <w:rsid w:val="00CC3F0B"/>
    <w:rsid w:val="00CC40CB"/>
    <w:rsid w:val="00CC430B"/>
    <w:rsid w:val="00CC4713"/>
    <w:rsid w:val="00CC4779"/>
    <w:rsid w:val="00CC4A3B"/>
    <w:rsid w:val="00CC4D8B"/>
    <w:rsid w:val="00CC5158"/>
    <w:rsid w:val="00CC5CA3"/>
    <w:rsid w:val="00CC6580"/>
    <w:rsid w:val="00CC710D"/>
    <w:rsid w:val="00CD01AE"/>
    <w:rsid w:val="00CD04E8"/>
    <w:rsid w:val="00CD1651"/>
    <w:rsid w:val="00CD17EA"/>
    <w:rsid w:val="00CD3533"/>
    <w:rsid w:val="00CD393E"/>
    <w:rsid w:val="00CD4156"/>
    <w:rsid w:val="00CD4962"/>
    <w:rsid w:val="00CD5624"/>
    <w:rsid w:val="00CD57B0"/>
    <w:rsid w:val="00CD5AA4"/>
    <w:rsid w:val="00CD5F07"/>
    <w:rsid w:val="00CD682D"/>
    <w:rsid w:val="00CD70A7"/>
    <w:rsid w:val="00CD7E68"/>
    <w:rsid w:val="00CE0C3A"/>
    <w:rsid w:val="00CE0CCB"/>
    <w:rsid w:val="00CE16DC"/>
    <w:rsid w:val="00CE1F56"/>
    <w:rsid w:val="00CE213E"/>
    <w:rsid w:val="00CE3AA6"/>
    <w:rsid w:val="00CE3BAB"/>
    <w:rsid w:val="00CE3E82"/>
    <w:rsid w:val="00CE4585"/>
    <w:rsid w:val="00CE4681"/>
    <w:rsid w:val="00CE5042"/>
    <w:rsid w:val="00CE53A7"/>
    <w:rsid w:val="00CE5AF2"/>
    <w:rsid w:val="00CE5B25"/>
    <w:rsid w:val="00CE5F07"/>
    <w:rsid w:val="00CE5F81"/>
    <w:rsid w:val="00CE61D8"/>
    <w:rsid w:val="00CE6A73"/>
    <w:rsid w:val="00CF005F"/>
    <w:rsid w:val="00CF0100"/>
    <w:rsid w:val="00CF0336"/>
    <w:rsid w:val="00CF0B37"/>
    <w:rsid w:val="00CF0BC1"/>
    <w:rsid w:val="00CF0C66"/>
    <w:rsid w:val="00CF2BD8"/>
    <w:rsid w:val="00CF2C08"/>
    <w:rsid w:val="00CF3283"/>
    <w:rsid w:val="00CF3515"/>
    <w:rsid w:val="00CF4B6F"/>
    <w:rsid w:val="00CF559C"/>
    <w:rsid w:val="00CF5EB6"/>
    <w:rsid w:val="00CF68BE"/>
    <w:rsid w:val="00CF7A7B"/>
    <w:rsid w:val="00D00571"/>
    <w:rsid w:val="00D00ADB"/>
    <w:rsid w:val="00D00CD8"/>
    <w:rsid w:val="00D01CAA"/>
    <w:rsid w:val="00D02234"/>
    <w:rsid w:val="00D02E19"/>
    <w:rsid w:val="00D0314C"/>
    <w:rsid w:val="00D03561"/>
    <w:rsid w:val="00D04BCC"/>
    <w:rsid w:val="00D05102"/>
    <w:rsid w:val="00D065E8"/>
    <w:rsid w:val="00D066F3"/>
    <w:rsid w:val="00D0789D"/>
    <w:rsid w:val="00D07CF1"/>
    <w:rsid w:val="00D07EF2"/>
    <w:rsid w:val="00D07F75"/>
    <w:rsid w:val="00D105D6"/>
    <w:rsid w:val="00D1077A"/>
    <w:rsid w:val="00D11BA5"/>
    <w:rsid w:val="00D12275"/>
    <w:rsid w:val="00D12650"/>
    <w:rsid w:val="00D12957"/>
    <w:rsid w:val="00D12DFD"/>
    <w:rsid w:val="00D13F03"/>
    <w:rsid w:val="00D13F69"/>
    <w:rsid w:val="00D14540"/>
    <w:rsid w:val="00D15492"/>
    <w:rsid w:val="00D15C0A"/>
    <w:rsid w:val="00D1668B"/>
    <w:rsid w:val="00D1687E"/>
    <w:rsid w:val="00D16B19"/>
    <w:rsid w:val="00D171E4"/>
    <w:rsid w:val="00D2160B"/>
    <w:rsid w:val="00D226DE"/>
    <w:rsid w:val="00D2374E"/>
    <w:rsid w:val="00D237D4"/>
    <w:rsid w:val="00D24679"/>
    <w:rsid w:val="00D2526F"/>
    <w:rsid w:val="00D2549D"/>
    <w:rsid w:val="00D25A79"/>
    <w:rsid w:val="00D268F9"/>
    <w:rsid w:val="00D2722A"/>
    <w:rsid w:val="00D274FE"/>
    <w:rsid w:val="00D27FC8"/>
    <w:rsid w:val="00D30ABF"/>
    <w:rsid w:val="00D30DE1"/>
    <w:rsid w:val="00D3137A"/>
    <w:rsid w:val="00D31521"/>
    <w:rsid w:val="00D32FAB"/>
    <w:rsid w:val="00D33745"/>
    <w:rsid w:val="00D341C9"/>
    <w:rsid w:val="00D342D3"/>
    <w:rsid w:val="00D349ED"/>
    <w:rsid w:val="00D352E5"/>
    <w:rsid w:val="00D35D48"/>
    <w:rsid w:val="00D367B9"/>
    <w:rsid w:val="00D367BA"/>
    <w:rsid w:val="00D37224"/>
    <w:rsid w:val="00D372A6"/>
    <w:rsid w:val="00D410C3"/>
    <w:rsid w:val="00D41F48"/>
    <w:rsid w:val="00D42761"/>
    <w:rsid w:val="00D42D24"/>
    <w:rsid w:val="00D42DDC"/>
    <w:rsid w:val="00D42DFE"/>
    <w:rsid w:val="00D42E62"/>
    <w:rsid w:val="00D43A4C"/>
    <w:rsid w:val="00D44189"/>
    <w:rsid w:val="00D459D4"/>
    <w:rsid w:val="00D45C9B"/>
    <w:rsid w:val="00D460E4"/>
    <w:rsid w:val="00D475A2"/>
    <w:rsid w:val="00D47AAD"/>
    <w:rsid w:val="00D50125"/>
    <w:rsid w:val="00D5082F"/>
    <w:rsid w:val="00D518EE"/>
    <w:rsid w:val="00D51BA4"/>
    <w:rsid w:val="00D51E26"/>
    <w:rsid w:val="00D52351"/>
    <w:rsid w:val="00D5278D"/>
    <w:rsid w:val="00D527CE"/>
    <w:rsid w:val="00D54071"/>
    <w:rsid w:val="00D54B01"/>
    <w:rsid w:val="00D5511E"/>
    <w:rsid w:val="00D557F4"/>
    <w:rsid w:val="00D56DB5"/>
    <w:rsid w:val="00D573E0"/>
    <w:rsid w:val="00D576C8"/>
    <w:rsid w:val="00D5791D"/>
    <w:rsid w:val="00D606FA"/>
    <w:rsid w:val="00D60958"/>
    <w:rsid w:val="00D613A7"/>
    <w:rsid w:val="00D61464"/>
    <w:rsid w:val="00D617DF"/>
    <w:rsid w:val="00D6268B"/>
    <w:rsid w:val="00D631D0"/>
    <w:rsid w:val="00D63337"/>
    <w:rsid w:val="00D633A0"/>
    <w:rsid w:val="00D636F1"/>
    <w:rsid w:val="00D63B16"/>
    <w:rsid w:val="00D64292"/>
    <w:rsid w:val="00D644C7"/>
    <w:rsid w:val="00D64619"/>
    <w:rsid w:val="00D64842"/>
    <w:rsid w:val="00D65610"/>
    <w:rsid w:val="00D66162"/>
    <w:rsid w:val="00D6662E"/>
    <w:rsid w:val="00D66E53"/>
    <w:rsid w:val="00D700D1"/>
    <w:rsid w:val="00D70AE8"/>
    <w:rsid w:val="00D71467"/>
    <w:rsid w:val="00D71A53"/>
    <w:rsid w:val="00D71EFC"/>
    <w:rsid w:val="00D723BA"/>
    <w:rsid w:val="00D72508"/>
    <w:rsid w:val="00D72681"/>
    <w:rsid w:val="00D726E5"/>
    <w:rsid w:val="00D7290C"/>
    <w:rsid w:val="00D7291C"/>
    <w:rsid w:val="00D72DE8"/>
    <w:rsid w:val="00D731F7"/>
    <w:rsid w:val="00D7385B"/>
    <w:rsid w:val="00D73E54"/>
    <w:rsid w:val="00D74533"/>
    <w:rsid w:val="00D75967"/>
    <w:rsid w:val="00D75D8E"/>
    <w:rsid w:val="00D7673F"/>
    <w:rsid w:val="00D76FB8"/>
    <w:rsid w:val="00D771D9"/>
    <w:rsid w:val="00D77541"/>
    <w:rsid w:val="00D77ACD"/>
    <w:rsid w:val="00D80F51"/>
    <w:rsid w:val="00D818B2"/>
    <w:rsid w:val="00D8216E"/>
    <w:rsid w:val="00D83084"/>
    <w:rsid w:val="00D83494"/>
    <w:rsid w:val="00D83A70"/>
    <w:rsid w:val="00D83AA4"/>
    <w:rsid w:val="00D83D7F"/>
    <w:rsid w:val="00D84B4A"/>
    <w:rsid w:val="00D84C05"/>
    <w:rsid w:val="00D857C5"/>
    <w:rsid w:val="00D86368"/>
    <w:rsid w:val="00D864A1"/>
    <w:rsid w:val="00D86512"/>
    <w:rsid w:val="00D86531"/>
    <w:rsid w:val="00D86CFC"/>
    <w:rsid w:val="00D86F2A"/>
    <w:rsid w:val="00D87F6C"/>
    <w:rsid w:val="00D906C0"/>
    <w:rsid w:val="00D91313"/>
    <w:rsid w:val="00D91444"/>
    <w:rsid w:val="00D92177"/>
    <w:rsid w:val="00D92E70"/>
    <w:rsid w:val="00D933AE"/>
    <w:rsid w:val="00D933FF"/>
    <w:rsid w:val="00D942F4"/>
    <w:rsid w:val="00D9465B"/>
    <w:rsid w:val="00D948EE"/>
    <w:rsid w:val="00D94A52"/>
    <w:rsid w:val="00D94BC3"/>
    <w:rsid w:val="00D95744"/>
    <w:rsid w:val="00D95C9E"/>
    <w:rsid w:val="00D96307"/>
    <w:rsid w:val="00D96318"/>
    <w:rsid w:val="00D970B3"/>
    <w:rsid w:val="00D97292"/>
    <w:rsid w:val="00D97543"/>
    <w:rsid w:val="00D97658"/>
    <w:rsid w:val="00D97879"/>
    <w:rsid w:val="00DA0C46"/>
    <w:rsid w:val="00DA0EF5"/>
    <w:rsid w:val="00DA1561"/>
    <w:rsid w:val="00DA17D0"/>
    <w:rsid w:val="00DA180E"/>
    <w:rsid w:val="00DA1FB8"/>
    <w:rsid w:val="00DA20EF"/>
    <w:rsid w:val="00DA344D"/>
    <w:rsid w:val="00DA352F"/>
    <w:rsid w:val="00DA366D"/>
    <w:rsid w:val="00DA386C"/>
    <w:rsid w:val="00DA3BBC"/>
    <w:rsid w:val="00DA4790"/>
    <w:rsid w:val="00DA593D"/>
    <w:rsid w:val="00DB0040"/>
    <w:rsid w:val="00DB084E"/>
    <w:rsid w:val="00DB10EF"/>
    <w:rsid w:val="00DB27A8"/>
    <w:rsid w:val="00DB3904"/>
    <w:rsid w:val="00DB3E33"/>
    <w:rsid w:val="00DB3F11"/>
    <w:rsid w:val="00DB411E"/>
    <w:rsid w:val="00DB42F8"/>
    <w:rsid w:val="00DB4B20"/>
    <w:rsid w:val="00DB4D84"/>
    <w:rsid w:val="00DB578D"/>
    <w:rsid w:val="00DB5810"/>
    <w:rsid w:val="00DB58C3"/>
    <w:rsid w:val="00DB5EF7"/>
    <w:rsid w:val="00DB627A"/>
    <w:rsid w:val="00DB6E43"/>
    <w:rsid w:val="00DB6F98"/>
    <w:rsid w:val="00DB70B1"/>
    <w:rsid w:val="00DB741A"/>
    <w:rsid w:val="00DB7B8D"/>
    <w:rsid w:val="00DB7BDD"/>
    <w:rsid w:val="00DC0BD6"/>
    <w:rsid w:val="00DC10E4"/>
    <w:rsid w:val="00DC1292"/>
    <w:rsid w:val="00DC171B"/>
    <w:rsid w:val="00DC1735"/>
    <w:rsid w:val="00DC1853"/>
    <w:rsid w:val="00DC1A61"/>
    <w:rsid w:val="00DC1AB1"/>
    <w:rsid w:val="00DC1D25"/>
    <w:rsid w:val="00DC24B5"/>
    <w:rsid w:val="00DC36AB"/>
    <w:rsid w:val="00DC3740"/>
    <w:rsid w:val="00DC3AEC"/>
    <w:rsid w:val="00DC424E"/>
    <w:rsid w:val="00DC4641"/>
    <w:rsid w:val="00DC6556"/>
    <w:rsid w:val="00DC6A40"/>
    <w:rsid w:val="00DC6E08"/>
    <w:rsid w:val="00DC6FBA"/>
    <w:rsid w:val="00DC7A45"/>
    <w:rsid w:val="00DC7DCB"/>
    <w:rsid w:val="00DD0742"/>
    <w:rsid w:val="00DD0D86"/>
    <w:rsid w:val="00DD1C16"/>
    <w:rsid w:val="00DD2E1B"/>
    <w:rsid w:val="00DD32FA"/>
    <w:rsid w:val="00DD351C"/>
    <w:rsid w:val="00DD36C0"/>
    <w:rsid w:val="00DD3961"/>
    <w:rsid w:val="00DD3F8C"/>
    <w:rsid w:val="00DD4061"/>
    <w:rsid w:val="00DD4760"/>
    <w:rsid w:val="00DD5EE1"/>
    <w:rsid w:val="00DD615D"/>
    <w:rsid w:val="00DD62BA"/>
    <w:rsid w:val="00DD648B"/>
    <w:rsid w:val="00DD65C3"/>
    <w:rsid w:val="00DD6D3C"/>
    <w:rsid w:val="00DD79B8"/>
    <w:rsid w:val="00DD7C1F"/>
    <w:rsid w:val="00DD7DFA"/>
    <w:rsid w:val="00DE1231"/>
    <w:rsid w:val="00DE2D76"/>
    <w:rsid w:val="00DE3994"/>
    <w:rsid w:val="00DE3A11"/>
    <w:rsid w:val="00DE3EBA"/>
    <w:rsid w:val="00DE448F"/>
    <w:rsid w:val="00DE48D4"/>
    <w:rsid w:val="00DE519E"/>
    <w:rsid w:val="00DE58D1"/>
    <w:rsid w:val="00DE750B"/>
    <w:rsid w:val="00DE794A"/>
    <w:rsid w:val="00DE7957"/>
    <w:rsid w:val="00DF0401"/>
    <w:rsid w:val="00DF0563"/>
    <w:rsid w:val="00DF0A89"/>
    <w:rsid w:val="00DF0CBD"/>
    <w:rsid w:val="00DF166F"/>
    <w:rsid w:val="00DF1F38"/>
    <w:rsid w:val="00DF21E4"/>
    <w:rsid w:val="00DF303B"/>
    <w:rsid w:val="00DF3F93"/>
    <w:rsid w:val="00DF436F"/>
    <w:rsid w:val="00DF43E9"/>
    <w:rsid w:val="00DF4425"/>
    <w:rsid w:val="00DF4AAE"/>
    <w:rsid w:val="00DF5063"/>
    <w:rsid w:val="00DF6190"/>
    <w:rsid w:val="00DF635D"/>
    <w:rsid w:val="00DF71CE"/>
    <w:rsid w:val="00DF73CA"/>
    <w:rsid w:val="00DF763A"/>
    <w:rsid w:val="00DF768D"/>
    <w:rsid w:val="00DF7856"/>
    <w:rsid w:val="00DF7A56"/>
    <w:rsid w:val="00DF7D76"/>
    <w:rsid w:val="00E00AC6"/>
    <w:rsid w:val="00E011DC"/>
    <w:rsid w:val="00E011EE"/>
    <w:rsid w:val="00E016BD"/>
    <w:rsid w:val="00E01962"/>
    <w:rsid w:val="00E01A15"/>
    <w:rsid w:val="00E01A94"/>
    <w:rsid w:val="00E01AD1"/>
    <w:rsid w:val="00E01B3F"/>
    <w:rsid w:val="00E02586"/>
    <w:rsid w:val="00E02729"/>
    <w:rsid w:val="00E0274C"/>
    <w:rsid w:val="00E02B23"/>
    <w:rsid w:val="00E03C22"/>
    <w:rsid w:val="00E04937"/>
    <w:rsid w:val="00E049DB"/>
    <w:rsid w:val="00E04E8B"/>
    <w:rsid w:val="00E04ED4"/>
    <w:rsid w:val="00E0570F"/>
    <w:rsid w:val="00E05C00"/>
    <w:rsid w:val="00E063BD"/>
    <w:rsid w:val="00E063D7"/>
    <w:rsid w:val="00E069DF"/>
    <w:rsid w:val="00E072BC"/>
    <w:rsid w:val="00E0774E"/>
    <w:rsid w:val="00E07A4B"/>
    <w:rsid w:val="00E114A8"/>
    <w:rsid w:val="00E115BD"/>
    <w:rsid w:val="00E124C7"/>
    <w:rsid w:val="00E12C75"/>
    <w:rsid w:val="00E13D71"/>
    <w:rsid w:val="00E13F38"/>
    <w:rsid w:val="00E1466C"/>
    <w:rsid w:val="00E14690"/>
    <w:rsid w:val="00E1495B"/>
    <w:rsid w:val="00E1496D"/>
    <w:rsid w:val="00E14A1A"/>
    <w:rsid w:val="00E15648"/>
    <w:rsid w:val="00E15981"/>
    <w:rsid w:val="00E15C37"/>
    <w:rsid w:val="00E15EBF"/>
    <w:rsid w:val="00E15F7A"/>
    <w:rsid w:val="00E1602C"/>
    <w:rsid w:val="00E16142"/>
    <w:rsid w:val="00E1642B"/>
    <w:rsid w:val="00E16577"/>
    <w:rsid w:val="00E16721"/>
    <w:rsid w:val="00E16D71"/>
    <w:rsid w:val="00E172EF"/>
    <w:rsid w:val="00E17D60"/>
    <w:rsid w:val="00E20541"/>
    <w:rsid w:val="00E20710"/>
    <w:rsid w:val="00E20FCF"/>
    <w:rsid w:val="00E21783"/>
    <w:rsid w:val="00E217C6"/>
    <w:rsid w:val="00E2195D"/>
    <w:rsid w:val="00E238B1"/>
    <w:rsid w:val="00E239D3"/>
    <w:rsid w:val="00E24D7D"/>
    <w:rsid w:val="00E25AB5"/>
    <w:rsid w:val="00E25C35"/>
    <w:rsid w:val="00E26458"/>
    <w:rsid w:val="00E26EA8"/>
    <w:rsid w:val="00E3014C"/>
    <w:rsid w:val="00E30584"/>
    <w:rsid w:val="00E30829"/>
    <w:rsid w:val="00E31089"/>
    <w:rsid w:val="00E327F6"/>
    <w:rsid w:val="00E32FA2"/>
    <w:rsid w:val="00E33924"/>
    <w:rsid w:val="00E341CC"/>
    <w:rsid w:val="00E345D1"/>
    <w:rsid w:val="00E35093"/>
    <w:rsid w:val="00E35785"/>
    <w:rsid w:val="00E358D9"/>
    <w:rsid w:val="00E3647F"/>
    <w:rsid w:val="00E36F2B"/>
    <w:rsid w:val="00E371D9"/>
    <w:rsid w:val="00E3760F"/>
    <w:rsid w:val="00E407F9"/>
    <w:rsid w:val="00E40E8A"/>
    <w:rsid w:val="00E40F51"/>
    <w:rsid w:val="00E414AC"/>
    <w:rsid w:val="00E41967"/>
    <w:rsid w:val="00E42266"/>
    <w:rsid w:val="00E43035"/>
    <w:rsid w:val="00E430E6"/>
    <w:rsid w:val="00E43A8D"/>
    <w:rsid w:val="00E43D41"/>
    <w:rsid w:val="00E45AEB"/>
    <w:rsid w:val="00E46172"/>
    <w:rsid w:val="00E4625C"/>
    <w:rsid w:val="00E4641D"/>
    <w:rsid w:val="00E46461"/>
    <w:rsid w:val="00E465BE"/>
    <w:rsid w:val="00E466FA"/>
    <w:rsid w:val="00E468AD"/>
    <w:rsid w:val="00E4750D"/>
    <w:rsid w:val="00E47E9E"/>
    <w:rsid w:val="00E50250"/>
    <w:rsid w:val="00E503A4"/>
    <w:rsid w:val="00E509E0"/>
    <w:rsid w:val="00E50D43"/>
    <w:rsid w:val="00E50DDC"/>
    <w:rsid w:val="00E51294"/>
    <w:rsid w:val="00E52329"/>
    <w:rsid w:val="00E52644"/>
    <w:rsid w:val="00E52BFD"/>
    <w:rsid w:val="00E52EDF"/>
    <w:rsid w:val="00E53294"/>
    <w:rsid w:val="00E536DD"/>
    <w:rsid w:val="00E54EBF"/>
    <w:rsid w:val="00E54FD5"/>
    <w:rsid w:val="00E54FF0"/>
    <w:rsid w:val="00E55182"/>
    <w:rsid w:val="00E55302"/>
    <w:rsid w:val="00E554B3"/>
    <w:rsid w:val="00E5554F"/>
    <w:rsid w:val="00E566B7"/>
    <w:rsid w:val="00E56D61"/>
    <w:rsid w:val="00E56D94"/>
    <w:rsid w:val="00E574A2"/>
    <w:rsid w:val="00E57A23"/>
    <w:rsid w:val="00E57AE0"/>
    <w:rsid w:val="00E57E45"/>
    <w:rsid w:val="00E60216"/>
    <w:rsid w:val="00E60379"/>
    <w:rsid w:val="00E608E2"/>
    <w:rsid w:val="00E61465"/>
    <w:rsid w:val="00E6162C"/>
    <w:rsid w:val="00E61E18"/>
    <w:rsid w:val="00E6204A"/>
    <w:rsid w:val="00E621E3"/>
    <w:rsid w:val="00E6228A"/>
    <w:rsid w:val="00E63879"/>
    <w:rsid w:val="00E63A3C"/>
    <w:rsid w:val="00E63C5E"/>
    <w:rsid w:val="00E646F0"/>
    <w:rsid w:val="00E64B44"/>
    <w:rsid w:val="00E64C0B"/>
    <w:rsid w:val="00E65003"/>
    <w:rsid w:val="00E65057"/>
    <w:rsid w:val="00E650EF"/>
    <w:rsid w:val="00E65133"/>
    <w:rsid w:val="00E65329"/>
    <w:rsid w:val="00E6603E"/>
    <w:rsid w:val="00E66936"/>
    <w:rsid w:val="00E669CD"/>
    <w:rsid w:val="00E66FD6"/>
    <w:rsid w:val="00E67335"/>
    <w:rsid w:val="00E706A0"/>
    <w:rsid w:val="00E7104F"/>
    <w:rsid w:val="00E710BB"/>
    <w:rsid w:val="00E713B8"/>
    <w:rsid w:val="00E7142C"/>
    <w:rsid w:val="00E717B3"/>
    <w:rsid w:val="00E71A64"/>
    <w:rsid w:val="00E71D10"/>
    <w:rsid w:val="00E72462"/>
    <w:rsid w:val="00E72484"/>
    <w:rsid w:val="00E7256C"/>
    <w:rsid w:val="00E729B8"/>
    <w:rsid w:val="00E72BD2"/>
    <w:rsid w:val="00E73297"/>
    <w:rsid w:val="00E73FD8"/>
    <w:rsid w:val="00E74479"/>
    <w:rsid w:val="00E74673"/>
    <w:rsid w:val="00E7496B"/>
    <w:rsid w:val="00E74E61"/>
    <w:rsid w:val="00E74FAA"/>
    <w:rsid w:val="00E75979"/>
    <w:rsid w:val="00E768F4"/>
    <w:rsid w:val="00E776A3"/>
    <w:rsid w:val="00E77767"/>
    <w:rsid w:val="00E800D9"/>
    <w:rsid w:val="00E80326"/>
    <w:rsid w:val="00E80744"/>
    <w:rsid w:val="00E810E8"/>
    <w:rsid w:val="00E81320"/>
    <w:rsid w:val="00E8160C"/>
    <w:rsid w:val="00E81A1B"/>
    <w:rsid w:val="00E81BA2"/>
    <w:rsid w:val="00E81ED2"/>
    <w:rsid w:val="00E82014"/>
    <w:rsid w:val="00E8228A"/>
    <w:rsid w:val="00E826C4"/>
    <w:rsid w:val="00E82D05"/>
    <w:rsid w:val="00E832C7"/>
    <w:rsid w:val="00E84CD9"/>
    <w:rsid w:val="00E84E67"/>
    <w:rsid w:val="00E8513D"/>
    <w:rsid w:val="00E85827"/>
    <w:rsid w:val="00E8595B"/>
    <w:rsid w:val="00E85CAE"/>
    <w:rsid w:val="00E863AF"/>
    <w:rsid w:val="00E865A3"/>
    <w:rsid w:val="00E865F0"/>
    <w:rsid w:val="00E907BF"/>
    <w:rsid w:val="00E9093C"/>
    <w:rsid w:val="00E90D03"/>
    <w:rsid w:val="00E9202F"/>
    <w:rsid w:val="00E932D3"/>
    <w:rsid w:val="00E93B3D"/>
    <w:rsid w:val="00E94066"/>
    <w:rsid w:val="00E94622"/>
    <w:rsid w:val="00E95601"/>
    <w:rsid w:val="00E959F0"/>
    <w:rsid w:val="00E95D17"/>
    <w:rsid w:val="00E970BA"/>
    <w:rsid w:val="00E973F8"/>
    <w:rsid w:val="00EA0224"/>
    <w:rsid w:val="00EA03E6"/>
    <w:rsid w:val="00EA049D"/>
    <w:rsid w:val="00EA0CA3"/>
    <w:rsid w:val="00EA17C1"/>
    <w:rsid w:val="00EA3559"/>
    <w:rsid w:val="00EA4887"/>
    <w:rsid w:val="00EA4FE9"/>
    <w:rsid w:val="00EA520D"/>
    <w:rsid w:val="00EA6ADE"/>
    <w:rsid w:val="00EA7453"/>
    <w:rsid w:val="00EA7658"/>
    <w:rsid w:val="00EA7A91"/>
    <w:rsid w:val="00EA7BCE"/>
    <w:rsid w:val="00EB0132"/>
    <w:rsid w:val="00EB063B"/>
    <w:rsid w:val="00EB0C5E"/>
    <w:rsid w:val="00EB106C"/>
    <w:rsid w:val="00EB1306"/>
    <w:rsid w:val="00EB17B1"/>
    <w:rsid w:val="00EB1B8A"/>
    <w:rsid w:val="00EB1E0F"/>
    <w:rsid w:val="00EB2C2E"/>
    <w:rsid w:val="00EB3415"/>
    <w:rsid w:val="00EB3C46"/>
    <w:rsid w:val="00EB3FC1"/>
    <w:rsid w:val="00EB4091"/>
    <w:rsid w:val="00EB4509"/>
    <w:rsid w:val="00EB5450"/>
    <w:rsid w:val="00EB5886"/>
    <w:rsid w:val="00EB59AC"/>
    <w:rsid w:val="00EB5A84"/>
    <w:rsid w:val="00EB5ECB"/>
    <w:rsid w:val="00EB5EE3"/>
    <w:rsid w:val="00EB6C2A"/>
    <w:rsid w:val="00EB7F09"/>
    <w:rsid w:val="00EC0448"/>
    <w:rsid w:val="00EC19E2"/>
    <w:rsid w:val="00EC1F37"/>
    <w:rsid w:val="00EC22BC"/>
    <w:rsid w:val="00EC262E"/>
    <w:rsid w:val="00EC27AE"/>
    <w:rsid w:val="00EC27E8"/>
    <w:rsid w:val="00EC33D0"/>
    <w:rsid w:val="00EC386F"/>
    <w:rsid w:val="00EC4040"/>
    <w:rsid w:val="00EC40FA"/>
    <w:rsid w:val="00EC4229"/>
    <w:rsid w:val="00EC45FA"/>
    <w:rsid w:val="00EC5BC3"/>
    <w:rsid w:val="00EC5CD5"/>
    <w:rsid w:val="00EC5DA6"/>
    <w:rsid w:val="00EC6376"/>
    <w:rsid w:val="00EC64A7"/>
    <w:rsid w:val="00EC6A69"/>
    <w:rsid w:val="00EC715E"/>
    <w:rsid w:val="00EC78CE"/>
    <w:rsid w:val="00ED02C3"/>
    <w:rsid w:val="00ED0EA4"/>
    <w:rsid w:val="00ED180E"/>
    <w:rsid w:val="00ED2018"/>
    <w:rsid w:val="00ED2BC3"/>
    <w:rsid w:val="00ED3EB8"/>
    <w:rsid w:val="00ED418C"/>
    <w:rsid w:val="00ED4365"/>
    <w:rsid w:val="00ED44FB"/>
    <w:rsid w:val="00ED49BA"/>
    <w:rsid w:val="00ED58CD"/>
    <w:rsid w:val="00ED59C5"/>
    <w:rsid w:val="00ED5AF9"/>
    <w:rsid w:val="00ED615B"/>
    <w:rsid w:val="00ED625A"/>
    <w:rsid w:val="00ED6312"/>
    <w:rsid w:val="00ED6501"/>
    <w:rsid w:val="00ED6884"/>
    <w:rsid w:val="00ED6B4B"/>
    <w:rsid w:val="00ED776E"/>
    <w:rsid w:val="00ED7CED"/>
    <w:rsid w:val="00EE03C1"/>
    <w:rsid w:val="00EE0CFC"/>
    <w:rsid w:val="00EE10C7"/>
    <w:rsid w:val="00EE1580"/>
    <w:rsid w:val="00EE19BA"/>
    <w:rsid w:val="00EE26FF"/>
    <w:rsid w:val="00EE2826"/>
    <w:rsid w:val="00EE2D19"/>
    <w:rsid w:val="00EE2E7C"/>
    <w:rsid w:val="00EE3CE0"/>
    <w:rsid w:val="00EE443C"/>
    <w:rsid w:val="00EE4BC2"/>
    <w:rsid w:val="00EE4F92"/>
    <w:rsid w:val="00EE577F"/>
    <w:rsid w:val="00EE5EBC"/>
    <w:rsid w:val="00EE6388"/>
    <w:rsid w:val="00EE7125"/>
    <w:rsid w:val="00EE7253"/>
    <w:rsid w:val="00EE7477"/>
    <w:rsid w:val="00EE764C"/>
    <w:rsid w:val="00EE7BBC"/>
    <w:rsid w:val="00EF0124"/>
    <w:rsid w:val="00EF0B82"/>
    <w:rsid w:val="00EF0D95"/>
    <w:rsid w:val="00EF174E"/>
    <w:rsid w:val="00EF1964"/>
    <w:rsid w:val="00EF2120"/>
    <w:rsid w:val="00EF2B8C"/>
    <w:rsid w:val="00EF305F"/>
    <w:rsid w:val="00EF4CAA"/>
    <w:rsid w:val="00EF50EB"/>
    <w:rsid w:val="00EF5C1B"/>
    <w:rsid w:val="00EF6363"/>
    <w:rsid w:val="00EF7384"/>
    <w:rsid w:val="00EF7C4C"/>
    <w:rsid w:val="00F00458"/>
    <w:rsid w:val="00F00BA4"/>
    <w:rsid w:val="00F01318"/>
    <w:rsid w:val="00F01A02"/>
    <w:rsid w:val="00F02737"/>
    <w:rsid w:val="00F02F3F"/>
    <w:rsid w:val="00F03689"/>
    <w:rsid w:val="00F03A45"/>
    <w:rsid w:val="00F03CCD"/>
    <w:rsid w:val="00F040E8"/>
    <w:rsid w:val="00F04C74"/>
    <w:rsid w:val="00F053EC"/>
    <w:rsid w:val="00F05677"/>
    <w:rsid w:val="00F059EA"/>
    <w:rsid w:val="00F05FEC"/>
    <w:rsid w:val="00F06B02"/>
    <w:rsid w:val="00F06B63"/>
    <w:rsid w:val="00F07EC8"/>
    <w:rsid w:val="00F102BE"/>
    <w:rsid w:val="00F10E9D"/>
    <w:rsid w:val="00F10EBC"/>
    <w:rsid w:val="00F10F57"/>
    <w:rsid w:val="00F11176"/>
    <w:rsid w:val="00F12F87"/>
    <w:rsid w:val="00F14106"/>
    <w:rsid w:val="00F14212"/>
    <w:rsid w:val="00F147DC"/>
    <w:rsid w:val="00F147E6"/>
    <w:rsid w:val="00F14D74"/>
    <w:rsid w:val="00F1505B"/>
    <w:rsid w:val="00F17896"/>
    <w:rsid w:val="00F178D0"/>
    <w:rsid w:val="00F20562"/>
    <w:rsid w:val="00F21A4C"/>
    <w:rsid w:val="00F2284E"/>
    <w:rsid w:val="00F22B41"/>
    <w:rsid w:val="00F2367A"/>
    <w:rsid w:val="00F239FE"/>
    <w:rsid w:val="00F23A52"/>
    <w:rsid w:val="00F23DAB"/>
    <w:rsid w:val="00F23DCC"/>
    <w:rsid w:val="00F24010"/>
    <w:rsid w:val="00F24396"/>
    <w:rsid w:val="00F24D01"/>
    <w:rsid w:val="00F254E2"/>
    <w:rsid w:val="00F25566"/>
    <w:rsid w:val="00F25878"/>
    <w:rsid w:val="00F25FDA"/>
    <w:rsid w:val="00F26334"/>
    <w:rsid w:val="00F266DD"/>
    <w:rsid w:val="00F26D17"/>
    <w:rsid w:val="00F27748"/>
    <w:rsid w:val="00F30037"/>
    <w:rsid w:val="00F30651"/>
    <w:rsid w:val="00F30836"/>
    <w:rsid w:val="00F30A9C"/>
    <w:rsid w:val="00F30ECB"/>
    <w:rsid w:val="00F3125D"/>
    <w:rsid w:val="00F3133B"/>
    <w:rsid w:val="00F31820"/>
    <w:rsid w:val="00F31911"/>
    <w:rsid w:val="00F33109"/>
    <w:rsid w:val="00F3311C"/>
    <w:rsid w:val="00F34D0A"/>
    <w:rsid w:val="00F35114"/>
    <w:rsid w:val="00F35727"/>
    <w:rsid w:val="00F36289"/>
    <w:rsid w:val="00F365C0"/>
    <w:rsid w:val="00F37764"/>
    <w:rsid w:val="00F3777D"/>
    <w:rsid w:val="00F378C7"/>
    <w:rsid w:val="00F4047A"/>
    <w:rsid w:val="00F40F6C"/>
    <w:rsid w:val="00F414F9"/>
    <w:rsid w:val="00F41707"/>
    <w:rsid w:val="00F4175F"/>
    <w:rsid w:val="00F41EA4"/>
    <w:rsid w:val="00F4207E"/>
    <w:rsid w:val="00F4288F"/>
    <w:rsid w:val="00F42E2A"/>
    <w:rsid w:val="00F43455"/>
    <w:rsid w:val="00F43A44"/>
    <w:rsid w:val="00F445D4"/>
    <w:rsid w:val="00F45875"/>
    <w:rsid w:val="00F45E8A"/>
    <w:rsid w:val="00F469A9"/>
    <w:rsid w:val="00F46B93"/>
    <w:rsid w:val="00F47176"/>
    <w:rsid w:val="00F47299"/>
    <w:rsid w:val="00F50825"/>
    <w:rsid w:val="00F50AB0"/>
    <w:rsid w:val="00F5128B"/>
    <w:rsid w:val="00F51BBD"/>
    <w:rsid w:val="00F53AC3"/>
    <w:rsid w:val="00F543EB"/>
    <w:rsid w:val="00F54510"/>
    <w:rsid w:val="00F54C23"/>
    <w:rsid w:val="00F54EC2"/>
    <w:rsid w:val="00F54FCC"/>
    <w:rsid w:val="00F5532E"/>
    <w:rsid w:val="00F55A08"/>
    <w:rsid w:val="00F56D12"/>
    <w:rsid w:val="00F56E64"/>
    <w:rsid w:val="00F57592"/>
    <w:rsid w:val="00F57D45"/>
    <w:rsid w:val="00F6019A"/>
    <w:rsid w:val="00F6049C"/>
    <w:rsid w:val="00F61A2A"/>
    <w:rsid w:val="00F626FC"/>
    <w:rsid w:val="00F62923"/>
    <w:rsid w:val="00F62E23"/>
    <w:rsid w:val="00F64131"/>
    <w:rsid w:val="00F641DD"/>
    <w:rsid w:val="00F64CD4"/>
    <w:rsid w:val="00F65C23"/>
    <w:rsid w:val="00F665DB"/>
    <w:rsid w:val="00F6663C"/>
    <w:rsid w:val="00F67096"/>
    <w:rsid w:val="00F675D4"/>
    <w:rsid w:val="00F67673"/>
    <w:rsid w:val="00F676C8"/>
    <w:rsid w:val="00F67C93"/>
    <w:rsid w:val="00F67F53"/>
    <w:rsid w:val="00F71116"/>
    <w:rsid w:val="00F71999"/>
    <w:rsid w:val="00F71A24"/>
    <w:rsid w:val="00F731F6"/>
    <w:rsid w:val="00F73765"/>
    <w:rsid w:val="00F749B5"/>
    <w:rsid w:val="00F74A0A"/>
    <w:rsid w:val="00F74BBA"/>
    <w:rsid w:val="00F76002"/>
    <w:rsid w:val="00F76310"/>
    <w:rsid w:val="00F769C1"/>
    <w:rsid w:val="00F76FA4"/>
    <w:rsid w:val="00F801C5"/>
    <w:rsid w:val="00F8052C"/>
    <w:rsid w:val="00F82840"/>
    <w:rsid w:val="00F83012"/>
    <w:rsid w:val="00F8321F"/>
    <w:rsid w:val="00F83A10"/>
    <w:rsid w:val="00F83D2C"/>
    <w:rsid w:val="00F83E1C"/>
    <w:rsid w:val="00F850F5"/>
    <w:rsid w:val="00F85183"/>
    <w:rsid w:val="00F8528A"/>
    <w:rsid w:val="00F854FC"/>
    <w:rsid w:val="00F8578E"/>
    <w:rsid w:val="00F90A92"/>
    <w:rsid w:val="00F9112A"/>
    <w:rsid w:val="00F91F70"/>
    <w:rsid w:val="00F93235"/>
    <w:rsid w:val="00F933EE"/>
    <w:rsid w:val="00F93A41"/>
    <w:rsid w:val="00F93F2F"/>
    <w:rsid w:val="00F94366"/>
    <w:rsid w:val="00F9462C"/>
    <w:rsid w:val="00F94950"/>
    <w:rsid w:val="00F949DB"/>
    <w:rsid w:val="00F94B61"/>
    <w:rsid w:val="00F9540D"/>
    <w:rsid w:val="00F956AF"/>
    <w:rsid w:val="00F9682B"/>
    <w:rsid w:val="00F96BBE"/>
    <w:rsid w:val="00F970DA"/>
    <w:rsid w:val="00F974E9"/>
    <w:rsid w:val="00FA03E1"/>
    <w:rsid w:val="00FA0C22"/>
    <w:rsid w:val="00FA1443"/>
    <w:rsid w:val="00FA1460"/>
    <w:rsid w:val="00FA1D1E"/>
    <w:rsid w:val="00FA2101"/>
    <w:rsid w:val="00FA2576"/>
    <w:rsid w:val="00FA2D97"/>
    <w:rsid w:val="00FA36F0"/>
    <w:rsid w:val="00FA38ED"/>
    <w:rsid w:val="00FA3A41"/>
    <w:rsid w:val="00FA3CF4"/>
    <w:rsid w:val="00FA40EC"/>
    <w:rsid w:val="00FA4A25"/>
    <w:rsid w:val="00FA58C9"/>
    <w:rsid w:val="00FA5DF3"/>
    <w:rsid w:val="00FA601D"/>
    <w:rsid w:val="00FA6645"/>
    <w:rsid w:val="00FA68C0"/>
    <w:rsid w:val="00FA6966"/>
    <w:rsid w:val="00FA70CC"/>
    <w:rsid w:val="00FA764C"/>
    <w:rsid w:val="00FA79F7"/>
    <w:rsid w:val="00FA7AF3"/>
    <w:rsid w:val="00FB0255"/>
    <w:rsid w:val="00FB035E"/>
    <w:rsid w:val="00FB0A5D"/>
    <w:rsid w:val="00FB0CD2"/>
    <w:rsid w:val="00FB1652"/>
    <w:rsid w:val="00FB1A71"/>
    <w:rsid w:val="00FB1BA2"/>
    <w:rsid w:val="00FB1D11"/>
    <w:rsid w:val="00FB2435"/>
    <w:rsid w:val="00FB2DCC"/>
    <w:rsid w:val="00FB30E7"/>
    <w:rsid w:val="00FB3344"/>
    <w:rsid w:val="00FB3539"/>
    <w:rsid w:val="00FB356B"/>
    <w:rsid w:val="00FB3E51"/>
    <w:rsid w:val="00FB4262"/>
    <w:rsid w:val="00FB46A9"/>
    <w:rsid w:val="00FB4E49"/>
    <w:rsid w:val="00FB4EE3"/>
    <w:rsid w:val="00FB50D0"/>
    <w:rsid w:val="00FB5757"/>
    <w:rsid w:val="00FB5F18"/>
    <w:rsid w:val="00FB5F7F"/>
    <w:rsid w:val="00FB5FC7"/>
    <w:rsid w:val="00FB675E"/>
    <w:rsid w:val="00FB6BA8"/>
    <w:rsid w:val="00FB6DD3"/>
    <w:rsid w:val="00FB76FC"/>
    <w:rsid w:val="00FB7D33"/>
    <w:rsid w:val="00FB7E04"/>
    <w:rsid w:val="00FB7E82"/>
    <w:rsid w:val="00FB7F56"/>
    <w:rsid w:val="00FB7F6B"/>
    <w:rsid w:val="00FC072F"/>
    <w:rsid w:val="00FC0BC4"/>
    <w:rsid w:val="00FC169F"/>
    <w:rsid w:val="00FC177D"/>
    <w:rsid w:val="00FC19B4"/>
    <w:rsid w:val="00FC1B38"/>
    <w:rsid w:val="00FC1DA8"/>
    <w:rsid w:val="00FC23FA"/>
    <w:rsid w:val="00FC24CC"/>
    <w:rsid w:val="00FC2544"/>
    <w:rsid w:val="00FC2711"/>
    <w:rsid w:val="00FC2F9E"/>
    <w:rsid w:val="00FC3267"/>
    <w:rsid w:val="00FC3954"/>
    <w:rsid w:val="00FC3BB4"/>
    <w:rsid w:val="00FC3D9D"/>
    <w:rsid w:val="00FC3EC4"/>
    <w:rsid w:val="00FC4354"/>
    <w:rsid w:val="00FC4A75"/>
    <w:rsid w:val="00FC53D8"/>
    <w:rsid w:val="00FC5E3E"/>
    <w:rsid w:val="00FC5EF7"/>
    <w:rsid w:val="00FC686E"/>
    <w:rsid w:val="00FC718C"/>
    <w:rsid w:val="00FC751B"/>
    <w:rsid w:val="00FC7780"/>
    <w:rsid w:val="00FC7783"/>
    <w:rsid w:val="00FC7A60"/>
    <w:rsid w:val="00FC7E86"/>
    <w:rsid w:val="00FC7EF2"/>
    <w:rsid w:val="00FD1946"/>
    <w:rsid w:val="00FD1A0B"/>
    <w:rsid w:val="00FD1A67"/>
    <w:rsid w:val="00FD1B03"/>
    <w:rsid w:val="00FD2325"/>
    <w:rsid w:val="00FD2BA1"/>
    <w:rsid w:val="00FD33B6"/>
    <w:rsid w:val="00FD4B63"/>
    <w:rsid w:val="00FD5173"/>
    <w:rsid w:val="00FD5744"/>
    <w:rsid w:val="00FD5ACF"/>
    <w:rsid w:val="00FD5E9A"/>
    <w:rsid w:val="00FD5FAE"/>
    <w:rsid w:val="00FD6A93"/>
    <w:rsid w:val="00FD7014"/>
    <w:rsid w:val="00FD72DB"/>
    <w:rsid w:val="00FD72F2"/>
    <w:rsid w:val="00FD7556"/>
    <w:rsid w:val="00FD7B6C"/>
    <w:rsid w:val="00FD7EE6"/>
    <w:rsid w:val="00FD7FE2"/>
    <w:rsid w:val="00FE0E82"/>
    <w:rsid w:val="00FE1361"/>
    <w:rsid w:val="00FE1502"/>
    <w:rsid w:val="00FE2389"/>
    <w:rsid w:val="00FE245C"/>
    <w:rsid w:val="00FE2BB8"/>
    <w:rsid w:val="00FE2BEC"/>
    <w:rsid w:val="00FE39BB"/>
    <w:rsid w:val="00FE3E90"/>
    <w:rsid w:val="00FE3F5B"/>
    <w:rsid w:val="00FE42C2"/>
    <w:rsid w:val="00FE479F"/>
    <w:rsid w:val="00FE510D"/>
    <w:rsid w:val="00FE5582"/>
    <w:rsid w:val="00FE567E"/>
    <w:rsid w:val="00FE60CC"/>
    <w:rsid w:val="00FE6C58"/>
    <w:rsid w:val="00FE7AD7"/>
    <w:rsid w:val="00FE7CD7"/>
    <w:rsid w:val="00FE7DB0"/>
    <w:rsid w:val="00FE7E86"/>
    <w:rsid w:val="00FF132D"/>
    <w:rsid w:val="00FF1453"/>
    <w:rsid w:val="00FF15E2"/>
    <w:rsid w:val="00FF1C1F"/>
    <w:rsid w:val="00FF2575"/>
    <w:rsid w:val="00FF29FE"/>
    <w:rsid w:val="00FF2BA7"/>
    <w:rsid w:val="00FF2F3F"/>
    <w:rsid w:val="00FF345B"/>
    <w:rsid w:val="00FF4AE4"/>
    <w:rsid w:val="00FF56C3"/>
    <w:rsid w:val="00FF5DE0"/>
    <w:rsid w:val="00FF6014"/>
    <w:rsid w:val="00FF628C"/>
    <w:rsid w:val="00FF6B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DA2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97658"/>
    <w:pPr>
      <w:jc w:val="both"/>
    </w:pPr>
    <w:rPr>
      <w:rFonts w:ascii="Tw Cen MT" w:hAnsi="Tw Cen MT"/>
      <w:sz w:val="18"/>
    </w:rPr>
  </w:style>
  <w:style w:type="paragraph" w:styleId="Nagwek1">
    <w:name w:val="heading 1"/>
    <w:basedOn w:val="Nagwek5"/>
    <w:next w:val="Normalny"/>
    <w:link w:val="Nagwek1Znak"/>
    <w:uiPriority w:val="9"/>
    <w:qFormat/>
    <w:rsid w:val="00196919"/>
    <w:pPr>
      <w:spacing w:before="0"/>
      <w:outlineLvl w:val="0"/>
    </w:pPr>
    <w:rPr>
      <w:b/>
      <w:sz w:val="20"/>
    </w:rPr>
  </w:style>
  <w:style w:type="paragraph" w:styleId="Nagwek2">
    <w:name w:val="heading 2"/>
    <w:basedOn w:val="Nagwek4"/>
    <w:next w:val="Normalny"/>
    <w:link w:val="Nagwek2Znak"/>
    <w:uiPriority w:val="9"/>
    <w:unhideWhenUsed/>
    <w:qFormat/>
    <w:rsid w:val="00492054"/>
    <w:pPr>
      <w:pBdr>
        <w:top w:val="none" w:sz="0" w:space="0" w:color="auto"/>
        <w:bottom w:val="single" w:sz="4" w:space="1" w:color="DDDDDD" w:themeColor="accent1"/>
      </w:pBdr>
      <w:spacing w:before="0"/>
      <w:outlineLvl w:val="1"/>
    </w:pPr>
    <w:rPr>
      <w:b/>
    </w:rPr>
  </w:style>
  <w:style w:type="paragraph" w:styleId="Nagwek3">
    <w:name w:val="heading 3"/>
    <w:basedOn w:val="Nagwek6"/>
    <w:next w:val="Normalny"/>
    <w:link w:val="Nagwek3Znak"/>
    <w:uiPriority w:val="9"/>
    <w:unhideWhenUsed/>
    <w:qFormat/>
    <w:rsid w:val="00492054"/>
    <w:pPr>
      <w:spacing w:before="0"/>
      <w:outlineLvl w:val="2"/>
    </w:pPr>
  </w:style>
  <w:style w:type="paragraph" w:styleId="Nagwek4">
    <w:name w:val="heading 4"/>
    <w:basedOn w:val="Normalny"/>
    <w:next w:val="Normalny"/>
    <w:link w:val="Nagwek4Znak"/>
    <w:uiPriority w:val="9"/>
    <w:unhideWhenUsed/>
    <w:qFormat/>
    <w:rsid w:val="00A33B61"/>
    <w:pPr>
      <w:pBdr>
        <w:top w:val="dotted" w:sz="6" w:space="2" w:color="DDDDDD" w:themeColor="accent1"/>
      </w:pBdr>
      <w:spacing w:before="200"/>
      <w:outlineLvl w:val="3"/>
    </w:pPr>
    <w:rPr>
      <w:caps/>
      <w:color w:val="A5A5A5" w:themeColor="accent1" w:themeShade="BF"/>
      <w:spacing w:val="10"/>
    </w:rPr>
  </w:style>
  <w:style w:type="paragraph" w:styleId="Nagwek5">
    <w:name w:val="heading 5"/>
    <w:basedOn w:val="Normalny"/>
    <w:next w:val="Normalny"/>
    <w:link w:val="Nagwek5Znak"/>
    <w:uiPriority w:val="9"/>
    <w:unhideWhenUsed/>
    <w:qFormat/>
    <w:rsid w:val="00A33B61"/>
    <w:pPr>
      <w:pBdr>
        <w:bottom w:val="single" w:sz="6" w:space="1" w:color="DDDDDD" w:themeColor="accent1"/>
      </w:pBdr>
      <w:spacing w:before="200"/>
      <w:outlineLvl w:val="4"/>
    </w:pPr>
    <w:rPr>
      <w:caps/>
      <w:color w:val="A5A5A5" w:themeColor="accent1" w:themeShade="BF"/>
      <w:spacing w:val="10"/>
    </w:rPr>
  </w:style>
  <w:style w:type="paragraph" w:styleId="Nagwek6">
    <w:name w:val="heading 6"/>
    <w:basedOn w:val="Normalny"/>
    <w:next w:val="Normalny"/>
    <w:link w:val="Nagwek6Znak"/>
    <w:uiPriority w:val="9"/>
    <w:unhideWhenUsed/>
    <w:qFormat/>
    <w:rsid w:val="00A33B61"/>
    <w:pPr>
      <w:pBdr>
        <w:bottom w:val="dotted" w:sz="6" w:space="1" w:color="DDDDDD" w:themeColor="accent1"/>
      </w:pBdr>
      <w:spacing w:before="200"/>
      <w:outlineLvl w:val="5"/>
    </w:pPr>
    <w:rPr>
      <w:caps/>
      <w:color w:val="A5A5A5" w:themeColor="accent1" w:themeShade="BF"/>
      <w:spacing w:val="10"/>
    </w:rPr>
  </w:style>
  <w:style w:type="paragraph" w:styleId="Nagwek7">
    <w:name w:val="heading 7"/>
    <w:basedOn w:val="Normalny"/>
    <w:next w:val="Normalny"/>
    <w:link w:val="Nagwek7Znak"/>
    <w:uiPriority w:val="9"/>
    <w:unhideWhenUsed/>
    <w:qFormat/>
    <w:rsid w:val="00A33B61"/>
    <w:pPr>
      <w:spacing w:before="200"/>
      <w:outlineLvl w:val="6"/>
    </w:pPr>
    <w:rPr>
      <w:caps/>
      <w:color w:val="A5A5A5" w:themeColor="accent1" w:themeShade="BF"/>
      <w:spacing w:val="10"/>
    </w:rPr>
  </w:style>
  <w:style w:type="paragraph" w:styleId="Nagwek8">
    <w:name w:val="heading 8"/>
    <w:basedOn w:val="Normalny"/>
    <w:next w:val="Normalny"/>
    <w:link w:val="Nagwek8Znak"/>
    <w:uiPriority w:val="9"/>
    <w:semiHidden/>
    <w:unhideWhenUsed/>
    <w:qFormat/>
    <w:rsid w:val="00A33B61"/>
    <w:pPr>
      <w:spacing w:before="200"/>
      <w:outlineLvl w:val="7"/>
    </w:pPr>
    <w:rPr>
      <w:caps/>
      <w:spacing w:val="10"/>
      <w:szCs w:val="18"/>
    </w:rPr>
  </w:style>
  <w:style w:type="paragraph" w:styleId="Nagwek9">
    <w:name w:val="heading 9"/>
    <w:basedOn w:val="Normalny"/>
    <w:next w:val="Normalny"/>
    <w:link w:val="Nagwek9Znak"/>
    <w:uiPriority w:val="9"/>
    <w:semiHidden/>
    <w:unhideWhenUsed/>
    <w:qFormat/>
    <w:rsid w:val="00A33B61"/>
    <w:pPr>
      <w:spacing w:before="200"/>
      <w:outlineLvl w:val="8"/>
    </w:pPr>
    <w:rPr>
      <w:i/>
      <w:iCs/>
      <w:caps/>
      <w:spacing w:val="10"/>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96919"/>
    <w:rPr>
      <w:rFonts w:ascii="Tw Cen MT" w:hAnsi="Tw Cen MT"/>
      <w:b/>
      <w:caps/>
      <w:color w:val="A5A5A5" w:themeColor="accent1" w:themeShade="BF"/>
      <w:spacing w:val="10"/>
    </w:rPr>
  </w:style>
  <w:style w:type="character" w:customStyle="1" w:styleId="Nagwek2Znak">
    <w:name w:val="Nagłówek 2 Znak"/>
    <w:basedOn w:val="Domylnaczcionkaakapitu"/>
    <w:link w:val="Nagwek2"/>
    <w:uiPriority w:val="9"/>
    <w:rsid w:val="00492054"/>
    <w:rPr>
      <w:rFonts w:ascii="Tw Cen MT" w:hAnsi="Tw Cen MT"/>
      <w:b/>
      <w:caps/>
      <w:color w:val="A5A5A5" w:themeColor="accent1" w:themeShade="BF"/>
      <w:spacing w:val="10"/>
      <w:sz w:val="18"/>
    </w:rPr>
  </w:style>
  <w:style w:type="character" w:customStyle="1" w:styleId="Nagwek3Znak">
    <w:name w:val="Nagłówek 3 Znak"/>
    <w:basedOn w:val="Domylnaczcionkaakapitu"/>
    <w:link w:val="Nagwek3"/>
    <w:uiPriority w:val="9"/>
    <w:rsid w:val="00492054"/>
    <w:rPr>
      <w:rFonts w:ascii="Tw Cen MT" w:hAnsi="Tw Cen MT"/>
      <w:caps/>
      <w:color w:val="A5A5A5" w:themeColor="accent1" w:themeShade="BF"/>
      <w:spacing w:val="10"/>
      <w:sz w:val="18"/>
    </w:rPr>
  </w:style>
  <w:style w:type="character" w:customStyle="1" w:styleId="Nagwek4Znak">
    <w:name w:val="Nagłówek 4 Znak"/>
    <w:basedOn w:val="Domylnaczcionkaakapitu"/>
    <w:link w:val="Nagwek4"/>
    <w:uiPriority w:val="9"/>
    <w:rsid w:val="00A33B61"/>
    <w:rPr>
      <w:caps/>
      <w:color w:val="A5A5A5" w:themeColor="accent1" w:themeShade="BF"/>
      <w:spacing w:val="10"/>
    </w:rPr>
  </w:style>
  <w:style w:type="character" w:customStyle="1" w:styleId="Nagwek5Znak">
    <w:name w:val="Nagłówek 5 Znak"/>
    <w:basedOn w:val="Domylnaczcionkaakapitu"/>
    <w:link w:val="Nagwek5"/>
    <w:uiPriority w:val="9"/>
    <w:rsid w:val="00A33B61"/>
    <w:rPr>
      <w:caps/>
      <w:color w:val="A5A5A5" w:themeColor="accent1" w:themeShade="BF"/>
      <w:spacing w:val="10"/>
    </w:rPr>
  </w:style>
  <w:style w:type="character" w:customStyle="1" w:styleId="Nagwek6Znak">
    <w:name w:val="Nagłówek 6 Znak"/>
    <w:basedOn w:val="Domylnaczcionkaakapitu"/>
    <w:link w:val="Nagwek6"/>
    <w:uiPriority w:val="9"/>
    <w:rsid w:val="00A33B61"/>
    <w:rPr>
      <w:caps/>
      <w:color w:val="A5A5A5" w:themeColor="accent1" w:themeShade="BF"/>
      <w:spacing w:val="10"/>
    </w:rPr>
  </w:style>
  <w:style w:type="character" w:customStyle="1" w:styleId="Nagwek7Znak">
    <w:name w:val="Nagłówek 7 Znak"/>
    <w:basedOn w:val="Domylnaczcionkaakapitu"/>
    <w:link w:val="Nagwek7"/>
    <w:uiPriority w:val="9"/>
    <w:rsid w:val="00A33B61"/>
    <w:rPr>
      <w:caps/>
      <w:color w:val="A5A5A5" w:themeColor="accent1" w:themeShade="BF"/>
      <w:spacing w:val="10"/>
    </w:rPr>
  </w:style>
  <w:style w:type="character" w:customStyle="1" w:styleId="Nagwek8Znak">
    <w:name w:val="Nagłówek 8 Znak"/>
    <w:basedOn w:val="Domylnaczcionkaakapitu"/>
    <w:link w:val="Nagwek8"/>
    <w:uiPriority w:val="9"/>
    <w:semiHidden/>
    <w:rsid w:val="00A33B61"/>
    <w:rPr>
      <w:caps/>
      <w:spacing w:val="10"/>
      <w:sz w:val="18"/>
      <w:szCs w:val="18"/>
    </w:rPr>
  </w:style>
  <w:style w:type="character" w:customStyle="1" w:styleId="Nagwek9Znak">
    <w:name w:val="Nagłówek 9 Znak"/>
    <w:basedOn w:val="Domylnaczcionkaakapitu"/>
    <w:link w:val="Nagwek9"/>
    <w:uiPriority w:val="9"/>
    <w:semiHidden/>
    <w:rsid w:val="00A33B61"/>
    <w:rPr>
      <w:i/>
      <w:iCs/>
      <w:caps/>
      <w:spacing w:val="10"/>
      <w:sz w:val="18"/>
      <w:szCs w:val="18"/>
    </w:rPr>
  </w:style>
  <w:style w:type="paragraph" w:styleId="Legenda">
    <w:name w:val="caption"/>
    <w:aliases w:val="Legenda Znak Znak Znak Znak,Legenda Znak Znak,Legenda Znak Znak Znak,Legenda Znak Znak Znak Znak Znak Znak,Legenda Znak Znak Znak Znak Znak,Legenda Znak Znak Znak1,rysunek,Podpis nad obiektem,Podpis nad obiektem Znak,Nagłówek Tabeli"/>
    <w:basedOn w:val="Normalny"/>
    <w:next w:val="Normalny"/>
    <w:link w:val="LegendaZnak"/>
    <w:uiPriority w:val="35"/>
    <w:unhideWhenUsed/>
    <w:qFormat/>
    <w:rsid w:val="009A2F0D"/>
    <w:rPr>
      <w:b/>
      <w:bCs/>
      <w:color w:val="A5A5A5" w:themeColor="accent1" w:themeShade="BF"/>
      <w:sz w:val="16"/>
      <w:szCs w:val="16"/>
    </w:rPr>
  </w:style>
  <w:style w:type="paragraph" w:styleId="Tytu">
    <w:name w:val="Title"/>
    <w:basedOn w:val="Normalny"/>
    <w:next w:val="Normalny"/>
    <w:link w:val="TytuZnak"/>
    <w:uiPriority w:val="10"/>
    <w:qFormat/>
    <w:rsid w:val="00300427"/>
    <w:rPr>
      <w:rFonts w:asciiTheme="majorHAnsi" w:eastAsiaTheme="majorEastAsia" w:hAnsiTheme="majorHAnsi" w:cstheme="majorBidi"/>
      <w:color w:val="DDDDDD" w:themeColor="accent1"/>
      <w:spacing w:val="10"/>
      <w:sz w:val="84"/>
      <w:szCs w:val="52"/>
    </w:rPr>
  </w:style>
  <w:style w:type="character" w:customStyle="1" w:styleId="TytuZnak">
    <w:name w:val="Tytuł Znak"/>
    <w:basedOn w:val="Domylnaczcionkaakapitu"/>
    <w:link w:val="Tytu"/>
    <w:uiPriority w:val="10"/>
    <w:rsid w:val="00300427"/>
    <w:rPr>
      <w:rFonts w:asciiTheme="majorHAnsi" w:eastAsiaTheme="majorEastAsia" w:hAnsiTheme="majorHAnsi" w:cstheme="majorBidi"/>
      <w:color w:val="DDDDDD" w:themeColor="accent1"/>
      <w:spacing w:val="10"/>
      <w:sz w:val="84"/>
      <w:szCs w:val="52"/>
    </w:rPr>
  </w:style>
  <w:style w:type="paragraph" w:styleId="Podtytu">
    <w:name w:val="Subtitle"/>
    <w:basedOn w:val="Normalny"/>
    <w:next w:val="Normalny"/>
    <w:link w:val="PodtytuZnak"/>
    <w:uiPriority w:val="11"/>
    <w:qFormat/>
    <w:rsid w:val="00A33B61"/>
    <w:pPr>
      <w:spacing w:after="500"/>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A33B61"/>
    <w:rPr>
      <w:caps/>
      <w:color w:val="595959" w:themeColor="text1" w:themeTint="A6"/>
      <w:spacing w:val="10"/>
      <w:sz w:val="21"/>
      <w:szCs w:val="21"/>
    </w:rPr>
  </w:style>
  <w:style w:type="character" w:styleId="Pogrubienie">
    <w:name w:val="Strong"/>
    <w:uiPriority w:val="22"/>
    <w:qFormat/>
    <w:rsid w:val="00A33B61"/>
    <w:rPr>
      <w:b/>
      <w:bCs/>
    </w:rPr>
  </w:style>
  <w:style w:type="character" w:styleId="Uwydatnienie">
    <w:name w:val="Emphasis"/>
    <w:uiPriority w:val="20"/>
    <w:qFormat/>
    <w:rsid w:val="00A33B61"/>
    <w:rPr>
      <w:caps/>
      <w:color w:val="6E6E6E" w:themeColor="accent1" w:themeShade="7F"/>
      <w:spacing w:val="5"/>
    </w:rPr>
  </w:style>
  <w:style w:type="paragraph" w:styleId="Bezodstpw">
    <w:name w:val="No Spacing"/>
    <w:uiPriority w:val="1"/>
    <w:qFormat/>
    <w:rsid w:val="00A33B61"/>
  </w:style>
  <w:style w:type="paragraph" w:styleId="Cytat">
    <w:name w:val="Quote"/>
    <w:basedOn w:val="Normalny"/>
    <w:next w:val="Normalny"/>
    <w:link w:val="CytatZnak"/>
    <w:uiPriority w:val="29"/>
    <w:qFormat/>
    <w:rsid w:val="00A33B61"/>
    <w:rPr>
      <w:i/>
      <w:iCs/>
      <w:sz w:val="24"/>
      <w:szCs w:val="24"/>
    </w:rPr>
  </w:style>
  <w:style w:type="character" w:customStyle="1" w:styleId="CytatZnak">
    <w:name w:val="Cytat Znak"/>
    <w:basedOn w:val="Domylnaczcionkaakapitu"/>
    <w:link w:val="Cytat"/>
    <w:uiPriority w:val="29"/>
    <w:rsid w:val="00A33B61"/>
    <w:rPr>
      <w:i/>
      <w:iCs/>
      <w:sz w:val="24"/>
      <w:szCs w:val="24"/>
    </w:rPr>
  </w:style>
  <w:style w:type="paragraph" w:styleId="Cytatintensywny">
    <w:name w:val="Intense Quote"/>
    <w:basedOn w:val="Normalny"/>
    <w:next w:val="Normalny"/>
    <w:link w:val="CytatintensywnyZnak"/>
    <w:uiPriority w:val="30"/>
    <w:qFormat/>
    <w:rsid w:val="00A33B61"/>
    <w:pPr>
      <w:spacing w:before="240" w:after="240"/>
      <w:ind w:left="1080" w:right="1080"/>
      <w:jc w:val="center"/>
    </w:pPr>
    <w:rPr>
      <w:color w:val="DDDDDD" w:themeColor="accent1"/>
      <w:sz w:val="24"/>
      <w:szCs w:val="24"/>
    </w:rPr>
  </w:style>
  <w:style w:type="character" w:customStyle="1" w:styleId="CytatintensywnyZnak">
    <w:name w:val="Cytat intensywny Znak"/>
    <w:basedOn w:val="Domylnaczcionkaakapitu"/>
    <w:link w:val="Cytatintensywny"/>
    <w:uiPriority w:val="30"/>
    <w:rsid w:val="00A33B61"/>
    <w:rPr>
      <w:color w:val="DDDDDD" w:themeColor="accent1"/>
      <w:sz w:val="24"/>
      <w:szCs w:val="24"/>
    </w:rPr>
  </w:style>
  <w:style w:type="character" w:styleId="Wyrnieniedelikatne">
    <w:name w:val="Subtle Emphasis"/>
    <w:uiPriority w:val="19"/>
    <w:qFormat/>
    <w:rsid w:val="00A33B61"/>
    <w:rPr>
      <w:i/>
      <w:iCs/>
      <w:color w:val="6E6E6E" w:themeColor="accent1" w:themeShade="7F"/>
    </w:rPr>
  </w:style>
  <w:style w:type="character" w:styleId="Wyrnienieintensywne">
    <w:name w:val="Intense Emphasis"/>
    <w:uiPriority w:val="21"/>
    <w:qFormat/>
    <w:rsid w:val="00A33B61"/>
    <w:rPr>
      <w:b/>
      <w:bCs/>
      <w:caps/>
      <w:color w:val="6E6E6E" w:themeColor="accent1" w:themeShade="7F"/>
      <w:spacing w:val="10"/>
    </w:rPr>
  </w:style>
  <w:style w:type="character" w:styleId="Odwoaniedelikatne">
    <w:name w:val="Subtle Reference"/>
    <w:uiPriority w:val="31"/>
    <w:qFormat/>
    <w:rsid w:val="00A33B61"/>
    <w:rPr>
      <w:b/>
      <w:bCs/>
      <w:color w:val="DDDDDD" w:themeColor="accent1"/>
    </w:rPr>
  </w:style>
  <w:style w:type="character" w:styleId="Odwoanieintensywne">
    <w:name w:val="Intense Reference"/>
    <w:uiPriority w:val="32"/>
    <w:qFormat/>
    <w:rsid w:val="00A33B61"/>
    <w:rPr>
      <w:b/>
      <w:bCs/>
      <w:i/>
      <w:iCs/>
      <w:caps/>
      <w:color w:val="DDDDDD" w:themeColor="accent1"/>
    </w:rPr>
  </w:style>
  <w:style w:type="character" w:styleId="Tytuksiki">
    <w:name w:val="Book Title"/>
    <w:uiPriority w:val="33"/>
    <w:qFormat/>
    <w:rsid w:val="00A33B61"/>
    <w:rPr>
      <w:b/>
      <w:bCs/>
      <w:i/>
      <w:iCs/>
      <w:spacing w:val="0"/>
    </w:rPr>
  </w:style>
  <w:style w:type="paragraph" w:styleId="Nagwekspisutreci">
    <w:name w:val="TOC Heading"/>
    <w:basedOn w:val="Nagwek1"/>
    <w:next w:val="Normalny"/>
    <w:uiPriority w:val="39"/>
    <w:unhideWhenUsed/>
    <w:qFormat/>
    <w:rsid w:val="00A33B61"/>
    <w:pPr>
      <w:outlineLvl w:val="9"/>
    </w:pPr>
  </w:style>
  <w:style w:type="paragraph" w:styleId="Akapitzlist">
    <w:name w:val="List Paragraph"/>
    <w:aliases w:val="Numerowanie,Akapit z listą BS,List Paragraph"/>
    <w:basedOn w:val="Normalny"/>
    <w:link w:val="AkapitzlistZnak"/>
    <w:uiPriority w:val="34"/>
    <w:qFormat/>
    <w:rsid w:val="004A08B6"/>
    <w:pPr>
      <w:ind w:left="720"/>
      <w:contextualSpacing/>
    </w:pPr>
  </w:style>
  <w:style w:type="table" w:styleId="Tabela-Siatka">
    <w:name w:val="Table Grid"/>
    <w:basedOn w:val="Standardowy"/>
    <w:uiPriority w:val="39"/>
    <w:rsid w:val="004A08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E2993"/>
    <w:pPr>
      <w:tabs>
        <w:tab w:val="center" w:pos="4536"/>
        <w:tab w:val="right" w:pos="9072"/>
      </w:tabs>
    </w:pPr>
  </w:style>
  <w:style w:type="character" w:customStyle="1" w:styleId="NagwekZnak">
    <w:name w:val="Nagłówek Znak"/>
    <w:basedOn w:val="Domylnaczcionkaakapitu"/>
    <w:link w:val="Nagwek"/>
    <w:uiPriority w:val="99"/>
    <w:rsid w:val="00AE2993"/>
  </w:style>
  <w:style w:type="paragraph" w:styleId="Stopka">
    <w:name w:val="footer"/>
    <w:basedOn w:val="Normalny"/>
    <w:link w:val="StopkaZnak"/>
    <w:uiPriority w:val="99"/>
    <w:unhideWhenUsed/>
    <w:rsid w:val="00AE2993"/>
    <w:pPr>
      <w:tabs>
        <w:tab w:val="center" w:pos="4536"/>
        <w:tab w:val="right" w:pos="9072"/>
      </w:tabs>
    </w:pPr>
  </w:style>
  <w:style w:type="character" w:customStyle="1" w:styleId="StopkaZnak">
    <w:name w:val="Stopka Znak"/>
    <w:basedOn w:val="Domylnaczcionkaakapitu"/>
    <w:link w:val="Stopka"/>
    <w:uiPriority w:val="99"/>
    <w:rsid w:val="00AE2993"/>
  </w:style>
  <w:style w:type="paragraph" w:styleId="Tekstdymka">
    <w:name w:val="Balloon Text"/>
    <w:basedOn w:val="Normalny"/>
    <w:link w:val="TekstdymkaZnak"/>
    <w:uiPriority w:val="99"/>
    <w:semiHidden/>
    <w:unhideWhenUsed/>
    <w:rsid w:val="007F2B31"/>
    <w:rPr>
      <w:rFonts w:ascii="Segoe UI" w:hAnsi="Segoe UI" w:cs="Segoe UI"/>
      <w:szCs w:val="18"/>
    </w:rPr>
  </w:style>
  <w:style w:type="character" w:customStyle="1" w:styleId="TekstdymkaZnak">
    <w:name w:val="Tekst dymka Znak"/>
    <w:basedOn w:val="Domylnaczcionkaakapitu"/>
    <w:link w:val="Tekstdymka"/>
    <w:uiPriority w:val="99"/>
    <w:semiHidden/>
    <w:rsid w:val="007F2B31"/>
    <w:rPr>
      <w:rFonts w:ascii="Segoe UI" w:hAnsi="Segoe UI" w:cs="Segoe UI"/>
      <w:sz w:val="18"/>
      <w:szCs w:val="18"/>
    </w:rPr>
  </w:style>
  <w:style w:type="table" w:customStyle="1" w:styleId="Tabelasiatki5ciemnaakcent51">
    <w:name w:val="Tabela siatki 5 — ciemna — akcent 51"/>
    <w:basedOn w:val="Standardowy"/>
    <w:uiPriority w:val="50"/>
    <w:rsid w:val="003548FD"/>
    <w:rPr>
      <w:sz w:val="18"/>
    </w:rPr>
    <w:tblPr>
      <w:tblStyleRowBandSize w:val="1"/>
      <w:tblStyleColBandSize w:val="1"/>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bottom w:w="28" w:type="dxa"/>
      </w:tblCellMar>
    </w:tblPr>
    <w:trPr>
      <w:jc w:val="center"/>
    </w:trPr>
    <w:tcPr>
      <w:shd w:val="clear" w:color="auto" w:fill="DFDFD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F5F5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F5F5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F5F5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F5F5F" w:themeFill="accent5"/>
      </w:tcPr>
    </w:tblStylePr>
    <w:tblStylePr w:type="band1Vert">
      <w:tblPr/>
      <w:tcPr>
        <w:shd w:val="clear" w:color="auto" w:fill="BFBFBF" w:themeFill="accent5" w:themeFillTint="66"/>
      </w:tcPr>
    </w:tblStylePr>
    <w:tblStylePr w:type="band1Horz">
      <w:tblPr/>
      <w:tcPr>
        <w:shd w:val="clear" w:color="auto" w:fill="BFBFBF" w:themeFill="accent5" w:themeFillTint="66"/>
      </w:tcPr>
    </w:tblStylePr>
  </w:style>
  <w:style w:type="table" w:customStyle="1" w:styleId="Tabelasiatki5ciemna1">
    <w:name w:val="Tabela siatki 5 — ciemna1"/>
    <w:basedOn w:val="Standardowy"/>
    <w:uiPriority w:val="50"/>
    <w:rsid w:val="009A2F0D"/>
    <w:rPr>
      <w:rFonts w:ascii="Segoe UI" w:hAnsi="Segoe UI"/>
      <w:sz w:val="16"/>
    </w:rPr>
    <w:tblPr>
      <w:tblStyleRowBandSize w:val="1"/>
      <w:tblStyleColBandSize w:val="1"/>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17" w:type="dxa"/>
        <w:bottom w:w="17" w:type="dxa"/>
      </w:tblCellMar>
    </w:tblPr>
    <w:trPr>
      <w:jc w:val="center"/>
    </w:tr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styleId="Hipercze">
    <w:name w:val="Hyperlink"/>
    <w:basedOn w:val="Domylnaczcionkaakapitu"/>
    <w:uiPriority w:val="99"/>
    <w:unhideWhenUsed/>
    <w:rsid w:val="00625CEE"/>
    <w:rPr>
      <w:color w:val="5F5F5F" w:themeColor="hyperlink"/>
      <w:u w:val="single"/>
    </w:rPr>
  </w:style>
  <w:style w:type="table" w:customStyle="1" w:styleId="Tabelasiatki41">
    <w:name w:val="Tabela siatki 41"/>
    <w:basedOn w:val="Standardowy"/>
    <w:uiPriority w:val="49"/>
    <w:rsid w:val="00BA181C"/>
    <w:rPr>
      <w:sz w:val="18"/>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28" w:type="dxa"/>
        <w:bottom w:w="2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listy5ciemna1">
    <w:name w:val="Tabela listy 5 — ciemna1"/>
    <w:aliases w:val="Zawartość sekcji"/>
    <w:basedOn w:val="Standardowy"/>
    <w:uiPriority w:val="50"/>
    <w:rsid w:val="00862B30"/>
    <w:rPr>
      <w:rFonts w:ascii="Segoe UI Light" w:hAnsi="Segoe UI Light"/>
      <w:color w:val="FFFFFF" w:themeColor="background1"/>
      <w:sz w:val="12"/>
    </w:rPr>
    <w:tblPr>
      <w:tblStyleRowBandSize w:val="1"/>
      <w:tblStyleColBandSize w:val="1"/>
      <w:jc w:val="center"/>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tblBorders>
      <w:tblCellMar>
        <w:top w:w="28" w:type="dxa"/>
        <w:bottom w:w="28" w:type="dxa"/>
      </w:tblCellMar>
    </w:tblPr>
    <w:trPr>
      <w:jc w:val="center"/>
    </w:trPr>
    <w:tcPr>
      <w:shd w:val="clear" w:color="auto" w:fill="3E3E3E" w:themeFill="background2" w:themeFillShade="40"/>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elalisty5ciemnaakcent31">
    <w:name w:val="Tabela listy 5 — ciemna — akcent 31"/>
    <w:basedOn w:val="Standardowy"/>
    <w:uiPriority w:val="50"/>
    <w:rsid w:val="000A70D8"/>
    <w:rPr>
      <w:color w:val="FFFFFF" w:themeColor="background1"/>
    </w:rPr>
    <w:tblPr>
      <w:tblStyleRowBandSize w:val="1"/>
      <w:tblStyleColBandSize w:val="1"/>
      <w:tblBorders>
        <w:top w:val="single" w:sz="24" w:space="0" w:color="969696" w:themeColor="accent3"/>
        <w:left w:val="single" w:sz="24" w:space="0" w:color="969696" w:themeColor="accent3"/>
        <w:bottom w:val="single" w:sz="24" w:space="0" w:color="969696" w:themeColor="accent3"/>
        <w:right w:val="single" w:sz="24" w:space="0" w:color="969696" w:themeColor="accent3"/>
      </w:tblBorders>
    </w:tblPr>
    <w:tcPr>
      <w:shd w:val="clear" w:color="auto" w:fill="96969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elalisty6kolorowa1">
    <w:name w:val="Tabela listy 6 — kolorowa1"/>
    <w:basedOn w:val="Standardowy"/>
    <w:uiPriority w:val="51"/>
    <w:rsid w:val="00086075"/>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listy6kolorowaakcent11">
    <w:name w:val="Tabela listy 6 — kolorowa — akcent 11"/>
    <w:basedOn w:val="Standardowy"/>
    <w:uiPriority w:val="51"/>
    <w:rsid w:val="00086075"/>
    <w:rPr>
      <w:color w:val="A5A5A5" w:themeColor="accent1" w:themeShade="BF"/>
    </w:rPr>
    <w:tblPr>
      <w:tblStyleRowBandSize w:val="1"/>
      <w:tblStyleColBandSize w:val="1"/>
      <w:tblBorders>
        <w:top w:val="single" w:sz="4" w:space="0" w:color="DDDDDD" w:themeColor="accent1"/>
        <w:bottom w:val="single" w:sz="4" w:space="0" w:color="DDDDDD" w:themeColor="accent1"/>
      </w:tblBorders>
    </w:tblPr>
    <w:tblStylePr w:type="firstRow">
      <w:rPr>
        <w:b/>
        <w:bCs/>
      </w:rPr>
      <w:tblPr/>
      <w:tcPr>
        <w:tcBorders>
          <w:bottom w:val="single" w:sz="4" w:space="0" w:color="DDDDDD" w:themeColor="accent1"/>
        </w:tcBorders>
      </w:tcPr>
    </w:tblStylePr>
    <w:tblStylePr w:type="lastRow">
      <w:rPr>
        <w:b/>
        <w:bCs/>
      </w:rPr>
      <w:tblPr/>
      <w:tcPr>
        <w:tcBorders>
          <w:top w:val="double" w:sz="4" w:space="0" w:color="DDDDDD" w:themeColor="accent1"/>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character" w:styleId="UyteHipercze">
    <w:name w:val="FollowedHyperlink"/>
    <w:basedOn w:val="Domylnaczcionkaakapitu"/>
    <w:uiPriority w:val="99"/>
    <w:semiHidden/>
    <w:unhideWhenUsed/>
    <w:rsid w:val="00B228FE"/>
    <w:rPr>
      <w:color w:val="919191" w:themeColor="followedHyperlink"/>
      <w:u w:val="single"/>
    </w:rPr>
  </w:style>
  <w:style w:type="paragraph" w:styleId="NormalnyWeb">
    <w:name w:val="Normal (Web)"/>
    <w:basedOn w:val="Normalny"/>
    <w:uiPriority w:val="99"/>
    <w:unhideWhenUsed/>
    <w:rsid w:val="0069542D"/>
    <w:pPr>
      <w:spacing w:before="100" w:beforeAutospacing="1" w:after="100" w:afterAutospacing="1"/>
      <w:jc w:val="left"/>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E50250"/>
    <w:rPr>
      <w:sz w:val="20"/>
    </w:rPr>
  </w:style>
  <w:style w:type="character" w:customStyle="1" w:styleId="TekstprzypisukocowegoZnak">
    <w:name w:val="Tekst przypisu końcowego Znak"/>
    <w:basedOn w:val="Domylnaczcionkaakapitu"/>
    <w:link w:val="Tekstprzypisukocowego"/>
    <w:uiPriority w:val="99"/>
    <w:semiHidden/>
    <w:rsid w:val="00E50250"/>
    <w:rPr>
      <w:sz w:val="20"/>
      <w:szCs w:val="20"/>
    </w:rPr>
  </w:style>
  <w:style w:type="character" w:styleId="Odwoanieprzypisukocowego">
    <w:name w:val="endnote reference"/>
    <w:basedOn w:val="Domylnaczcionkaakapitu"/>
    <w:uiPriority w:val="99"/>
    <w:semiHidden/>
    <w:unhideWhenUsed/>
    <w:rsid w:val="00E50250"/>
    <w:rPr>
      <w:vertAlign w:val="superscript"/>
    </w:rPr>
  </w:style>
  <w:style w:type="table" w:customStyle="1" w:styleId="Tabelasiatki5ciemnaakcent21">
    <w:name w:val="Tabela siatki 5 — ciemna — akcent 21"/>
    <w:basedOn w:val="Standardowy"/>
    <w:uiPriority w:val="50"/>
    <w:rsid w:val="003614B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E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2B2B2"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2B2B2"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2B2B2"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2B2B2" w:themeFill="accent2"/>
      </w:tcPr>
    </w:tblStylePr>
    <w:tblStylePr w:type="band1Vert">
      <w:tblPr/>
      <w:tcPr>
        <w:shd w:val="clear" w:color="auto" w:fill="E0E0E0" w:themeFill="accent2" w:themeFillTint="66"/>
      </w:tcPr>
    </w:tblStylePr>
    <w:tblStylePr w:type="band1Horz">
      <w:tblPr/>
      <w:tcPr>
        <w:shd w:val="clear" w:color="auto" w:fill="E0E0E0" w:themeFill="accent2" w:themeFillTint="66"/>
      </w:tcPr>
    </w:tblStylePr>
  </w:style>
  <w:style w:type="table" w:customStyle="1" w:styleId="Tabelasiatki5ciemnaakcent31">
    <w:name w:val="Tabela siatki 5 — ciemna — akcent 31"/>
    <w:basedOn w:val="Standardowy"/>
    <w:uiPriority w:val="50"/>
    <w:rsid w:val="003614B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969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969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969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9696" w:themeFill="accent3"/>
      </w:tcPr>
    </w:tblStylePr>
    <w:tblStylePr w:type="band1Vert">
      <w:tblPr/>
      <w:tcPr>
        <w:shd w:val="clear" w:color="auto" w:fill="D5D5D5" w:themeFill="accent3" w:themeFillTint="66"/>
      </w:tcPr>
    </w:tblStylePr>
    <w:tblStylePr w:type="band1Horz">
      <w:tblPr/>
      <w:tcPr>
        <w:shd w:val="clear" w:color="auto" w:fill="D5D5D5" w:themeFill="accent3" w:themeFillTint="66"/>
      </w:tcPr>
    </w:tblStylePr>
  </w:style>
  <w:style w:type="table" w:customStyle="1" w:styleId="Tabelalisty5ciemnaakcent21">
    <w:name w:val="Tabela listy 5 — ciemna — akcent 21"/>
    <w:basedOn w:val="Standardowy"/>
    <w:uiPriority w:val="50"/>
    <w:rsid w:val="003614B3"/>
    <w:rPr>
      <w:color w:val="FFFFFF" w:themeColor="background1"/>
    </w:rPr>
    <w:tblPr>
      <w:tblStyleRowBandSize w:val="1"/>
      <w:tblStyleColBandSize w:val="1"/>
      <w:tblBorders>
        <w:top w:val="single" w:sz="24" w:space="0" w:color="B2B2B2" w:themeColor="accent2"/>
        <w:left w:val="single" w:sz="24" w:space="0" w:color="B2B2B2" w:themeColor="accent2"/>
        <w:bottom w:val="single" w:sz="24" w:space="0" w:color="B2B2B2" w:themeColor="accent2"/>
        <w:right w:val="single" w:sz="24" w:space="0" w:color="B2B2B2" w:themeColor="accent2"/>
      </w:tblBorders>
    </w:tblPr>
    <w:tcPr>
      <w:shd w:val="clear" w:color="auto" w:fill="B2B2B2"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elalisty5ciemnaakcent11">
    <w:name w:val="Tabela listy 5 — ciemna — akcent 11"/>
    <w:basedOn w:val="Standardowy"/>
    <w:uiPriority w:val="50"/>
    <w:rsid w:val="007346F9"/>
    <w:rPr>
      <w:color w:val="FFFFFF" w:themeColor="background1"/>
      <w:sz w:val="18"/>
    </w:rPr>
    <w:tblPr>
      <w:tblStyleRowBandSize w:val="1"/>
      <w:tblStyleColBandSize w:val="1"/>
      <w:jc w:val="center"/>
      <w:tblBorders>
        <w:top w:val="single" w:sz="24" w:space="0" w:color="DDDDDD" w:themeColor="accent1"/>
        <w:left w:val="single" w:sz="24" w:space="0" w:color="DDDDDD" w:themeColor="accent1"/>
        <w:bottom w:val="single" w:sz="24" w:space="0" w:color="DDDDDD" w:themeColor="accent1"/>
        <w:right w:val="single" w:sz="24" w:space="0" w:color="DDDDDD" w:themeColor="accent1"/>
      </w:tblBorders>
    </w:tblPr>
    <w:trPr>
      <w:jc w:val="center"/>
    </w:trPr>
    <w:tcPr>
      <w:shd w:val="clear" w:color="auto" w:fill="DDDDD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elalisty5ciemnaakcent51">
    <w:name w:val="Tabela listy 5 — ciemna — akcent 51"/>
    <w:aliases w:val="INFO"/>
    <w:basedOn w:val="Standardowy"/>
    <w:uiPriority w:val="50"/>
    <w:rsid w:val="00FB6BA8"/>
    <w:rPr>
      <w:rFonts w:ascii="Tw Cen MT Condensed" w:hAnsi="Tw Cen MT Condensed"/>
      <w:color w:val="FFFFFF" w:themeColor="background1"/>
    </w:rPr>
    <w:tblPr>
      <w:tblStyleRowBandSize w:val="1"/>
      <w:tblStyleColBandSize w:val="1"/>
      <w:jc w:val="center"/>
      <w:tblCellMar>
        <w:top w:w="57" w:type="dxa"/>
        <w:bottom w:w="57" w:type="dxa"/>
      </w:tblCellMar>
    </w:tblPr>
    <w:trPr>
      <w:jc w:val="center"/>
    </w:trPr>
    <w:tcPr>
      <w:shd w:val="clear" w:color="auto" w:fill="FF9900"/>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elalisty4akcent61">
    <w:name w:val="Tabela listy 4 — akcent 61"/>
    <w:basedOn w:val="Standardowy"/>
    <w:uiPriority w:val="49"/>
    <w:rsid w:val="003614B3"/>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tcBorders>
        <w:shd w:val="clear" w:color="auto" w:fill="4D4D4D" w:themeFill="accent6"/>
      </w:tcPr>
    </w:tblStylePr>
    <w:tblStylePr w:type="lastRow">
      <w:rPr>
        <w:b/>
        <w:bCs/>
      </w:rPr>
      <w:tblPr/>
      <w:tcPr>
        <w:tcBorders>
          <w:top w:val="doub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customStyle="1" w:styleId="Tabelalisty4akcent51">
    <w:name w:val="Tabela listy 4 — akcent 51"/>
    <w:basedOn w:val="Standardowy"/>
    <w:uiPriority w:val="49"/>
    <w:rsid w:val="003614B3"/>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tcBorders>
        <w:shd w:val="clear" w:color="auto" w:fill="5F5F5F" w:themeFill="accent5"/>
      </w:tcPr>
    </w:tblStylePr>
    <w:tblStylePr w:type="lastRow">
      <w:rPr>
        <w:b/>
        <w:bCs/>
      </w:rPr>
      <w:tblPr/>
      <w:tcPr>
        <w:tcBorders>
          <w:top w:val="doub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customStyle="1" w:styleId="Tabelasiatki5ciemnaakcent11">
    <w:name w:val="Tabela siatki 5 — ciemna — akcent 11"/>
    <w:basedOn w:val="Standardowy"/>
    <w:uiPriority w:val="50"/>
    <w:rsid w:val="003614B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8F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DDDD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DDDD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DDDD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DDDDD" w:themeFill="accent1"/>
      </w:tcPr>
    </w:tblStylePr>
    <w:tblStylePr w:type="band1Vert">
      <w:tblPr/>
      <w:tcPr>
        <w:shd w:val="clear" w:color="auto" w:fill="F1F1F1" w:themeFill="accent1" w:themeFillTint="66"/>
      </w:tcPr>
    </w:tblStylePr>
    <w:tblStylePr w:type="band1Horz">
      <w:tblPr/>
      <w:tcPr>
        <w:shd w:val="clear" w:color="auto" w:fill="F1F1F1" w:themeFill="accent1" w:themeFillTint="66"/>
      </w:tcPr>
    </w:tblStylePr>
  </w:style>
  <w:style w:type="table" w:customStyle="1" w:styleId="Tabelasiatki1jasna1">
    <w:name w:val="Tabela siatki 1 — jasna1"/>
    <w:basedOn w:val="Standardowy"/>
    <w:uiPriority w:val="46"/>
    <w:rsid w:val="008353E6"/>
    <w:rPr>
      <w:sz w:val="18"/>
    </w:rPr>
    <w:tblPr>
      <w:tblStyleRowBandSize w:val="1"/>
      <w:tblStyleColBandSize w:val="1"/>
      <w:jc w:val="cente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28" w:type="dxa"/>
        <w:bottom w:w="28" w:type="dxa"/>
      </w:tblCellMar>
    </w:tblPr>
    <w:trPr>
      <w:jc w:val="center"/>
    </w:tr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elasiatki1jasnaakcent11">
    <w:name w:val="Tabela siatki 1 — jasna — akcent 11"/>
    <w:basedOn w:val="Standardowy"/>
    <w:uiPriority w:val="46"/>
    <w:rsid w:val="004C72F0"/>
    <w:tblPr>
      <w:tblStyleRowBandSize w:val="1"/>
      <w:tblStyleColBandSize w:val="1"/>
      <w:tblBorders>
        <w:top w:val="single" w:sz="4" w:space="0" w:color="F1F1F1" w:themeColor="accent1" w:themeTint="66"/>
        <w:left w:val="single" w:sz="4" w:space="0" w:color="F1F1F1" w:themeColor="accent1" w:themeTint="66"/>
        <w:bottom w:val="single" w:sz="4" w:space="0" w:color="F1F1F1" w:themeColor="accent1" w:themeTint="66"/>
        <w:right w:val="single" w:sz="4" w:space="0" w:color="F1F1F1" w:themeColor="accent1" w:themeTint="66"/>
        <w:insideH w:val="single" w:sz="4" w:space="0" w:color="F1F1F1" w:themeColor="accent1" w:themeTint="66"/>
        <w:insideV w:val="single" w:sz="4" w:space="0" w:color="F1F1F1" w:themeColor="accent1" w:themeTint="66"/>
      </w:tblBorders>
    </w:tblPr>
    <w:tblStylePr w:type="firstRow">
      <w:rPr>
        <w:b/>
        <w:bCs/>
      </w:rPr>
      <w:tblPr/>
      <w:tcPr>
        <w:tcBorders>
          <w:bottom w:val="single" w:sz="12" w:space="0" w:color="EAEAEA" w:themeColor="accent1" w:themeTint="99"/>
        </w:tcBorders>
      </w:tcPr>
    </w:tblStylePr>
    <w:tblStylePr w:type="lastRow">
      <w:rPr>
        <w:b/>
        <w:bCs/>
      </w:rPr>
      <w:tblPr/>
      <w:tcPr>
        <w:tcBorders>
          <w:top w:val="double" w:sz="2" w:space="0" w:color="EAEAEA" w:themeColor="accent1" w:themeTint="99"/>
        </w:tcBorders>
      </w:tcPr>
    </w:tblStylePr>
    <w:tblStylePr w:type="firstCol">
      <w:rPr>
        <w:b/>
        <w:bCs/>
      </w:rPr>
    </w:tblStylePr>
    <w:tblStylePr w:type="lastCol">
      <w:rPr>
        <w:b/>
        <w:bCs/>
      </w:rPr>
    </w:tblStylePr>
  </w:style>
  <w:style w:type="table" w:customStyle="1" w:styleId="Tabelalisty2akcent51">
    <w:name w:val="Tabela listy 2 — akcent 51"/>
    <w:basedOn w:val="Standardowy"/>
    <w:uiPriority w:val="47"/>
    <w:rsid w:val="007346F9"/>
    <w:tblPr>
      <w:tblStyleRowBandSize w:val="1"/>
      <w:tblStyleColBandSize w:val="1"/>
      <w:tblBorders>
        <w:top w:val="single" w:sz="4" w:space="0" w:color="9F9F9F" w:themeColor="accent5" w:themeTint="99"/>
        <w:bottom w:val="single" w:sz="4" w:space="0" w:color="9F9F9F" w:themeColor="accent5" w:themeTint="99"/>
        <w:insideH w:val="single" w:sz="4" w:space="0" w:color="9F9F9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customStyle="1" w:styleId="Tabelalisty2akcent31">
    <w:name w:val="Tabela listy 2 — akcent 31"/>
    <w:basedOn w:val="Standardowy"/>
    <w:uiPriority w:val="47"/>
    <w:rsid w:val="007346F9"/>
    <w:tblPr>
      <w:tblStyleRowBandSize w:val="1"/>
      <w:tblStyleColBandSize w:val="1"/>
      <w:tblBorders>
        <w:top w:val="single" w:sz="4" w:space="0" w:color="C0C0C0" w:themeColor="accent3" w:themeTint="99"/>
        <w:bottom w:val="single" w:sz="4" w:space="0" w:color="C0C0C0" w:themeColor="accent3" w:themeTint="99"/>
        <w:insideH w:val="single" w:sz="4" w:space="0" w:color="C0C0C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customStyle="1" w:styleId="Tabelalisty2akcent41">
    <w:name w:val="Tabela listy 2 — akcent 41"/>
    <w:basedOn w:val="Standardowy"/>
    <w:uiPriority w:val="47"/>
    <w:rsid w:val="007346F9"/>
    <w:tblPr>
      <w:tblStyleRowBandSize w:val="1"/>
      <w:tblStyleColBandSize w:val="1"/>
      <w:tblBorders>
        <w:top w:val="single" w:sz="4" w:space="0" w:color="B2B2B2" w:themeColor="accent4" w:themeTint="99"/>
        <w:bottom w:val="single" w:sz="4" w:space="0" w:color="B2B2B2" w:themeColor="accent4" w:themeTint="99"/>
        <w:insideH w:val="single" w:sz="4" w:space="0" w:color="B2B2B2"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customStyle="1" w:styleId="Tabelalisty2akcent11">
    <w:name w:val="Tabela listy 2 — akcent 11"/>
    <w:basedOn w:val="Standardowy"/>
    <w:uiPriority w:val="47"/>
    <w:rsid w:val="007346F9"/>
    <w:rPr>
      <w:sz w:val="18"/>
    </w:rPr>
    <w:tblPr>
      <w:tblStyleRowBandSize w:val="1"/>
      <w:tblStyleColBandSize w:val="1"/>
      <w:tblBorders>
        <w:top w:val="single" w:sz="4" w:space="0" w:color="EAEAEA" w:themeColor="accent1" w:themeTint="99"/>
        <w:bottom w:val="single" w:sz="4" w:space="0" w:color="EAEAEA" w:themeColor="accent1" w:themeTint="99"/>
        <w:insideH w:val="single" w:sz="4" w:space="0" w:color="EAEAEA" w:themeColor="accent1" w:themeTint="99"/>
      </w:tblBorders>
      <w:tblCellMar>
        <w:top w:w="28" w:type="dxa"/>
        <w:bottom w:w="2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customStyle="1" w:styleId="Tabelasiatki5ciemnaakcent41">
    <w:name w:val="Tabela siatki 5 — ciemna — akcent 41"/>
    <w:basedOn w:val="Standardowy"/>
    <w:uiPriority w:val="50"/>
    <w:rsid w:val="003548F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5E5"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808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808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808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8080" w:themeFill="accent4"/>
      </w:tcPr>
    </w:tblStylePr>
    <w:tblStylePr w:type="band1Vert">
      <w:tblPr/>
      <w:tcPr>
        <w:shd w:val="clear" w:color="auto" w:fill="CCCCCC" w:themeFill="accent4" w:themeFillTint="66"/>
      </w:tcPr>
    </w:tblStylePr>
    <w:tblStylePr w:type="band1Horz">
      <w:tblPr/>
      <w:tcPr>
        <w:shd w:val="clear" w:color="auto" w:fill="CCCCCC" w:themeFill="accent4" w:themeFillTint="66"/>
      </w:tcPr>
    </w:tblStylePr>
  </w:style>
  <w:style w:type="paragraph" w:customStyle="1" w:styleId="rdo">
    <w:name w:val="Źródło"/>
    <w:basedOn w:val="Legenda"/>
    <w:link w:val="rdoZnak"/>
    <w:rsid w:val="00343E9F"/>
    <w:rPr>
      <w:b w:val="0"/>
    </w:rPr>
  </w:style>
  <w:style w:type="character" w:customStyle="1" w:styleId="LegendaZnak">
    <w:name w:val="Legenda Znak"/>
    <w:aliases w:val="Legenda Znak Znak Znak Znak Znak2,Legenda Znak Znak Znak3,Legenda Znak Znak Znak Znak2,Legenda Znak Znak Znak Znak Znak Znak Znak1,Legenda Znak Znak Znak Znak Znak Znak2,Legenda Znak Znak Znak1 Znak1,rysunek Znak1,Podpis nad obiektem Znak1"/>
    <w:basedOn w:val="Domylnaczcionkaakapitu"/>
    <w:link w:val="Legenda"/>
    <w:uiPriority w:val="35"/>
    <w:rsid w:val="009A2F0D"/>
    <w:rPr>
      <w:b/>
      <w:bCs/>
      <w:color w:val="A5A5A5" w:themeColor="accent1" w:themeShade="BF"/>
      <w:sz w:val="16"/>
      <w:szCs w:val="16"/>
    </w:rPr>
  </w:style>
  <w:style w:type="character" w:customStyle="1" w:styleId="rdoZnak">
    <w:name w:val="Źródło Znak"/>
    <w:basedOn w:val="LegendaZnak"/>
    <w:link w:val="rdo"/>
    <w:rsid w:val="00343E9F"/>
    <w:rPr>
      <w:b w:val="0"/>
      <w:bCs/>
      <w:iCs w:val="0"/>
      <w:color w:val="000000" w:themeColor="text2"/>
      <w:sz w:val="16"/>
      <w:szCs w:val="18"/>
    </w:rPr>
  </w:style>
  <w:style w:type="paragraph" w:customStyle="1" w:styleId="Wartowiedzie">
    <w:name w:val="Warto wiedzieć"/>
    <w:basedOn w:val="Normalny"/>
    <w:link w:val="WartowiedzieZnak"/>
    <w:rsid w:val="00286D4F"/>
    <w:pPr>
      <w:pBdr>
        <w:top w:val="single" w:sz="4" w:space="1" w:color="auto"/>
        <w:left w:val="single" w:sz="4" w:space="4" w:color="auto"/>
        <w:bottom w:val="single" w:sz="4" w:space="1" w:color="auto"/>
        <w:right w:val="single" w:sz="4" w:space="4" w:color="auto"/>
      </w:pBdr>
      <w:shd w:val="clear" w:color="auto" w:fill="002060"/>
    </w:pPr>
    <w:rPr>
      <w:sz w:val="20"/>
    </w:rPr>
  </w:style>
  <w:style w:type="table" w:customStyle="1" w:styleId="Tabelalisty5ciemnaakcent61">
    <w:name w:val="Tabela listy 5 — ciemna — akcent 61"/>
    <w:basedOn w:val="Standardowy"/>
    <w:uiPriority w:val="50"/>
    <w:rsid w:val="008939FB"/>
    <w:rPr>
      <w:color w:val="FFFFFF" w:themeColor="background1"/>
    </w:rPr>
    <w:tblPr>
      <w:tblStyleRowBandSize w:val="1"/>
      <w:tblStyleColBandSize w:val="1"/>
      <w:tblBorders>
        <w:top w:val="single" w:sz="24" w:space="0" w:color="4D4D4D" w:themeColor="accent6"/>
        <w:left w:val="single" w:sz="24" w:space="0" w:color="4D4D4D" w:themeColor="accent6"/>
        <w:bottom w:val="single" w:sz="24" w:space="0" w:color="4D4D4D" w:themeColor="accent6"/>
        <w:right w:val="single" w:sz="24" w:space="0" w:color="4D4D4D" w:themeColor="accent6"/>
      </w:tblBorders>
    </w:tblPr>
    <w:tcPr>
      <w:shd w:val="clear" w:color="auto" w:fill="4D4D4D"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WartowiedzieZnak">
    <w:name w:val="Warto wiedzieć Znak"/>
    <w:basedOn w:val="Domylnaczcionkaakapitu"/>
    <w:link w:val="Wartowiedzie"/>
    <w:rsid w:val="00286D4F"/>
    <w:rPr>
      <w:sz w:val="20"/>
      <w:shd w:val="clear" w:color="auto" w:fill="002060"/>
    </w:rPr>
  </w:style>
  <w:style w:type="table" w:customStyle="1" w:styleId="Tabelasiatki4akcent51">
    <w:name w:val="Tabela siatki 4 — akcent 51"/>
    <w:basedOn w:val="Standardowy"/>
    <w:uiPriority w:val="49"/>
    <w:rsid w:val="008939FB"/>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insideV w:val="nil"/>
        </w:tcBorders>
        <w:shd w:val="clear" w:color="auto" w:fill="5F5F5F" w:themeFill="accent5"/>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customStyle="1" w:styleId="Tabelalisty3akcent21">
    <w:name w:val="Tabela listy 3 — akcent 21"/>
    <w:basedOn w:val="Standardowy"/>
    <w:uiPriority w:val="48"/>
    <w:rsid w:val="00C17126"/>
    <w:rPr>
      <w:sz w:val="18"/>
    </w:rPr>
    <w:tblPr>
      <w:tblStyleRowBandSize w:val="1"/>
      <w:tblStyleColBandSize w:val="1"/>
      <w:tblBorders>
        <w:top w:val="single" w:sz="4" w:space="0" w:color="B2B2B2" w:themeColor="accent2"/>
        <w:left w:val="single" w:sz="4" w:space="0" w:color="B2B2B2" w:themeColor="accent2"/>
        <w:bottom w:val="single" w:sz="4" w:space="0" w:color="B2B2B2" w:themeColor="accent2"/>
        <w:right w:val="single" w:sz="4" w:space="0" w:color="B2B2B2" w:themeColor="accent2"/>
      </w:tblBorders>
    </w:tblPr>
    <w:tblStylePr w:type="firstRow">
      <w:rPr>
        <w:b/>
        <w:bCs/>
        <w:color w:val="FFFFFF" w:themeColor="background1"/>
      </w:rPr>
      <w:tblPr/>
      <w:tcPr>
        <w:shd w:val="clear" w:color="auto" w:fill="B2B2B2" w:themeFill="accent2"/>
      </w:tcPr>
    </w:tblStylePr>
    <w:tblStylePr w:type="lastRow">
      <w:rPr>
        <w:b/>
        <w:bCs/>
      </w:rPr>
      <w:tblPr/>
      <w:tcPr>
        <w:tcBorders>
          <w:top w:val="double" w:sz="4" w:space="0" w:color="B2B2B2"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2B2B2" w:themeColor="accent2"/>
          <w:right w:val="single" w:sz="4" w:space="0" w:color="B2B2B2" w:themeColor="accent2"/>
        </w:tcBorders>
      </w:tcPr>
    </w:tblStylePr>
    <w:tblStylePr w:type="band1Horz">
      <w:tblPr/>
      <w:tcPr>
        <w:tcBorders>
          <w:top w:val="single" w:sz="4" w:space="0" w:color="B2B2B2" w:themeColor="accent2"/>
          <w:bottom w:val="single" w:sz="4" w:space="0" w:color="B2B2B2"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2B2B2" w:themeColor="accent2"/>
          <w:left w:val="nil"/>
        </w:tcBorders>
      </w:tcPr>
    </w:tblStylePr>
    <w:tblStylePr w:type="swCell">
      <w:tblPr/>
      <w:tcPr>
        <w:tcBorders>
          <w:top w:val="double" w:sz="4" w:space="0" w:color="B2B2B2" w:themeColor="accent2"/>
          <w:right w:val="nil"/>
        </w:tcBorders>
      </w:tcPr>
    </w:tblStylePr>
  </w:style>
  <w:style w:type="paragraph" w:customStyle="1" w:styleId="Notka">
    <w:name w:val="Notka"/>
    <w:link w:val="NotkaZnak"/>
    <w:qFormat/>
    <w:rsid w:val="00FB6BA8"/>
    <w:pPr>
      <w:jc w:val="both"/>
    </w:pPr>
    <w:rPr>
      <w:rFonts w:ascii="Segoe UI Light" w:hAnsi="Segoe UI Light"/>
      <w:sz w:val="14"/>
    </w:rPr>
  </w:style>
  <w:style w:type="character" w:customStyle="1" w:styleId="NotkaZnak">
    <w:name w:val="Notka Znak"/>
    <w:basedOn w:val="Domylnaczcionkaakapitu"/>
    <w:link w:val="Notka"/>
    <w:rsid w:val="00FB6BA8"/>
    <w:rPr>
      <w:rFonts w:ascii="Segoe UI Light" w:hAnsi="Segoe UI Light"/>
      <w:sz w:val="14"/>
    </w:rPr>
  </w:style>
  <w:style w:type="table" w:customStyle="1" w:styleId="Tabelasiatki4akcent61">
    <w:name w:val="Tabela siatki 4 — akcent 61"/>
    <w:basedOn w:val="Standardowy"/>
    <w:uiPriority w:val="49"/>
    <w:rsid w:val="00234EC6"/>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insideV w:val="nil"/>
        </w:tcBorders>
        <w:shd w:val="clear" w:color="auto" w:fill="4D4D4D" w:themeFill="accent6"/>
      </w:tcPr>
    </w:tblStylePr>
    <w:tblStylePr w:type="lastRow">
      <w:rPr>
        <w:b/>
        <w:bCs/>
      </w:rPr>
      <w:tblPr/>
      <w:tcPr>
        <w:tcBorders>
          <w:top w:val="double" w:sz="4" w:space="0" w:color="4D4D4D" w:themeColor="accent6"/>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paragraph" w:customStyle="1" w:styleId="TABELE">
    <w:name w:val="TABELE"/>
    <w:basedOn w:val="Normalny"/>
    <w:link w:val="TABELEZnak"/>
    <w:qFormat/>
    <w:rsid w:val="00A901FB"/>
    <w:pPr>
      <w:jc w:val="left"/>
    </w:pPr>
    <w:rPr>
      <w:rFonts w:cstheme="minorHAnsi"/>
      <w:sz w:val="16"/>
      <w:szCs w:val="16"/>
    </w:rPr>
  </w:style>
  <w:style w:type="character" w:customStyle="1" w:styleId="TABELEZnak">
    <w:name w:val="TABELE Znak"/>
    <w:basedOn w:val="Domylnaczcionkaakapitu"/>
    <w:link w:val="TABELE"/>
    <w:rsid w:val="00A901FB"/>
    <w:rPr>
      <w:rFonts w:cstheme="minorHAnsi"/>
      <w:sz w:val="16"/>
      <w:szCs w:val="16"/>
    </w:rPr>
  </w:style>
  <w:style w:type="paragraph" w:styleId="Tekstprzypisudolnego">
    <w:name w:val="footnote text"/>
    <w:aliases w:val="Footnote,Podrozdzia3,Tekst przypisu Znak Znak Znak Znak,Tekst przypisu Znak Znak Znak Znak Znak,Tekst przypisu Znak Znak Znak Znak Znak Znak Znak,Tekst przypisu Znak Znak Znak Znak Znak Znak Znak Znak Zn,Fußnote,tekst przypisu"/>
    <w:basedOn w:val="Normalny"/>
    <w:link w:val="TekstprzypisudolnegoZnak"/>
    <w:unhideWhenUsed/>
    <w:rsid w:val="001F75B6"/>
    <w:rPr>
      <w:sz w:val="20"/>
    </w:rPr>
  </w:style>
  <w:style w:type="character" w:customStyle="1" w:styleId="TekstprzypisudolnegoZnak">
    <w:name w:val="Tekst przypisu dolnego Znak"/>
    <w:aliases w:val="Footnote Znak,Podrozdzia3 Znak,Tekst przypisu Znak Znak Znak Znak Znak1,Tekst przypisu Znak Znak Znak Znak Znak Znak,Tekst przypisu Znak Znak Znak Znak Znak Znak Znak Znak,Fußnote Znak,tekst przypisu Znak"/>
    <w:basedOn w:val="Domylnaczcionkaakapitu"/>
    <w:link w:val="Tekstprzypisudolnego"/>
    <w:rsid w:val="001F75B6"/>
    <w:rPr>
      <w:sz w:val="20"/>
      <w:szCs w:val="20"/>
    </w:rPr>
  </w:style>
  <w:style w:type="character" w:styleId="Odwoanieprzypisudolnego">
    <w:name w:val="footnote reference"/>
    <w:aliases w:val="Footnote Reference Number,Footnote symbol,Nota,Appel note de bas de p,BVI fnr,SUPERS,Odwołanie przypisu,Odwo³anie przypisu,Odwołanie przypisu1,Odwołanie przypisu2"/>
    <w:basedOn w:val="Domylnaczcionkaakapitu"/>
    <w:unhideWhenUsed/>
    <w:qFormat/>
    <w:rsid w:val="001F75B6"/>
    <w:rPr>
      <w:vertAlign w:val="superscript"/>
    </w:rPr>
  </w:style>
  <w:style w:type="paragraph" w:styleId="Spistreci1">
    <w:name w:val="toc 1"/>
    <w:basedOn w:val="Normalny"/>
    <w:next w:val="Normalny"/>
    <w:autoRedefine/>
    <w:uiPriority w:val="39"/>
    <w:unhideWhenUsed/>
    <w:rsid w:val="00AD1A26"/>
    <w:pPr>
      <w:tabs>
        <w:tab w:val="right" w:leader="underscore" w:pos="9060"/>
      </w:tabs>
      <w:spacing w:after="100"/>
      <w:ind w:left="709" w:hanging="567"/>
    </w:pPr>
  </w:style>
  <w:style w:type="paragraph" w:styleId="Spistreci2">
    <w:name w:val="toc 2"/>
    <w:basedOn w:val="Normalny"/>
    <w:next w:val="Normalny"/>
    <w:autoRedefine/>
    <w:uiPriority w:val="39"/>
    <w:unhideWhenUsed/>
    <w:rsid w:val="00141864"/>
    <w:pPr>
      <w:spacing w:after="100"/>
      <w:ind w:left="180"/>
    </w:pPr>
  </w:style>
  <w:style w:type="paragraph" w:styleId="Spistreci3">
    <w:name w:val="toc 3"/>
    <w:basedOn w:val="Normalny"/>
    <w:next w:val="Normalny"/>
    <w:autoRedefine/>
    <w:uiPriority w:val="39"/>
    <w:unhideWhenUsed/>
    <w:rsid w:val="00141864"/>
    <w:pPr>
      <w:spacing w:after="100"/>
      <w:ind w:left="360"/>
    </w:pPr>
  </w:style>
  <w:style w:type="paragraph" w:styleId="Spistreci4">
    <w:name w:val="toc 4"/>
    <w:basedOn w:val="Normalny"/>
    <w:next w:val="Normalny"/>
    <w:autoRedefine/>
    <w:uiPriority w:val="39"/>
    <w:unhideWhenUsed/>
    <w:rsid w:val="00141864"/>
    <w:pPr>
      <w:spacing w:after="100" w:line="259" w:lineRule="auto"/>
      <w:ind w:left="660"/>
      <w:jc w:val="left"/>
    </w:pPr>
    <w:rPr>
      <w:sz w:val="22"/>
      <w:lang w:eastAsia="pl-PL"/>
    </w:rPr>
  </w:style>
  <w:style w:type="paragraph" w:styleId="Spistreci5">
    <w:name w:val="toc 5"/>
    <w:basedOn w:val="Normalny"/>
    <w:next w:val="Normalny"/>
    <w:autoRedefine/>
    <w:uiPriority w:val="39"/>
    <w:unhideWhenUsed/>
    <w:rsid w:val="00141864"/>
    <w:pPr>
      <w:spacing w:after="100" w:line="259" w:lineRule="auto"/>
      <w:ind w:left="880"/>
      <w:jc w:val="left"/>
    </w:pPr>
    <w:rPr>
      <w:sz w:val="22"/>
      <w:lang w:eastAsia="pl-PL"/>
    </w:rPr>
  </w:style>
  <w:style w:type="paragraph" w:styleId="Spistreci6">
    <w:name w:val="toc 6"/>
    <w:basedOn w:val="Normalny"/>
    <w:next w:val="Normalny"/>
    <w:autoRedefine/>
    <w:uiPriority w:val="39"/>
    <w:unhideWhenUsed/>
    <w:rsid w:val="00141864"/>
    <w:pPr>
      <w:spacing w:after="100" w:line="259" w:lineRule="auto"/>
      <w:ind w:left="1100"/>
      <w:jc w:val="left"/>
    </w:pPr>
    <w:rPr>
      <w:sz w:val="22"/>
      <w:lang w:eastAsia="pl-PL"/>
    </w:rPr>
  </w:style>
  <w:style w:type="paragraph" w:styleId="Spistreci7">
    <w:name w:val="toc 7"/>
    <w:basedOn w:val="Normalny"/>
    <w:next w:val="Normalny"/>
    <w:autoRedefine/>
    <w:uiPriority w:val="39"/>
    <w:unhideWhenUsed/>
    <w:rsid w:val="00141864"/>
    <w:pPr>
      <w:spacing w:after="100" w:line="259" w:lineRule="auto"/>
      <w:ind w:left="1320"/>
      <w:jc w:val="left"/>
    </w:pPr>
    <w:rPr>
      <w:sz w:val="22"/>
      <w:lang w:eastAsia="pl-PL"/>
    </w:rPr>
  </w:style>
  <w:style w:type="paragraph" w:styleId="Spistreci8">
    <w:name w:val="toc 8"/>
    <w:basedOn w:val="Normalny"/>
    <w:next w:val="Normalny"/>
    <w:autoRedefine/>
    <w:uiPriority w:val="39"/>
    <w:unhideWhenUsed/>
    <w:rsid w:val="00141864"/>
    <w:pPr>
      <w:spacing w:after="100" w:line="259" w:lineRule="auto"/>
      <w:ind w:left="1540"/>
      <w:jc w:val="left"/>
    </w:pPr>
    <w:rPr>
      <w:sz w:val="22"/>
      <w:lang w:eastAsia="pl-PL"/>
    </w:rPr>
  </w:style>
  <w:style w:type="paragraph" w:styleId="Spistreci9">
    <w:name w:val="toc 9"/>
    <w:basedOn w:val="Normalny"/>
    <w:next w:val="Normalny"/>
    <w:autoRedefine/>
    <w:uiPriority w:val="39"/>
    <w:unhideWhenUsed/>
    <w:rsid w:val="00141864"/>
    <w:pPr>
      <w:spacing w:after="100" w:line="259" w:lineRule="auto"/>
      <w:ind w:left="1760"/>
      <w:jc w:val="left"/>
    </w:pPr>
    <w:rPr>
      <w:sz w:val="22"/>
      <w:lang w:eastAsia="pl-PL"/>
    </w:rPr>
  </w:style>
  <w:style w:type="table" w:customStyle="1" w:styleId="Tabelalisty6kolorowaakcent31">
    <w:name w:val="Tabela listy 6 — kolorowa — akcent 31"/>
    <w:basedOn w:val="Standardowy"/>
    <w:uiPriority w:val="51"/>
    <w:rsid w:val="000A6E25"/>
    <w:rPr>
      <w:color w:val="707070" w:themeColor="accent3" w:themeShade="BF"/>
    </w:rPr>
    <w:tblPr>
      <w:tblStyleRowBandSize w:val="1"/>
      <w:tblStyleColBandSize w:val="1"/>
      <w:tblBorders>
        <w:top w:val="single" w:sz="4" w:space="0" w:color="969696" w:themeColor="accent3"/>
        <w:bottom w:val="single" w:sz="4" w:space="0" w:color="969696" w:themeColor="accent3"/>
      </w:tblBorders>
    </w:tblPr>
    <w:tblStylePr w:type="firstRow">
      <w:rPr>
        <w:b/>
        <w:bCs/>
      </w:rPr>
      <w:tblPr/>
      <w:tcPr>
        <w:tcBorders>
          <w:bottom w:val="single" w:sz="4" w:space="0" w:color="969696" w:themeColor="accent3"/>
        </w:tcBorders>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paragraph" w:customStyle="1" w:styleId="Ustawa">
    <w:name w:val="Ustawa"/>
    <w:basedOn w:val="Normalny"/>
    <w:link w:val="UstawaZnak"/>
    <w:qFormat/>
    <w:rsid w:val="00E04ED4"/>
    <w:rPr>
      <w:u w:val="dashedHeavy" w:color="0070C0"/>
    </w:rPr>
  </w:style>
  <w:style w:type="paragraph" w:customStyle="1" w:styleId="Uzupeni">
    <w:name w:val="Uzupełnić"/>
    <w:basedOn w:val="Normalny"/>
    <w:link w:val="UzupeniZnak"/>
    <w:rsid w:val="004C1BB3"/>
    <w:pPr>
      <w:numPr>
        <w:ilvl w:val="1"/>
        <w:numId w:val="1"/>
      </w:numPr>
    </w:pPr>
  </w:style>
  <w:style w:type="character" w:customStyle="1" w:styleId="UstawaZnak">
    <w:name w:val="Ustawa Znak"/>
    <w:basedOn w:val="Domylnaczcionkaakapitu"/>
    <w:link w:val="Ustawa"/>
    <w:rsid w:val="00E04ED4"/>
    <w:rPr>
      <w:sz w:val="18"/>
      <w:u w:val="dashedHeavy" w:color="0070C0"/>
    </w:rPr>
  </w:style>
  <w:style w:type="paragraph" w:customStyle="1" w:styleId="UZUPENI0">
    <w:name w:val="UZUPEŁNIĆ"/>
    <w:basedOn w:val="Normalny"/>
    <w:link w:val="UZUPENIZnak0"/>
    <w:qFormat/>
    <w:rsid w:val="004C1BB3"/>
    <w:pPr>
      <w:shd w:val="clear" w:color="auto" w:fill="CC00FF"/>
    </w:pPr>
    <w:rPr>
      <w:caps/>
    </w:rPr>
  </w:style>
  <w:style w:type="character" w:customStyle="1" w:styleId="AkapitzlistZnak">
    <w:name w:val="Akapit z listą Znak"/>
    <w:aliases w:val="Numerowanie Znak,Akapit z listą BS Znak,List Paragraph Znak"/>
    <w:basedOn w:val="Domylnaczcionkaakapitu"/>
    <w:link w:val="Akapitzlist"/>
    <w:uiPriority w:val="34"/>
    <w:qFormat/>
    <w:rsid w:val="004C1BB3"/>
    <w:rPr>
      <w:sz w:val="18"/>
    </w:rPr>
  </w:style>
  <w:style w:type="character" w:customStyle="1" w:styleId="UzupeniZnak">
    <w:name w:val="Uzupełnić Znak"/>
    <w:basedOn w:val="AkapitzlistZnak"/>
    <w:link w:val="Uzupeni"/>
    <w:rsid w:val="004C1BB3"/>
    <w:rPr>
      <w:rFonts w:ascii="Tw Cen MT" w:hAnsi="Tw Cen MT"/>
      <w:sz w:val="18"/>
    </w:rPr>
  </w:style>
  <w:style w:type="paragraph" w:customStyle="1" w:styleId="SPRAWDZI">
    <w:name w:val="SPRAWDZIĆ"/>
    <w:basedOn w:val="Normalny"/>
    <w:link w:val="SPRAWDZIZnak"/>
    <w:qFormat/>
    <w:rsid w:val="00822B60"/>
    <w:pPr>
      <w:shd w:val="clear" w:color="auto" w:fill="FF0000"/>
    </w:pPr>
    <w:rPr>
      <w:caps/>
    </w:rPr>
  </w:style>
  <w:style w:type="character" w:customStyle="1" w:styleId="UZUPENIZnak0">
    <w:name w:val="UZUPEŁNIĆ Znak"/>
    <w:basedOn w:val="Domylnaczcionkaakapitu"/>
    <w:link w:val="UZUPENI0"/>
    <w:rsid w:val="004C1BB3"/>
    <w:rPr>
      <w:caps/>
      <w:sz w:val="18"/>
      <w:shd w:val="clear" w:color="auto" w:fill="CC00FF"/>
    </w:rPr>
  </w:style>
  <w:style w:type="table" w:customStyle="1" w:styleId="Tabelasiatki5ciemnaakcent61">
    <w:name w:val="Tabela siatki 5 — ciemna — akcent 61"/>
    <w:basedOn w:val="Standardowy"/>
    <w:uiPriority w:val="50"/>
    <w:rsid w:val="006947BB"/>
    <w:rPr>
      <w:rFonts w:eastAsiaTheme="minorHAns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bottom w:w="57" w:type="dxa"/>
      </w:tblCellMar>
    </w:tblPr>
    <w:tcPr>
      <w:shd w:val="clear" w:color="auto" w:fill="DBDBDB"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D4D4D"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D4D4D"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D4D4D"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D4D4D" w:themeFill="accent6"/>
      </w:tcPr>
    </w:tblStylePr>
    <w:tblStylePr w:type="band1Vert">
      <w:tblPr/>
      <w:tcPr>
        <w:shd w:val="clear" w:color="auto" w:fill="B7B7B7" w:themeFill="accent6" w:themeFillTint="66"/>
      </w:tcPr>
    </w:tblStylePr>
    <w:tblStylePr w:type="band1Horz">
      <w:tblPr/>
      <w:tcPr>
        <w:shd w:val="clear" w:color="auto" w:fill="B7B7B7" w:themeFill="accent6" w:themeFillTint="66"/>
      </w:tcPr>
    </w:tblStylePr>
  </w:style>
  <w:style w:type="character" w:customStyle="1" w:styleId="SPRAWDZIZnak">
    <w:name w:val="SPRAWDZIĆ Znak"/>
    <w:basedOn w:val="Domylnaczcionkaakapitu"/>
    <w:link w:val="SPRAWDZI"/>
    <w:rsid w:val="00822B60"/>
    <w:rPr>
      <w:caps/>
      <w:sz w:val="18"/>
      <w:shd w:val="clear" w:color="auto" w:fill="FF0000"/>
    </w:rPr>
  </w:style>
  <w:style w:type="paragraph" w:styleId="Tekstpodstawowy">
    <w:name w:val="Body Text"/>
    <w:basedOn w:val="Normalny"/>
    <w:link w:val="TekstpodstawowyZnak"/>
    <w:rsid w:val="00CC1082"/>
    <w:pPr>
      <w:widowControl w:val="0"/>
      <w:suppressAutoHyphens/>
      <w:spacing w:after="120"/>
      <w:jc w:val="left"/>
    </w:pPr>
    <w:rPr>
      <w:rFonts w:ascii="Times New Roman" w:eastAsia="SimSun" w:hAnsi="Times New Roman" w:cs="Mangal"/>
      <w:kern w:val="1"/>
      <w:sz w:val="24"/>
      <w:szCs w:val="24"/>
      <w:lang w:eastAsia="hi-IN" w:bidi="hi-IN"/>
    </w:rPr>
  </w:style>
  <w:style w:type="character" w:customStyle="1" w:styleId="TekstpodstawowyZnak">
    <w:name w:val="Tekst podstawowy Znak"/>
    <w:basedOn w:val="Domylnaczcionkaakapitu"/>
    <w:link w:val="Tekstpodstawowy"/>
    <w:rsid w:val="00CC1082"/>
    <w:rPr>
      <w:rFonts w:ascii="Times New Roman" w:eastAsia="SimSun" w:hAnsi="Times New Roman" w:cs="Mangal"/>
      <w:kern w:val="1"/>
      <w:sz w:val="24"/>
      <w:szCs w:val="24"/>
      <w:lang w:eastAsia="hi-IN" w:bidi="hi-IN"/>
    </w:rPr>
  </w:style>
  <w:style w:type="paragraph" w:customStyle="1" w:styleId="Standard">
    <w:name w:val="Standard"/>
    <w:rsid w:val="005361EB"/>
    <w:pPr>
      <w:widowControl w:val="0"/>
      <w:suppressAutoHyphens/>
      <w:autoSpaceDN w:val="0"/>
    </w:pPr>
    <w:rPr>
      <w:rFonts w:ascii="Times New Roman" w:eastAsia="SimSun" w:hAnsi="Times New Roman" w:cs="Mangal"/>
      <w:kern w:val="3"/>
      <w:sz w:val="24"/>
      <w:szCs w:val="24"/>
      <w:lang w:eastAsia="zh-CN" w:bidi="hi-IN"/>
    </w:rPr>
  </w:style>
  <w:style w:type="paragraph" w:customStyle="1" w:styleId="S2-podstaw">
    <w:name w:val="S2-podstaw"/>
    <w:basedOn w:val="Normalny"/>
    <w:link w:val="S2-podstawZnak"/>
    <w:qFormat/>
    <w:rsid w:val="00FD5173"/>
    <w:pPr>
      <w:spacing w:after="120" w:line="247" w:lineRule="auto"/>
    </w:pPr>
    <w:rPr>
      <w:rFonts w:ascii="Calibri" w:eastAsia="Calibri" w:hAnsi="Calibri" w:cs="Times New Roman"/>
      <w:sz w:val="20"/>
      <w:szCs w:val="22"/>
    </w:rPr>
  </w:style>
  <w:style w:type="character" w:customStyle="1" w:styleId="S2-podstawZnak">
    <w:name w:val="S2-podstaw Znak"/>
    <w:basedOn w:val="Domylnaczcionkaakapitu"/>
    <w:link w:val="S2-podstaw"/>
    <w:rsid w:val="00FD5173"/>
    <w:rPr>
      <w:rFonts w:ascii="Calibri" w:eastAsia="Calibri" w:hAnsi="Calibri" w:cs="Times New Roman"/>
      <w:szCs w:val="22"/>
    </w:rPr>
  </w:style>
  <w:style w:type="paragraph" w:customStyle="1" w:styleId="S4-punktacja">
    <w:name w:val="S4-punktacja"/>
    <w:basedOn w:val="Normalny"/>
    <w:qFormat/>
    <w:rsid w:val="00FD5173"/>
    <w:pPr>
      <w:numPr>
        <w:numId w:val="18"/>
      </w:numPr>
      <w:tabs>
        <w:tab w:val="num" w:pos="360"/>
      </w:tabs>
      <w:spacing w:after="80" w:line="247" w:lineRule="auto"/>
      <w:ind w:left="1077" w:hanging="357"/>
    </w:pPr>
    <w:rPr>
      <w:rFonts w:ascii="Calibri" w:eastAsia="Calibri" w:hAnsi="Calibri" w:cs="Times New Roman"/>
      <w:sz w:val="20"/>
      <w:szCs w:val="22"/>
    </w:rPr>
  </w:style>
  <w:style w:type="character" w:styleId="Odwoaniedokomentarza">
    <w:name w:val="annotation reference"/>
    <w:basedOn w:val="Domylnaczcionkaakapitu"/>
    <w:uiPriority w:val="99"/>
    <w:semiHidden/>
    <w:unhideWhenUsed/>
    <w:rsid w:val="00FD5173"/>
    <w:rPr>
      <w:sz w:val="16"/>
      <w:szCs w:val="16"/>
    </w:rPr>
  </w:style>
  <w:style w:type="paragraph" w:styleId="Tekstkomentarza">
    <w:name w:val="annotation text"/>
    <w:basedOn w:val="Normalny"/>
    <w:link w:val="TekstkomentarzaZnak"/>
    <w:uiPriority w:val="99"/>
    <w:unhideWhenUsed/>
    <w:rsid w:val="00FD5173"/>
    <w:rPr>
      <w:sz w:val="20"/>
    </w:rPr>
  </w:style>
  <w:style w:type="character" w:customStyle="1" w:styleId="TekstkomentarzaZnak">
    <w:name w:val="Tekst komentarza Znak"/>
    <w:basedOn w:val="Domylnaczcionkaakapitu"/>
    <w:link w:val="Tekstkomentarza"/>
    <w:uiPriority w:val="99"/>
    <w:rsid w:val="00FD5173"/>
    <w:rPr>
      <w:rFonts w:ascii="Tw Cen MT" w:hAnsi="Tw Cen MT"/>
    </w:rPr>
  </w:style>
  <w:style w:type="paragraph" w:styleId="Tematkomentarza">
    <w:name w:val="annotation subject"/>
    <w:basedOn w:val="Tekstkomentarza"/>
    <w:next w:val="Tekstkomentarza"/>
    <w:link w:val="TematkomentarzaZnak"/>
    <w:uiPriority w:val="99"/>
    <w:semiHidden/>
    <w:unhideWhenUsed/>
    <w:rsid w:val="00FD5173"/>
    <w:rPr>
      <w:b/>
      <w:bCs/>
    </w:rPr>
  </w:style>
  <w:style w:type="character" w:customStyle="1" w:styleId="TematkomentarzaZnak">
    <w:name w:val="Temat komentarza Znak"/>
    <w:basedOn w:val="TekstkomentarzaZnak"/>
    <w:link w:val="Tematkomentarza"/>
    <w:uiPriority w:val="99"/>
    <w:semiHidden/>
    <w:rsid w:val="00FD5173"/>
    <w:rPr>
      <w:rFonts w:ascii="Tw Cen MT" w:hAnsi="Tw Cen MT"/>
      <w:b/>
      <w:bCs/>
    </w:rPr>
  </w:style>
  <w:style w:type="paragraph" w:customStyle="1" w:styleId="S3-numeracja">
    <w:name w:val="S3-numeracja"/>
    <w:basedOn w:val="S2-podstaw"/>
    <w:link w:val="S3-numeracjaZnak"/>
    <w:qFormat/>
    <w:rsid w:val="00ED7CED"/>
    <w:pPr>
      <w:numPr>
        <w:numId w:val="19"/>
      </w:numPr>
    </w:pPr>
  </w:style>
  <w:style w:type="character" w:customStyle="1" w:styleId="S3-numeracjaZnak">
    <w:name w:val="S3-numeracja Znak"/>
    <w:basedOn w:val="S2-podstawZnak"/>
    <w:link w:val="S3-numeracja"/>
    <w:rsid w:val="00ED7CED"/>
    <w:rPr>
      <w:rFonts w:ascii="Calibri" w:eastAsia="Calibri" w:hAnsi="Calibri" w:cs="Times New Roman"/>
      <w:szCs w:val="22"/>
    </w:rPr>
  </w:style>
  <w:style w:type="paragraph" w:customStyle="1" w:styleId="S5anumeracjakonspekt">
    <w:name w:val="S5 a) numeracja konspekt"/>
    <w:basedOn w:val="S3-numeracja"/>
    <w:link w:val="S5anumeracjakonspektZnak"/>
    <w:qFormat/>
    <w:rsid w:val="00ED7CED"/>
    <w:pPr>
      <w:numPr>
        <w:ilvl w:val="1"/>
      </w:numPr>
    </w:pPr>
  </w:style>
  <w:style w:type="paragraph" w:customStyle="1" w:styleId="Nagwek5H51">
    <w:name w:val="Nagłówek 5.H51"/>
    <w:basedOn w:val="Normalny"/>
    <w:next w:val="Normalny"/>
    <w:rsid w:val="00ED7CED"/>
    <w:pPr>
      <w:numPr>
        <w:ilvl w:val="4"/>
        <w:numId w:val="19"/>
      </w:numPr>
      <w:tabs>
        <w:tab w:val="num" w:pos="360"/>
        <w:tab w:val="right" w:pos="1418"/>
      </w:tabs>
      <w:spacing w:before="160"/>
      <w:ind w:left="0" w:firstLine="0"/>
    </w:pPr>
    <w:rPr>
      <w:rFonts w:ascii="Cambria" w:eastAsia="Times New Roman" w:hAnsi="Cambria" w:cs="Times New Roman"/>
      <w:b/>
      <w:sz w:val="20"/>
      <w:szCs w:val="22"/>
      <w:lang w:eastAsia="pl-PL"/>
    </w:rPr>
  </w:style>
  <w:style w:type="character" w:customStyle="1" w:styleId="S5anumeracjakonspektZnak">
    <w:name w:val="S5 a) numeracja konspekt Znak"/>
    <w:basedOn w:val="S3-numeracjaZnak"/>
    <w:link w:val="S5anumeracjakonspekt"/>
    <w:rsid w:val="00ED7CED"/>
    <w:rPr>
      <w:rFonts w:ascii="Calibri" w:eastAsia="Calibri" w:hAnsi="Calibri" w:cs="Times New Roman"/>
      <w:szCs w:val="22"/>
    </w:rPr>
  </w:style>
  <w:style w:type="character" w:customStyle="1" w:styleId="LegendaZnak1">
    <w:name w:val="Legenda Znak1"/>
    <w:aliases w:val="Legenda Znak Znak Znak Znak Znak1,Legenda Znak Znak Znak2,Legenda Znak Znak Znak Znak1,Legenda Znak Znak Znak Znak Znak Znak Znak,Legenda Znak Znak1,Legenda Znak Znak Znak Znak Znak Znak1,Legenda Znak Znak Znak1 Znak,rysunek Znak"/>
    <w:basedOn w:val="Domylnaczcionkaakapitu"/>
    <w:uiPriority w:val="35"/>
    <w:rsid w:val="00ED7CED"/>
    <w:rPr>
      <w:rFonts w:ascii="Calibri" w:eastAsia="Calibri" w:hAnsi="Calibri" w:cs="Times New Roman"/>
      <w:b/>
      <w:bCs/>
      <w:color w:val="DDDDDD" w:themeColor="accent1"/>
      <w:sz w:val="18"/>
      <w:szCs w:val="18"/>
      <w:lang w:val="en-US"/>
    </w:rPr>
  </w:style>
  <w:style w:type="paragraph" w:customStyle="1" w:styleId="Podpunkt4">
    <w:name w:val="Podpunkt4"/>
    <w:basedOn w:val="Normalny"/>
    <w:link w:val="Podpunkt4Znak"/>
    <w:qFormat/>
    <w:rsid w:val="00A81D9D"/>
    <w:pPr>
      <w:keepLines/>
      <w:spacing w:after="120" w:line="259" w:lineRule="auto"/>
      <w:ind w:left="864" w:hanging="864"/>
      <w:outlineLvl w:val="2"/>
    </w:pPr>
    <w:rPr>
      <w:rFonts w:ascii="Times New Roman" w:eastAsia="Times New Roman" w:hAnsi="Times New Roman" w:cs="Times New Roman"/>
      <w:sz w:val="22"/>
      <w:szCs w:val="22"/>
    </w:rPr>
  </w:style>
  <w:style w:type="paragraph" w:customStyle="1" w:styleId="Podpunkt1">
    <w:name w:val="Podpunkt1"/>
    <w:basedOn w:val="Normalny"/>
    <w:link w:val="Podpunkt1Znak"/>
    <w:qFormat/>
    <w:rsid w:val="00A81D9D"/>
    <w:pPr>
      <w:numPr>
        <w:numId w:val="27"/>
      </w:numPr>
      <w:autoSpaceDE w:val="0"/>
      <w:autoSpaceDN w:val="0"/>
      <w:adjustRightInd w:val="0"/>
      <w:spacing w:after="120"/>
      <w:contextualSpacing/>
    </w:pPr>
    <w:rPr>
      <w:rFonts w:ascii="Times New Roman" w:eastAsia="Calibri" w:hAnsi="Times New Roman" w:cs="Times New Roman"/>
      <w:color w:val="000000"/>
      <w:sz w:val="22"/>
      <w:szCs w:val="22"/>
    </w:rPr>
  </w:style>
  <w:style w:type="character" w:customStyle="1" w:styleId="Podpunkt1Znak">
    <w:name w:val="Podpunkt1 Znak"/>
    <w:link w:val="Podpunkt1"/>
    <w:rsid w:val="00A81D9D"/>
    <w:rPr>
      <w:rFonts w:ascii="Times New Roman" w:eastAsia="Calibri" w:hAnsi="Times New Roman" w:cs="Times New Roman"/>
      <w:color w:val="000000"/>
      <w:sz w:val="22"/>
      <w:szCs w:val="22"/>
    </w:rPr>
  </w:style>
  <w:style w:type="character" w:customStyle="1" w:styleId="Podpunkt4Znak">
    <w:name w:val="Podpunkt4 Znak"/>
    <w:link w:val="Podpunkt4"/>
    <w:rsid w:val="00A81D9D"/>
    <w:rPr>
      <w:rFonts w:ascii="Times New Roman" w:eastAsia="Times New Roman" w:hAnsi="Times New Roman" w:cs="Times New Roman"/>
      <w:sz w:val="22"/>
      <w:szCs w:val="22"/>
    </w:rPr>
  </w:style>
  <w:style w:type="paragraph" w:styleId="HTML-wstpniesformatowany">
    <w:name w:val="HTML Preformatted"/>
    <w:basedOn w:val="Normalny"/>
    <w:link w:val="HTML-wstpniesformatowanyZnak1"/>
    <w:rsid w:val="00E940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Courier New" w:eastAsia="Times New Roman" w:hAnsi="Courier New" w:cs="Times New Roman"/>
      <w:sz w:val="20"/>
      <w:lang w:val="x-none" w:eastAsia="ar-SA"/>
    </w:rPr>
  </w:style>
  <w:style w:type="character" w:customStyle="1" w:styleId="HTML-wstpniesformatowanyZnak">
    <w:name w:val="HTML - wstępnie sformatowany Znak"/>
    <w:basedOn w:val="Domylnaczcionkaakapitu"/>
    <w:uiPriority w:val="99"/>
    <w:semiHidden/>
    <w:rsid w:val="00E94066"/>
    <w:rPr>
      <w:rFonts w:ascii="Consolas" w:hAnsi="Consolas"/>
    </w:rPr>
  </w:style>
  <w:style w:type="character" w:customStyle="1" w:styleId="HTML-wstpniesformatowanyZnak1">
    <w:name w:val="HTML - wstępnie sformatowany Znak1"/>
    <w:link w:val="HTML-wstpniesformatowany"/>
    <w:rsid w:val="00E94066"/>
    <w:rPr>
      <w:rFonts w:ascii="Courier New" w:eastAsia="Times New Roman" w:hAnsi="Courier New" w:cs="Times New Roman"/>
      <w:lang w:val="x-none" w:eastAsia="ar-SA"/>
    </w:rPr>
  </w:style>
  <w:style w:type="character" w:customStyle="1" w:styleId="gmail-apple-tab-span">
    <w:name w:val="gmail-apple-tab-span"/>
    <w:basedOn w:val="Domylnaczcionkaakapitu"/>
    <w:rsid w:val="00057A26"/>
  </w:style>
  <w:style w:type="character" w:customStyle="1" w:styleId="apple-converted-space">
    <w:name w:val="apple-converted-space"/>
    <w:basedOn w:val="Domylnaczcionkaakapitu"/>
    <w:rsid w:val="005E4C6E"/>
  </w:style>
  <w:style w:type="numbering" w:customStyle="1" w:styleId="Bezlisty1">
    <w:name w:val="Bez listy1"/>
    <w:next w:val="Bezlisty"/>
    <w:uiPriority w:val="99"/>
    <w:semiHidden/>
    <w:unhideWhenUsed/>
    <w:rsid w:val="005E4C6E"/>
  </w:style>
  <w:style w:type="paragraph" w:customStyle="1" w:styleId="Tretekstu">
    <w:name w:val="Treść tekstu"/>
    <w:basedOn w:val="Normalny"/>
    <w:rsid w:val="005E4C6E"/>
    <w:pPr>
      <w:widowControl w:val="0"/>
      <w:suppressAutoHyphens/>
      <w:spacing w:after="140" w:line="288" w:lineRule="auto"/>
      <w:jc w:val="left"/>
    </w:pPr>
    <w:rPr>
      <w:rFonts w:ascii="Liberation Serif" w:eastAsia="SimSun" w:hAnsi="Liberation Serif" w:cs="Arial"/>
      <w:sz w:val="24"/>
      <w:szCs w:val="24"/>
      <w:lang w:eastAsia="zh-CN" w:bidi="hi-IN"/>
    </w:rPr>
  </w:style>
  <w:style w:type="paragraph" w:styleId="Lista">
    <w:name w:val="List"/>
    <w:basedOn w:val="Tretekstu"/>
    <w:rsid w:val="005E4C6E"/>
  </w:style>
  <w:style w:type="paragraph" w:styleId="Podpis">
    <w:name w:val="Signature"/>
    <w:basedOn w:val="Normalny"/>
    <w:link w:val="PodpisZnak"/>
    <w:rsid w:val="005E4C6E"/>
    <w:pPr>
      <w:widowControl w:val="0"/>
      <w:suppressLineNumbers/>
      <w:suppressAutoHyphens/>
      <w:spacing w:before="120" w:after="120"/>
      <w:jc w:val="left"/>
    </w:pPr>
    <w:rPr>
      <w:rFonts w:ascii="Liberation Serif" w:eastAsia="SimSun" w:hAnsi="Liberation Serif" w:cs="Arial"/>
      <w:i/>
      <w:iCs/>
      <w:sz w:val="24"/>
      <w:szCs w:val="24"/>
      <w:lang w:eastAsia="zh-CN" w:bidi="hi-IN"/>
    </w:rPr>
  </w:style>
  <w:style w:type="character" w:customStyle="1" w:styleId="PodpisZnak">
    <w:name w:val="Podpis Znak"/>
    <w:basedOn w:val="Domylnaczcionkaakapitu"/>
    <w:link w:val="Podpis"/>
    <w:rsid w:val="005E4C6E"/>
    <w:rPr>
      <w:rFonts w:ascii="Liberation Serif" w:eastAsia="SimSun" w:hAnsi="Liberation Serif" w:cs="Arial"/>
      <w:i/>
      <w:iCs/>
      <w:sz w:val="24"/>
      <w:szCs w:val="24"/>
      <w:lang w:eastAsia="zh-CN" w:bidi="hi-IN"/>
    </w:rPr>
  </w:style>
  <w:style w:type="paragraph" w:customStyle="1" w:styleId="Indeks">
    <w:name w:val="Indeks"/>
    <w:basedOn w:val="Normalny"/>
    <w:rsid w:val="005E4C6E"/>
    <w:pPr>
      <w:widowControl w:val="0"/>
      <w:suppressLineNumbers/>
      <w:suppressAutoHyphens/>
      <w:jc w:val="left"/>
    </w:pPr>
    <w:rPr>
      <w:rFonts w:ascii="Liberation Serif" w:eastAsia="SimSun" w:hAnsi="Liberation Serif" w:cs="Arial"/>
      <w:sz w:val="24"/>
      <w:szCs w:val="24"/>
      <w:lang w:eastAsia="zh-CN" w:bidi="hi-IN"/>
    </w:rPr>
  </w:style>
  <w:style w:type="paragraph" w:customStyle="1" w:styleId="Zawartotabeli">
    <w:name w:val="Zawartość tabeli"/>
    <w:basedOn w:val="Normalny"/>
    <w:rsid w:val="005E4C6E"/>
    <w:pPr>
      <w:widowControl w:val="0"/>
      <w:suppressAutoHyphens/>
      <w:jc w:val="left"/>
    </w:pPr>
    <w:rPr>
      <w:rFonts w:ascii="Liberation Serif" w:eastAsia="SimSun" w:hAnsi="Liberation Serif" w:cs="Arial"/>
      <w:sz w:val="24"/>
      <w:szCs w:val="24"/>
      <w:lang w:eastAsia="zh-CN" w:bidi="hi-IN"/>
    </w:rPr>
  </w:style>
  <w:style w:type="paragraph" w:customStyle="1" w:styleId="Nagwektabeli">
    <w:name w:val="Nagłówek tabeli"/>
    <w:basedOn w:val="Zawartotabeli"/>
    <w:rsid w:val="005E4C6E"/>
  </w:style>
  <w:style w:type="paragraph" w:customStyle="1" w:styleId="m7007455268025500152gmail-msolistparagraph">
    <w:name w:val="m_7007455268025500152gmail-msolistparagraph"/>
    <w:basedOn w:val="Normalny"/>
    <w:rsid w:val="005E4C6E"/>
    <w:pPr>
      <w:spacing w:before="100" w:beforeAutospacing="1" w:after="100" w:afterAutospacing="1"/>
      <w:jc w:val="left"/>
    </w:pPr>
    <w:rPr>
      <w:rFonts w:ascii="Times New Roman" w:eastAsia="Times New Roman" w:hAnsi="Times New Roman" w:cs="Times New Roman"/>
      <w:sz w:val="24"/>
      <w:szCs w:val="24"/>
    </w:rPr>
  </w:style>
  <w:style w:type="paragraph" w:customStyle="1" w:styleId="S1-nagwek">
    <w:name w:val="S1 - nagłówek"/>
    <w:basedOn w:val="Normalny"/>
    <w:link w:val="S1-nagwekZnak"/>
    <w:autoRedefine/>
    <w:rsid w:val="005E4C6E"/>
    <w:pPr>
      <w:spacing w:after="200" w:line="276" w:lineRule="auto"/>
      <w:jc w:val="center"/>
    </w:pPr>
    <w:rPr>
      <w:rFonts w:asciiTheme="minorHAnsi" w:eastAsiaTheme="minorHAnsi" w:hAnsiTheme="minorHAnsi" w:cs="Times New Roman"/>
      <w:noProof/>
      <w:sz w:val="16"/>
      <w:szCs w:val="16"/>
    </w:rPr>
  </w:style>
  <w:style w:type="character" w:customStyle="1" w:styleId="S1-nagwekZnak">
    <w:name w:val="S1 - nagłówek Znak"/>
    <w:basedOn w:val="Domylnaczcionkaakapitu"/>
    <w:link w:val="S1-nagwek"/>
    <w:rsid w:val="005E4C6E"/>
    <w:rPr>
      <w:rFonts w:eastAsiaTheme="minorHAnsi" w:cs="Times New Roman"/>
      <w:noProof/>
      <w:sz w:val="16"/>
      <w:szCs w:val="16"/>
    </w:rPr>
  </w:style>
  <w:style w:type="character" w:customStyle="1" w:styleId="Objecttype">
    <w:name w:val="Object type"/>
    <w:uiPriority w:val="99"/>
    <w:rsid w:val="005E4C6E"/>
    <w:rPr>
      <w:b/>
      <w:bCs/>
      <w:color w:val="000000"/>
      <w:sz w:val="20"/>
      <w:szCs w:val="20"/>
      <w:u w:val="single"/>
      <w:shd w:val="clear" w:color="auto" w:fill="FFFFFF"/>
    </w:rPr>
  </w:style>
  <w:style w:type="paragraph" w:styleId="Zwykytekst">
    <w:name w:val="Plain Text"/>
    <w:basedOn w:val="Normalny"/>
    <w:link w:val="ZwykytekstZnak"/>
    <w:uiPriority w:val="99"/>
    <w:semiHidden/>
    <w:unhideWhenUsed/>
    <w:rsid w:val="00830FB2"/>
    <w:pPr>
      <w:jc w:val="left"/>
    </w:pPr>
    <w:rPr>
      <w:rFonts w:ascii="Calibri" w:eastAsiaTheme="minorHAnsi" w:hAnsi="Calibri"/>
      <w:sz w:val="22"/>
      <w:szCs w:val="21"/>
    </w:rPr>
  </w:style>
  <w:style w:type="character" w:customStyle="1" w:styleId="ZwykytekstZnak">
    <w:name w:val="Zwykły tekst Znak"/>
    <w:basedOn w:val="Domylnaczcionkaakapitu"/>
    <w:link w:val="Zwykytekst"/>
    <w:uiPriority w:val="99"/>
    <w:semiHidden/>
    <w:rsid w:val="00830FB2"/>
    <w:rPr>
      <w:rFonts w:ascii="Calibri" w:eastAsiaTheme="minorHAnsi" w:hAnsi="Calibri"/>
      <w:sz w:val="22"/>
      <w:szCs w:val="21"/>
    </w:rPr>
  </w:style>
  <w:style w:type="paragraph" w:customStyle="1" w:styleId="Zawartolisty">
    <w:name w:val="Zawartość listy"/>
    <w:basedOn w:val="Normalny"/>
    <w:rsid w:val="00CA2343"/>
    <w:pPr>
      <w:widowControl w:val="0"/>
      <w:suppressAutoHyphens/>
      <w:ind w:left="567"/>
      <w:jc w:val="left"/>
    </w:pPr>
    <w:rPr>
      <w:rFonts w:ascii="Times New Roman" w:eastAsia="SimSun" w:hAnsi="Times New Roman" w:cs="Mangal"/>
      <w:kern w:val="2"/>
      <w:sz w:val="24"/>
      <w:szCs w:val="24"/>
      <w:lang w:eastAsia="hi-IN" w:bidi="hi-IN"/>
    </w:rPr>
  </w:style>
  <w:style w:type="character" w:customStyle="1" w:styleId="nazwa">
    <w:name w:val="nazwa"/>
    <w:basedOn w:val="Domylnaczcionkaakapitu"/>
    <w:rsid w:val="00B837FA"/>
  </w:style>
  <w:style w:type="paragraph" w:customStyle="1" w:styleId="Default">
    <w:name w:val="Default"/>
    <w:rsid w:val="000C1D92"/>
    <w:pPr>
      <w:autoSpaceDE w:val="0"/>
      <w:autoSpaceDN w:val="0"/>
      <w:adjustRightInd w:val="0"/>
    </w:pPr>
    <w:rPr>
      <w:rFonts w:ascii="Arial" w:eastAsiaTheme="minorHAnsi"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64802">
      <w:bodyDiv w:val="1"/>
      <w:marLeft w:val="0"/>
      <w:marRight w:val="0"/>
      <w:marTop w:val="0"/>
      <w:marBottom w:val="0"/>
      <w:divBdr>
        <w:top w:val="none" w:sz="0" w:space="0" w:color="auto"/>
        <w:left w:val="none" w:sz="0" w:space="0" w:color="auto"/>
        <w:bottom w:val="none" w:sz="0" w:space="0" w:color="auto"/>
        <w:right w:val="none" w:sz="0" w:space="0" w:color="auto"/>
      </w:divBdr>
    </w:div>
    <w:div w:id="108474782">
      <w:bodyDiv w:val="1"/>
      <w:marLeft w:val="0"/>
      <w:marRight w:val="0"/>
      <w:marTop w:val="0"/>
      <w:marBottom w:val="0"/>
      <w:divBdr>
        <w:top w:val="none" w:sz="0" w:space="0" w:color="auto"/>
        <w:left w:val="none" w:sz="0" w:space="0" w:color="auto"/>
        <w:bottom w:val="none" w:sz="0" w:space="0" w:color="auto"/>
        <w:right w:val="none" w:sz="0" w:space="0" w:color="auto"/>
      </w:divBdr>
      <w:divsChild>
        <w:div w:id="660472846">
          <w:marLeft w:val="0"/>
          <w:marRight w:val="0"/>
          <w:marTop w:val="0"/>
          <w:marBottom w:val="0"/>
          <w:divBdr>
            <w:top w:val="none" w:sz="0" w:space="0" w:color="auto"/>
            <w:left w:val="none" w:sz="0" w:space="0" w:color="auto"/>
            <w:bottom w:val="none" w:sz="0" w:space="0" w:color="auto"/>
            <w:right w:val="none" w:sz="0" w:space="0" w:color="auto"/>
          </w:divBdr>
        </w:div>
        <w:div w:id="485784224">
          <w:marLeft w:val="0"/>
          <w:marRight w:val="0"/>
          <w:marTop w:val="0"/>
          <w:marBottom w:val="0"/>
          <w:divBdr>
            <w:top w:val="none" w:sz="0" w:space="0" w:color="auto"/>
            <w:left w:val="none" w:sz="0" w:space="0" w:color="auto"/>
            <w:bottom w:val="none" w:sz="0" w:space="0" w:color="auto"/>
            <w:right w:val="none" w:sz="0" w:space="0" w:color="auto"/>
          </w:divBdr>
        </w:div>
      </w:divsChild>
    </w:div>
    <w:div w:id="154683263">
      <w:bodyDiv w:val="1"/>
      <w:marLeft w:val="0"/>
      <w:marRight w:val="0"/>
      <w:marTop w:val="0"/>
      <w:marBottom w:val="0"/>
      <w:divBdr>
        <w:top w:val="none" w:sz="0" w:space="0" w:color="auto"/>
        <w:left w:val="none" w:sz="0" w:space="0" w:color="auto"/>
        <w:bottom w:val="none" w:sz="0" w:space="0" w:color="auto"/>
        <w:right w:val="none" w:sz="0" w:space="0" w:color="auto"/>
      </w:divBdr>
    </w:div>
    <w:div w:id="154955728">
      <w:bodyDiv w:val="1"/>
      <w:marLeft w:val="0"/>
      <w:marRight w:val="0"/>
      <w:marTop w:val="0"/>
      <w:marBottom w:val="0"/>
      <w:divBdr>
        <w:top w:val="none" w:sz="0" w:space="0" w:color="auto"/>
        <w:left w:val="none" w:sz="0" w:space="0" w:color="auto"/>
        <w:bottom w:val="none" w:sz="0" w:space="0" w:color="auto"/>
        <w:right w:val="none" w:sz="0" w:space="0" w:color="auto"/>
      </w:divBdr>
    </w:div>
    <w:div w:id="172572139">
      <w:bodyDiv w:val="1"/>
      <w:marLeft w:val="0"/>
      <w:marRight w:val="0"/>
      <w:marTop w:val="0"/>
      <w:marBottom w:val="0"/>
      <w:divBdr>
        <w:top w:val="none" w:sz="0" w:space="0" w:color="auto"/>
        <w:left w:val="none" w:sz="0" w:space="0" w:color="auto"/>
        <w:bottom w:val="none" w:sz="0" w:space="0" w:color="auto"/>
        <w:right w:val="none" w:sz="0" w:space="0" w:color="auto"/>
      </w:divBdr>
      <w:divsChild>
        <w:div w:id="425078017">
          <w:marLeft w:val="0"/>
          <w:marRight w:val="0"/>
          <w:marTop w:val="0"/>
          <w:marBottom w:val="0"/>
          <w:divBdr>
            <w:top w:val="none" w:sz="0" w:space="0" w:color="auto"/>
            <w:left w:val="none" w:sz="0" w:space="0" w:color="auto"/>
            <w:bottom w:val="none" w:sz="0" w:space="0" w:color="auto"/>
            <w:right w:val="none" w:sz="0" w:space="0" w:color="auto"/>
          </w:divBdr>
        </w:div>
        <w:div w:id="1714117205">
          <w:marLeft w:val="0"/>
          <w:marRight w:val="0"/>
          <w:marTop w:val="0"/>
          <w:marBottom w:val="0"/>
          <w:divBdr>
            <w:top w:val="none" w:sz="0" w:space="0" w:color="auto"/>
            <w:left w:val="none" w:sz="0" w:space="0" w:color="auto"/>
            <w:bottom w:val="none" w:sz="0" w:space="0" w:color="auto"/>
            <w:right w:val="none" w:sz="0" w:space="0" w:color="auto"/>
          </w:divBdr>
          <w:divsChild>
            <w:div w:id="48459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35828">
      <w:bodyDiv w:val="1"/>
      <w:marLeft w:val="0"/>
      <w:marRight w:val="0"/>
      <w:marTop w:val="0"/>
      <w:marBottom w:val="0"/>
      <w:divBdr>
        <w:top w:val="none" w:sz="0" w:space="0" w:color="auto"/>
        <w:left w:val="none" w:sz="0" w:space="0" w:color="auto"/>
        <w:bottom w:val="none" w:sz="0" w:space="0" w:color="auto"/>
        <w:right w:val="none" w:sz="0" w:space="0" w:color="auto"/>
      </w:divBdr>
    </w:div>
    <w:div w:id="206920320">
      <w:bodyDiv w:val="1"/>
      <w:marLeft w:val="0"/>
      <w:marRight w:val="0"/>
      <w:marTop w:val="0"/>
      <w:marBottom w:val="0"/>
      <w:divBdr>
        <w:top w:val="none" w:sz="0" w:space="0" w:color="auto"/>
        <w:left w:val="none" w:sz="0" w:space="0" w:color="auto"/>
        <w:bottom w:val="none" w:sz="0" w:space="0" w:color="auto"/>
        <w:right w:val="none" w:sz="0" w:space="0" w:color="auto"/>
      </w:divBdr>
      <w:divsChild>
        <w:div w:id="676151283">
          <w:marLeft w:val="0"/>
          <w:marRight w:val="0"/>
          <w:marTop w:val="0"/>
          <w:marBottom w:val="0"/>
          <w:divBdr>
            <w:top w:val="none" w:sz="0" w:space="0" w:color="auto"/>
            <w:left w:val="none" w:sz="0" w:space="0" w:color="auto"/>
            <w:bottom w:val="none" w:sz="0" w:space="0" w:color="auto"/>
            <w:right w:val="none" w:sz="0" w:space="0" w:color="auto"/>
          </w:divBdr>
        </w:div>
        <w:div w:id="1844851816">
          <w:marLeft w:val="0"/>
          <w:marRight w:val="0"/>
          <w:marTop w:val="0"/>
          <w:marBottom w:val="0"/>
          <w:divBdr>
            <w:top w:val="none" w:sz="0" w:space="0" w:color="auto"/>
            <w:left w:val="none" w:sz="0" w:space="0" w:color="auto"/>
            <w:bottom w:val="none" w:sz="0" w:space="0" w:color="auto"/>
            <w:right w:val="none" w:sz="0" w:space="0" w:color="auto"/>
          </w:divBdr>
        </w:div>
      </w:divsChild>
    </w:div>
    <w:div w:id="210658496">
      <w:bodyDiv w:val="1"/>
      <w:marLeft w:val="0"/>
      <w:marRight w:val="0"/>
      <w:marTop w:val="0"/>
      <w:marBottom w:val="0"/>
      <w:divBdr>
        <w:top w:val="none" w:sz="0" w:space="0" w:color="auto"/>
        <w:left w:val="none" w:sz="0" w:space="0" w:color="auto"/>
        <w:bottom w:val="none" w:sz="0" w:space="0" w:color="auto"/>
        <w:right w:val="none" w:sz="0" w:space="0" w:color="auto"/>
      </w:divBdr>
      <w:divsChild>
        <w:div w:id="1919946255">
          <w:marLeft w:val="0"/>
          <w:marRight w:val="0"/>
          <w:marTop w:val="0"/>
          <w:marBottom w:val="0"/>
          <w:divBdr>
            <w:top w:val="none" w:sz="0" w:space="0" w:color="auto"/>
            <w:left w:val="none" w:sz="0" w:space="0" w:color="auto"/>
            <w:bottom w:val="none" w:sz="0" w:space="0" w:color="auto"/>
            <w:right w:val="none" w:sz="0" w:space="0" w:color="auto"/>
          </w:divBdr>
        </w:div>
        <w:div w:id="1416828106">
          <w:marLeft w:val="0"/>
          <w:marRight w:val="0"/>
          <w:marTop w:val="0"/>
          <w:marBottom w:val="0"/>
          <w:divBdr>
            <w:top w:val="none" w:sz="0" w:space="0" w:color="auto"/>
            <w:left w:val="none" w:sz="0" w:space="0" w:color="auto"/>
            <w:bottom w:val="none" w:sz="0" w:space="0" w:color="auto"/>
            <w:right w:val="none" w:sz="0" w:space="0" w:color="auto"/>
          </w:divBdr>
        </w:div>
      </w:divsChild>
    </w:div>
    <w:div w:id="220337696">
      <w:bodyDiv w:val="1"/>
      <w:marLeft w:val="0"/>
      <w:marRight w:val="0"/>
      <w:marTop w:val="0"/>
      <w:marBottom w:val="0"/>
      <w:divBdr>
        <w:top w:val="none" w:sz="0" w:space="0" w:color="auto"/>
        <w:left w:val="none" w:sz="0" w:space="0" w:color="auto"/>
        <w:bottom w:val="none" w:sz="0" w:space="0" w:color="auto"/>
        <w:right w:val="none" w:sz="0" w:space="0" w:color="auto"/>
      </w:divBdr>
      <w:divsChild>
        <w:div w:id="1906716757">
          <w:marLeft w:val="0"/>
          <w:marRight w:val="0"/>
          <w:marTop w:val="0"/>
          <w:marBottom w:val="0"/>
          <w:divBdr>
            <w:top w:val="none" w:sz="0" w:space="0" w:color="auto"/>
            <w:left w:val="none" w:sz="0" w:space="0" w:color="auto"/>
            <w:bottom w:val="none" w:sz="0" w:space="0" w:color="auto"/>
            <w:right w:val="none" w:sz="0" w:space="0" w:color="auto"/>
          </w:divBdr>
        </w:div>
        <w:div w:id="1011301571">
          <w:marLeft w:val="0"/>
          <w:marRight w:val="0"/>
          <w:marTop w:val="0"/>
          <w:marBottom w:val="0"/>
          <w:divBdr>
            <w:top w:val="none" w:sz="0" w:space="0" w:color="auto"/>
            <w:left w:val="none" w:sz="0" w:space="0" w:color="auto"/>
            <w:bottom w:val="none" w:sz="0" w:space="0" w:color="auto"/>
            <w:right w:val="none" w:sz="0" w:space="0" w:color="auto"/>
          </w:divBdr>
        </w:div>
      </w:divsChild>
    </w:div>
    <w:div w:id="246617067">
      <w:bodyDiv w:val="1"/>
      <w:marLeft w:val="0"/>
      <w:marRight w:val="0"/>
      <w:marTop w:val="0"/>
      <w:marBottom w:val="0"/>
      <w:divBdr>
        <w:top w:val="none" w:sz="0" w:space="0" w:color="auto"/>
        <w:left w:val="none" w:sz="0" w:space="0" w:color="auto"/>
        <w:bottom w:val="none" w:sz="0" w:space="0" w:color="auto"/>
        <w:right w:val="none" w:sz="0" w:space="0" w:color="auto"/>
      </w:divBdr>
      <w:divsChild>
        <w:div w:id="1394088081">
          <w:marLeft w:val="0"/>
          <w:marRight w:val="0"/>
          <w:marTop w:val="0"/>
          <w:marBottom w:val="0"/>
          <w:divBdr>
            <w:top w:val="none" w:sz="0" w:space="0" w:color="auto"/>
            <w:left w:val="none" w:sz="0" w:space="0" w:color="auto"/>
            <w:bottom w:val="none" w:sz="0" w:space="0" w:color="auto"/>
            <w:right w:val="none" w:sz="0" w:space="0" w:color="auto"/>
          </w:divBdr>
        </w:div>
        <w:div w:id="1867981363">
          <w:marLeft w:val="0"/>
          <w:marRight w:val="0"/>
          <w:marTop w:val="0"/>
          <w:marBottom w:val="0"/>
          <w:divBdr>
            <w:top w:val="none" w:sz="0" w:space="0" w:color="auto"/>
            <w:left w:val="none" w:sz="0" w:space="0" w:color="auto"/>
            <w:bottom w:val="none" w:sz="0" w:space="0" w:color="auto"/>
            <w:right w:val="none" w:sz="0" w:space="0" w:color="auto"/>
          </w:divBdr>
        </w:div>
      </w:divsChild>
    </w:div>
    <w:div w:id="315305915">
      <w:bodyDiv w:val="1"/>
      <w:marLeft w:val="0"/>
      <w:marRight w:val="0"/>
      <w:marTop w:val="0"/>
      <w:marBottom w:val="0"/>
      <w:divBdr>
        <w:top w:val="none" w:sz="0" w:space="0" w:color="auto"/>
        <w:left w:val="none" w:sz="0" w:space="0" w:color="auto"/>
        <w:bottom w:val="none" w:sz="0" w:space="0" w:color="auto"/>
        <w:right w:val="none" w:sz="0" w:space="0" w:color="auto"/>
      </w:divBdr>
      <w:divsChild>
        <w:div w:id="603849949">
          <w:marLeft w:val="0"/>
          <w:marRight w:val="0"/>
          <w:marTop w:val="0"/>
          <w:marBottom w:val="0"/>
          <w:divBdr>
            <w:top w:val="none" w:sz="0" w:space="0" w:color="auto"/>
            <w:left w:val="none" w:sz="0" w:space="0" w:color="auto"/>
            <w:bottom w:val="none" w:sz="0" w:space="0" w:color="auto"/>
            <w:right w:val="none" w:sz="0" w:space="0" w:color="auto"/>
          </w:divBdr>
        </w:div>
      </w:divsChild>
    </w:div>
    <w:div w:id="402803648">
      <w:bodyDiv w:val="1"/>
      <w:marLeft w:val="0"/>
      <w:marRight w:val="0"/>
      <w:marTop w:val="0"/>
      <w:marBottom w:val="0"/>
      <w:divBdr>
        <w:top w:val="none" w:sz="0" w:space="0" w:color="auto"/>
        <w:left w:val="none" w:sz="0" w:space="0" w:color="auto"/>
        <w:bottom w:val="none" w:sz="0" w:space="0" w:color="auto"/>
        <w:right w:val="none" w:sz="0" w:space="0" w:color="auto"/>
      </w:divBdr>
    </w:div>
    <w:div w:id="580409658">
      <w:bodyDiv w:val="1"/>
      <w:marLeft w:val="0"/>
      <w:marRight w:val="0"/>
      <w:marTop w:val="0"/>
      <w:marBottom w:val="0"/>
      <w:divBdr>
        <w:top w:val="none" w:sz="0" w:space="0" w:color="auto"/>
        <w:left w:val="none" w:sz="0" w:space="0" w:color="auto"/>
        <w:bottom w:val="none" w:sz="0" w:space="0" w:color="auto"/>
        <w:right w:val="none" w:sz="0" w:space="0" w:color="auto"/>
      </w:divBdr>
      <w:divsChild>
        <w:div w:id="1915622026">
          <w:marLeft w:val="0"/>
          <w:marRight w:val="0"/>
          <w:marTop w:val="0"/>
          <w:marBottom w:val="0"/>
          <w:divBdr>
            <w:top w:val="none" w:sz="0" w:space="0" w:color="auto"/>
            <w:left w:val="none" w:sz="0" w:space="0" w:color="auto"/>
            <w:bottom w:val="none" w:sz="0" w:space="0" w:color="auto"/>
            <w:right w:val="none" w:sz="0" w:space="0" w:color="auto"/>
          </w:divBdr>
        </w:div>
        <w:div w:id="1332753202">
          <w:marLeft w:val="0"/>
          <w:marRight w:val="0"/>
          <w:marTop w:val="0"/>
          <w:marBottom w:val="0"/>
          <w:divBdr>
            <w:top w:val="none" w:sz="0" w:space="0" w:color="auto"/>
            <w:left w:val="none" w:sz="0" w:space="0" w:color="auto"/>
            <w:bottom w:val="none" w:sz="0" w:space="0" w:color="auto"/>
            <w:right w:val="none" w:sz="0" w:space="0" w:color="auto"/>
          </w:divBdr>
        </w:div>
      </w:divsChild>
    </w:div>
    <w:div w:id="613636651">
      <w:bodyDiv w:val="1"/>
      <w:marLeft w:val="0"/>
      <w:marRight w:val="0"/>
      <w:marTop w:val="0"/>
      <w:marBottom w:val="0"/>
      <w:divBdr>
        <w:top w:val="none" w:sz="0" w:space="0" w:color="auto"/>
        <w:left w:val="none" w:sz="0" w:space="0" w:color="auto"/>
        <w:bottom w:val="none" w:sz="0" w:space="0" w:color="auto"/>
        <w:right w:val="none" w:sz="0" w:space="0" w:color="auto"/>
      </w:divBdr>
    </w:div>
    <w:div w:id="674459516">
      <w:bodyDiv w:val="1"/>
      <w:marLeft w:val="0"/>
      <w:marRight w:val="0"/>
      <w:marTop w:val="0"/>
      <w:marBottom w:val="0"/>
      <w:divBdr>
        <w:top w:val="none" w:sz="0" w:space="0" w:color="auto"/>
        <w:left w:val="none" w:sz="0" w:space="0" w:color="auto"/>
        <w:bottom w:val="none" w:sz="0" w:space="0" w:color="auto"/>
        <w:right w:val="none" w:sz="0" w:space="0" w:color="auto"/>
      </w:divBdr>
    </w:div>
    <w:div w:id="756249522">
      <w:bodyDiv w:val="1"/>
      <w:marLeft w:val="0"/>
      <w:marRight w:val="0"/>
      <w:marTop w:val="0"/>
      <w:marBottom w:val="0"/>
      <w:divBdr>
        <w:top w:val="none" w:sz="0" w:space="0" w:color="auto"/>
        <w:left w:val="none" w:sz="0" w:space="0" w:color="auto"/>
        <w:bottom w:val="none" w:sz="0" w:space="0" w:color="auto"/>
        <w:right w:val="none" w:sz="0" w:space="0" w:color="auto"/>
      </w:divBdr>
    </w:div>
    <w:div w:id="763919437">
      <w:bodyDiv w:val="1"/>
      <w:marLeft w:val="0"/>
      <w:marRight w:val="0"/>
      <w:marTop w:val="0"/>
      <w:marBottom w:val="0"/>
      <w:divBdr>
        <w:top w:val="none" w:sz="0" w:space="0" w:color="auto"/>
        <w:left w:val="none" w:sz="0" w:space="0" w:color="auto"/>
        <w:bottom w:val="none" w:sz="0" w:space="0" w:color="auto"/>
        <w:right w:val="none" w:sz="0" w:space="0" w:color="auto"/>
      </w:divBdr>
    </w:div>
    <w:div w:id="774209313">
      <w:bodyDiv w:val="1"/>
      <w:marLeft w:val="0"/>
      <w:marRight w:val="0"/>
      <w:marTop w:val="0"/>
      <w:marBottom w:val="0"/>
      <w:divBdr>
        <w:top w:val="none" w:sz="0" w:space="0" w:color="auto"/>
        <w:left w:val="none" w:sz="0" w:space="0" w:color="auto"/>
        <w:bottom w:val="none" w:sz="0" w:space="0" w:color="auto"/>
        <w:right w:val="none" w:sz="0" w:space="0" w:color="auto"/>
      </w:divBdr>
      <w:divsChild>
        <w:div w:id="813449178">
          <w:marLeft w:val="0"/>
          <w:marRight w:val="0"/>
          <w:marTop w:val="0"/>
          <w:marBottom w:val="0"/>
          <w:divBdr>
            <w:top w:val="none" w:sz="0" w:space="0" w:color="auto"/>
            <w:left w:val="none" w:sz="0" w:space="0" w:color="auto"/>
            <w:bottom w:val="none" w:sz="0" w:space="0" w:color="auto"/>
            <w:right w:val="none" w:sz="0" w:space="0" w:color="auto"/>
          </w:divBdr>
        </w:div>
        <w:div w:id="889875858">
          <w:marLeft w:val="0"/>
          <w:marRight w:val="0"/>
          <w:marTop w:val="0"/>
          <w:marBottom w:val="0"/>
          <w:divBdr>
            <w:top w:val="none" w:sz="0" w:space="0" w:color="auto"/>
            <w:left w:val="none" w:sz="0" w:space="0" w:color="auto"/>
            <w:bottom w:val="none" w:sz="0" w:space="0" w:color="auto"/>
            <w:right w:val="none" w:sz="0" w:space="0" w:color="auto"/>
          </w:divBdr>
        </w:div>
      </w:divsChild>
    </w:div>
    <w:div w:id="841047938">
      <w:bodyDiv w:val="1"/>
      <w:marLeft w:val="0"/>
      <w:marRight w:val="0"/>
      <w:marTop w:val="0"/>
      <w:marBottom w:val="0"/>
      <w:divBdr>
        <w:top w:val="none" w:sz="0" w:space="0" w:color="auto"/>
        <w:left w:val="none" w:sz="0" w:space="0" w:color="auto"/>
        <w:bottom w:val="none" w:sz="0" w:space="0" w:color="auto"/>
        <w:right w:val="none" w:sz="0" w:space="0" w:color="auto"/>
      </w:divBdr>
    </w:div>
    <w:div w:id="933977165">
      <w:bodyDiv w:val="1"/>
      <w:marLeft w:val="0"/>
      <w:marRight w:val="0"/>
      <w:marTop w:val="0"/>
      <w:marBottom w:val="0"/>
      <w:divBdr>
        <w:top w:val="none" w:sz="0" w:space="0" w:color="auto"/>
        <w:left w:val="none" w:sz="0" w:space="0" w:color="auto"/>
        <w:bottom w:val="none" w:sz="0" w:space="0" w:color="auto"/>
        <w:right w:val="none" w:sz="0" w:space="0" w:color="auto"/>
      </w:divBdr>
    </w:div>
    <w:div w:id="945380029">
      <w:bodyDiv w:val="1"/>
      <w:marLeft w:val="0"/>
      <w:marRight w:val="0"/>
      <w:marTop w:val="0"/>
      <w:marBottom w:val="0"/>
      <w:divBdr>
        <w:top w:val="none" w:sz="0" w:space="0" w:color="auto"/>
        <w:left w:val="none" w:sz="0" w:space="0" w:color="auto"/>
        <w:bottom w:val="none" w:sz="0" w:space="0" w:color="auto"/>
        <w:right w:val="none" w:sz="0" w:space="0" w:color="auto"/>
      </w:divBdr>
    </w:div>
    <w:div w:id="1055349395">
      <w:bodyDiv w:val="1"/>
      <w:marLeft w:val="0"/>
      <w:marRight w:val="0"/>
      <w:marTop w:val="0"/>
      <w:marBottom w:val="0"/>
      <w:divBdr>
        <w:top w:val="none" w:sz="0" w:space="0" w:color="auto"/>
        <w:left w:val="none" w:sz="0" w:space="0" w:color="auto"/>
        <w:bottom w:val="none" w:sz="0" w:space="0" w:color="auto"/>
        <w:right w:val="none" w:sz="0" w:space="0" w:color="auto"/>
      </w:divBdr>
      <w:divsChild>
        <w:div w:id="1073041948">
          <w:marLeft w:val="0"/>
          <w:marRight w:val="0"/>
          <w:marTop w:val="0"/>
          <w:marBottom w:val="0"/>
          <w:divBdr>
            <w:top w:val="none" w:sz="0" w:space="0" w:color="auto"/>
            <w:left w:val="none" w:sz="0" w:space="0" w:color="auto"/>
            <w:bottom w:val="none" w:sz="0" w:space="0" w:color="auto"/>
            <w:right w:val="none" w:sz="0" w:space="0" w:color="auto"/>
          </w:divBdr>
        </w:div>
        <w:div w:id="738358779">
          <w:marLeft w:val="0"/>
          <w:marRight w:val="0"/>
          <w:marTop w:val="0"/>
          <w:marBottom w:val="0"/>
          <w:divBdr>
            <w:top w:val="none" w:sz="0" w:space="0" w:color="auto"/>
            <w:left w:val="none" w:sz="0" w:space="0" w:color="auto"/>
            <w:bottom w:val="none" w:sz="0" w:space="0" w:color="auto"/>
            <w:right w:val="none" w:sz="0" w:space="0" w:color="auto"/>
          </w:divBdr>
        </w:div>
      </w:divsChild>
    </w:div>
    <w:div w:id="1072045412">
      <w:bodyDiv w:val="1"/>
      <w:marLeft w:val="0"/>
      <w:marRight w:val="0"/>
      <w:marTop w:val="0"/>
      <w:marBottom w:val="0"/>
      <w:divBdr>
        <w:top w:val="none" w:sz="0" w:space="0" w:color="auto"/>
        <w:left w:val="none" w:sz="0" w:space="0" w:color="auto"/>
        <w:bottom w:val="none" w:sz="0" w:space="0" w:color="auto"/>
        <w:right w:val="none" w:sz="0" w:space="0" w:color="auto"/>
      </w:divBdr>
    </w:div>
    <w:div w:id="1123840910">
      <w:bodyDiv w:val="1"/>
      <w:marLeft w:val="0"/>
      <w:marRight w:val="0"/>
      <w:marTop w:val="0"/>
      <w:marBottom w:val="0"/>
      <w:divBdr>
        <w:top w:val="none" w:sz="0" w:space="0" w:color="auto"/>
        <w:left w:val="none" w:sz="0" w:space="0" w:color="auto"/>
        <w:bottom w:val="none" w:sz="0" w:space="0" w:color="auto"/>
        <w:right w:val="none" w:sz="0" w:space="0" w:color="auto"/>
      </w:divBdr>
    </w:div>
    <w:div w:id="1138231532">
      <w:bodyDiv w:val="1"/>
      <w:marLeft w:val="0"/>
      <w:marRight w:val="0"/>
      <w:marTop w:val="0"/>
      <w:marBottom w:val="0"/>
      <w:divBdr>
        <w:top w:val="none" w:sz="0" w:space="0" w:color="auto"/>
        <w:left w:val="none" w:sz="0" w:space="0" w:color="auto"/>
        <w:bottom w:val="none" w:sz="0" w:space="0" w:color="auto"/>
        <w:right w:val="none" w:sz="0" w:space="0" w:color="auto"/>
      </w:divBdr>
    </w:div>
    <w:div w:id="1182741143">
      <w:bodyDiv w:val="1"/>
      <w:marLeft w:val="0"/>
      <w:marRight w:val="0"/>
      <w:marTop w:val="0"/>
      <w:marBottom w:val="0"/>
      <w:divBdr>
        <w:top w:val="none" w:sz="0" w:space="0" w:color="auto"/>
        <w:left w:val="none" w:sz="0" w:space="0" w:color="auto"/>
        <w:bottom w:val="none" w:sz="0" w:space="0" w:color="auto"/>
        <w:right w:val="none" w:sz="0" w:space="0" w:color="auto"/>
      </w:divBdr>
    </w:div>
    <w:div w:id="1423212281">
      <w:bodyDiv w:val="1"/>
      <w:marLeft w:val="0"/>
      <w:marRight w:val="0"/>
      <w:marTop w:val="0"/>
      <w:marBottom w:val="0"/>
      <w:divBdr>
        <w:top w:val="none" w:sz="0" w:space="0" w:color="auto"/>
        <w:left w:val="none" w:sz="0" w:space="0" w:color="auto"/>
        <w:bottom w:val="none" w:sz="0" w:space="0" w:color="auto"/>
        <w:right w:val="none" w:sz="0" w:space="0" w:color="auto"/>
      </w:divBdr>
      <w:divsChild>
        <w:div w:id="1835339075">
          <w:marLeft w:val="0"/>
          <w:marRight w:val="0"/>
          <w:marTop w:val="0"/>
          <w:marBottom w:val="0"/>
          <w:divBdr>
            <w:top w:val="none" w:sz="0" w:space="0" w:color="auto"/>
            <w:left w:val="none" w:sz="0" w:space="0" w:color="auto"/>
            <w:bottom w:val="none" w:sz="0" w:space="0" w:color="auto"/>
            <w:right w:val="none" w:sz="0" w:space="0" w:color="auto"/>
          </w:divBdr>
          <w:divsChild>
            <w:div w:id="30685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143773">
      <w:bodyDiv w:val="1"/>
      <w:marLeft w:val="0"/>
      <w:marRight w:val="0"/>
      <w:marTop w:val="0"/>
      <w:marBottom w:val="0"/>
      <w:divBdr>
        <w:top w:val="none" w:sz="0" w:space="0" w:color="auto"/>
        <w:left w:val="none" w:sz="0" w:space="0" w:color="auto"/>
        <w:bottom w:val="none" w:sz="0" w:space="0" w:color="auto"/>
        <w:right w:val="none" w:sz="0" w:space="0" w:color="auto"/>
      </w:divBdr>
    </w:div>
    <w:div w:id="1497695805">
      <w:bodyDiv w:val="1"/>
      <w:marLeft w:val="0"/>
      <w:marRight w:val="0"/>
      <w:marTop w:val="0"/>
      <w:marBottom w:val="0"/>
      <w:divBdr>
        <w:top w:val="none" w:sz="0" w:space="0" w:color="auto"/>
        <w:left w:val="none" w:sz="0" w:space="0" w:color="auto"/>
        <w:bottom w:val="none" w:sz="0" w:space="0" w:color="auto"/>
        <w:right w:val="none" w:sz="0" w:space="0" w:color="auto"/>
      </w:divBdr>
    </w:div>
    <w:div w:id="1510751363">
      <w:bodyDiv w:val="1"/>
      <w:marLeft w:val="0"/>
      <w:marRight w:val="0"/>
      <w:marTop w:val="0"/>
      <w:marBottom w:val="0"/>
      <w:divBdr>
        <w:top w:val="none" w:sz="0" w:space="0" w:color="auto"/>
        <w:left w:val="none" w:sz="0" w:space="0" w:color="auto"/>
        <w:bottom w:val="none" w:sz="0" w:space="0" w:color="auto"/>
        <w:right w:val="none" w:sz="0" w:space="0" w:color="auto"/>
      </w:divBdr>
    </w:div>
    <w:div w:id="1576476516">
      <w:bodyDiv w:val="1"/>
      <w:marLeft w:val="0"/>
      <w:marRight w:val="0"/>
      <w:marTop w:val="0"/>
      <w:marBottom w:val="0"/>
      <w:divBdr>
        <w:top w:val="none" w:sz="0" w:space="0" w:color="auto"/>
        <w:left w:val="none" w:sz="0" w:space="0" w:color="auto"/>
        <w:bottom w:val="none" w:sz="0" w:space="0" w:color="auto"/>
        <w:right w:val="none" w:sz="0" w:space="0" w:color="auto"/>
      </w:divBdr>
      <w:divsChild>
        <w:div w:id="221259057">
          <w:marLeft w:val="0"/>
          <w:marRight w:val="0"/>
          <w:marTop w:val="0"/>
          <w:marBottom w:val="0"/>
          <w:divBdr>
            <w:top w:val="none" w:sz="0" w:space="0" w:color="auto"/>
            <w:left w:val="none" w:sz="0" w:space="0" w:color="auto"/>
            <w:bottom w:val="none" w:sz="0" w:space="0" w:color="auto"/>
            <w:right w:val="none" w:sz="0" w:space="0" w:color="auto"/>
          </w:divBdr>
        </w:div>
      </w:divsChild>
    </w:div>
    <w:div w:id="1577470606">
      <w:bodyDiv w:val="1"/>
      <w:marLeft w:val="0"/>
      <w:marRight w:val="0"/>
      <w:marTop w:val="0"/>
      <w:marBottom w:val="0"/>
      <w:divBdr>
        <w:top w:val="none" w:sz="0" w:space="0" w:color="auto"/>
        <w:left w:val="none" w:sz="0" w:space="0" w:color="auto"/>
        <w:bottom w:val="none" w:sz="0" w:space="0" w:color="auto"/>
        <w:right w:val="none" w:sz="0" w:space="0" w:color="auto"/>
      </w:divBdr>
    </w:div>
    <w:div w:id="1613323069">
      <w:bodyDiv w:val="1"/>
      <w:marLeft w:val="0"/>
      <w:marRight w:val="0"/>
      <w:marTop w:val="0"/>
      <w:marBottom w:val="0"/>
      <w:divBdr>
        <w:top w:val="none" w:sz="0" w:space="0" w:color="auto"/>
        <w:left w:val="none" w:sz="0" w:space="0" w:color="auto"/>
        <w:bottom w:val="none" w:sz="0" w:space="0" w:color="auto"/>
        <w:right w:val="none" w:sz="0" w:space="0" w:color="auto"/>
      </w:divBdr>
    </w:div>
    <w:div w:id="1635211333">
      <w:bodyDiv w:val="1"/>
      <w:marLeft w:val="0"/>
      <w:marRight w:val="0"/>
      <w:marTop w:val="0"/>
      <w:marBottom w:val="0"/>
      <w:divBdr>
        <w:top w:val="none" w:sz="0" w:space="0" w:color="auto"/>
        <w:left w:val="none" w:sz="0" w:space="0" w:color="auto"/>
        <w:bottom w:val="none" w:sz="0" w:space="0" w:color="auto"/>
        <w:right w:val="none" w:sz="0" w:space="0" w:color="auto"/>
      </w:divBdr>
    </w:div>
    <w:div w:id="1651786020">
      <w:bodyDiv w:val="1"/>
      <w:marLeft w:val="0"/>
      <w:marRight w:val="0"/>
      <w:marTop w:val="0"/>
      <w:marBottom w:val="0"/>
      <w:divBdr>
        <w:top w:val="none" w:sz="0" w:space="0" w:color="auto"/>
        <w:left w:val="none" w:sz="0" w:space="0" w:color="auto"/>
        <w:bottom w:val="none" w:sz="0" w:space="0" w:color="auto"/>
        <w:right w:val="none" w:sz="0" w:space="0" w:color="auto"/>
      </w:divBdr>
    </w:div>
    <w:div w:id="1673876113">
      <w:bodyDiv w:val="1"/>
      <w:marLeft w:val="0"/>
      <w:marRight w:val="0"/>
      <w:marTop w:val="0"/>
      <w:marBottom w:val="0"/>
      <w:divBdr>
        <w:top w:val="none" w:sz="0" w:space="0" w:color="auto"/>
        <w:left w:val="none" w:sz="0" w:space="0" w:color="auto"/>
        <w:bottom w:val="none" w:sz="0" w:space="0" w:color="auto"/>
        <w:right w:val="none" w:sz="0" w:space="0" w:color="auto"/>
      </w:divBdr>
    </w:div>
    <w:div w:id="1686513782">
      <w:bodyDiv w:val="1"/>
      <w:marLeft w:val="0"/>
      <w:marRight w:val="0"/>
      <w:marTop w:val="0"/>
      <w:marBottom w:val="0"/>
      <w:divBdr>
        <w:top w:val="none" w:sz="0" w:space="0" w:color="auto"/>
        <w:left w:val="none" w:sz="0" w:space="0" w:color="auto"/>
        <w:bottom w:val="none" w:sz="0" w:space="0" w:color="auto"/>
        <w:right w:val="none" w:sz="0" w:space="0" w:color="auto"/>
      </w:divBdr>
    </w:div>
    <w:div w:id="1690177986">
      <w:bodyDiv w:val="1"/>
      <w:marLeft w:val="0"/>
      <w:marRight w:val="0"/>
      <w:marTop w:val="0"/>
      <w:marBottom w:val="0"/>
      <w:divBdr>
        <w:top w:val="none" w:sz="0" w:space="0" w:color="auto"/>
        <w:left w:val="none" w:sz="0" w:space="0" w:color="auto"/>
        <w:bottom w:val="none" w:sz="0" w:space="0" w:color="auto"/>
        <w:right w:val="none" w:sz="0" w:space="0" w:color="auto"/>
      </w:divBdr>
    </w:div>
    <w:div w:id="1701280475">
      <w:bodyDiv w:val="1"/>
      <w:marLeft w:val="0"/>
      <w:marRight w:val="0"/>
      <w:marTop w:val="0"/>
      <w:marBottom w:val="0"/>
      <w:divBdr>
        <w:top w:val="none" w:sz="0" w:space="0" w:color="auto"/>
        <w:left w:val="none" w:sz="0" w:space="0" w:color="auto"/>
        <w:bottom w:val="none" w:sz="0" w:space="0" w:color="auto"/>
        <w:right w:val="none" w:sz="0" w:space="0" w:color="auto"/>
      </w:divBdr>
    </w:div>
    <w:div w:id="1854494902">
      <w:bodyDiv w:val="1"/>
      <w:marLeft w:val="0"/>
      <w:marRight w:val="0"/>
      <w:marTop w:val="0"/>
      <w:marBottom w:val="0"/>
      <w:divBdr>
        <w:top w:val="none" w:sz="0" w:space="0" w:color="auto"/>
        <w:left w:val="none" w:sz="0" w:space="0" w:color="auto"/>
        <w:bottom w:val="none" w:sz="0" w:space="0" w:color="auto"/>
        <w:right w:val="none" w:sz="0" w:space="0" w:color="auto"/>
      </w:divBdr>
    </w:div>
    <w:div w:id="1874659020">
      <w:bodyDiv w:val="1"/>
      <w:marLeft w:val="0"/>
      <w:marRight w:val="0"/>
      <w:marTop w:val="0"/>
      <w:marBottom w:val="0"/>
      <w:divBdr>
        <w:top w:val="none" w:sz="0" w:space="0" w:color="auto"/>
        <w:left w:val="none" w:sz="0" w:space="0" w:color="auto"/>
        <w:bottom w:val="none" w:sz="0" w:space="0" w:color="auto"/>
        <w:right w:val="none" w:sz="0" w:space="0" w:color="auto"/>
      </w:divBdr>
    </w:div>
    <w:div w:id="1877814029">
      <w:bodyDiv w:val="1"/>
      <w:marLeft w:val="0"/>
      <w:marRight w:val="0"/>
      <w:marTop w:val="0"/>
      <w:marBottom w:val="0"/>
      <w:divBdr>
        <w:top w:val="none" w:sz="0" w:space="0" w:color="auto"/>
        <w:left w:val="none" w:sz="0" w:space="0" w:color="auto"/>
        <w:bottom w:val="none" w:sz="0" w:space="0" w:color="auto"/>
        <w:right w:val="none" w:sz="0" w:space="0" w:color="auto"/>
      </w:divBdr>
    </w:div>
    <w:div w:id="1894851213">
      <w:bodyDiv w:val="1"/>
      <w:marLeft w:val="0"/>
      <w:marRight w:val="0"/>
      <w:marTop w:val="0"/>
      <w:marBottom w:val="0"/>
      <w:divBdr>
        <w:top w:val="none" w:sz="0" w:space="0" w:color="auto"/>
        <w:left w:val="none" w:sz="0" w:space="0" w:color="auto"/>
        <w:bottom w:val="none" w:sz="0" w:space="0" w:color="auto"/>
        <w:right w:val="none" w:sz="0" w:space="0" w:color="auto"/>
      </w:divBdr>
    </w:div>
    <w:div w:id="1959070421">
      <w:bodyDiv w:val="1"/>
      <w:marLeft w:val="0"/>
      <w:marRight w:val="0"/>
      <w:marTop w:val="0"/>
      <w:marBottom w:val="0"/>
      <w:divBdr>
        <w:top w:val="none" w:sz="0" w:space="0" w:color="auto"/>
        <w:left w:val="none" w:sz="0" w:space="0" w:color="auto"/>
        <w:bottom w:val="none" w:sz="0" w:space="0" w:color="auto"/>
        <w:right w:val="none" w:sz="0" w:space="0" w:color="auto"/>
      </w:divBdr>
    </w:div>
    <w:div w:id="1965698605">
      <w:bodyDiv w:val="1"/>
      <w:marLeft w:val="0"/>
      <w:marRight w:val="0"/>
      <w:marTop w:val="0"/>
      <w:marBottom w:val="0"/>
      <w:divBdr>
        <w:top w:val="none" w:sz="0" w:space="0" w:color="auto"/>
        <w:left w:val="none" w:sz="0" w:space="0" w:color="auto"/>
        <w:bottom w:val="none" w:sz="0" w:space="0" w:color="auto"/>
        <w:right w:val="none" w:sz="0" w:space="0" w:color="auto"/>
      </w:divBdr>
    </w:div>
    <w:div w:id="1969240373">
      <w:bodyDiv w:val="1"/>
      <w:marLeft w:val="0"/>
      <w:marRight w:val="0"/>
      <w:marTop w:val="0"/>
      <w:marBottom w:val="0"/>
      <w:divBdr>
        <w:top w:val="none" w:sz="0" w:space="0" w:color="auto"/>
        <w:left w:val="none" w:sz="0" w:space="0" w:color="auto"/>
        <w:bottom w:val="none" w:sz="0" w:space="0" w:color="auto"/>
        <w:right w:val="none" w:sz="0" w:space="0" w:color="auto"/>
      </w:divBdr>
    </w:div>
    <w:div w:id="2037610896">
      <w:bodyDiv w:val="1"/>
      <w:marLeft w:val="0"/>
      <w:marRight w:val="0"/>
      <w:marTop w:val="0"/>
      <w:marBottom w:val="0"/>
      <w:divBdr>
        <w:top w:val="none" w:sz="0" w:space="0" w:color="auto"/>
        <w:left w:val="none" w:sz="0" w:space="0" w:color="auto"/>
        <w:bottom w:val="none" w:sz="0" w:space="0" w:color="auto"/>
        <w:right w:val="none" w:sz="0" w:space="0" w:color="auto"/>
      </w:divBdr>
    </w:div>
    <w:div w:id="2037921925">
      <w:bodyDiv w:val="1"/>
      <w:marLeft w:val="0"/>
      <w:marRight w:val="0"/>
      <w:marTop w:val="0"/>
      <w:marBottom w:val="0"/>
      <w:divBdr>
        <w:top w:val="none" w:sz="0" w:space="0" w:color="auto"/>
        <w:left w:val="none" w:sz="0" w:space="0" w:color="auto"/>
        <w:bottom w:val="none" w:sz="0" w:space="0" w:color="auto"/>
        <w:right w:val="none" w:sz="0" w:space="0" w:color="auto"/>
      </w:divBdr>
    </w:div>
    <w:div w:id="2049791015">
      <w:bodyDiv w:val="1"/>
      <w:marLeft w:val="0"/>
      <w:marRight w:val="0"/>
      <w:marTop w:val="0"/>
      <w:marBottom w:val="0"/>
      <w:divBdr>
        <w:top w:val="none" w:sz="0" w:space="0" w:color="auto"/>
        <w:left w:val="none" w:sz="0" w:space="0" w:color="auto"/>
        <w:bottom w:val="none" w:sz="0" w:space="0" w:color="auto"/>
        <w:right w:val="none" w:sz="0" w:space="0" w:color="auto"/>
      </w:divBdr>
    </w:div>
    <w:div w:id="2111898084">
      <w:bodyDiv w:val="1"/>
      <w:marLeft w:val="0"/>
      <w:marRight w:val="0"/>
      <w:marTop w:val="0"/>
      <w:marBottom w:val="0"/>
      <w:divBdr>
        <w:top w:val="none" w:sz="0" w:space="0" w:color="auto"/>
        <w:left w:val="none" w:sz="0" w:space="0" w:color="auto"/>
        <w:bottom w:val="none" w:sz="0" w:space="0" w:color="auto"/>
        <w:right w:val="none" w:sz="0" w:space="0" w:color="auto"/>
      </w:divBdr>
      <w:divsChild>
        <w:div w:id="1978800305">
          <w:marLeft w:val="0"/>
          <w:marRight w:val="0"/>
          <w:marTop w:val="0"/>
          <w:marBottom w:val="0"/>
          <w:divBdr>
            <w:top w:val="none" w:sz="0" w:space="0" w:color="auto"/>
            <w:left w:val="none" w:sz="0" w:space="0" w:color="auto"/>
            <w:bottom w:val="none" w:sz="0" w:space="0" w:color="auto"/>
            <w:right w:val="none" w:sz="0" w:space="0" w:color="auto"/>
          </w:divBdr>
        </w:div>
        <w:div w:id="13777761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isap.sejm.gov.pl/DetailsServlet?id=WDU20160001579" TargetMode="External"/><Relationship Id="rId18" Type="http://schemas.openxmlformats.org/officeDocument/2006/relationships/hyperlink" Target="http://www.plugloadsolutions.com/80pluspowersupplies.aspx"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videocardbenchmark.net/gpu_list.php" TargetMode="Externa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tco.brightly.se/pls/nvp/!tco_search"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isap.sejm.gov.pl/DetailsServlet?id=WDU20160001634"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Integralny">
  <a:themeElements>
    <a:clrScheme name="Odcienie szarości">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SEGOE">
      <a:majorFont>
        <a:latin typeface="Segoe UI Semibold"/>
        <a:ea typeface=""/>
        <a:cs typeface=""/>
      </a:majorFont>
      <a:minorFont>
        <a:latin typeface="Segoe UI"/>
        <a:ea typeface=""/>
        <a:cs typeface=""/>
      </a:minorFont>
    </a:fontScheme>
    <a:fmtScheme name="Integralny">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_dlc_DocId xmlns="5ffa5ceb-1ca7-4c2c-8f8c-95c19c2989df">E65TFH6AARHY-109722015-95</_dlc_DocId>
    <_dlc_DocIdUrl xmlns="5ffa5ceb-1ca7-4c2c-8f8c-95c19c2989df">
      <Url>https://positivepro00.sharepoint.com/RPO-MAŁOPOLSKA/_layouts/15/DocIdRedir.aspx?ID=E65TFH6AARHY-109722015-95</Url>
      <Description>E65TFH6AARHY-109722015-95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44EA6F5C5544A146A7B06C95C8CAD035" ma:contentTypeVersion="2" ma:contentTypeDescription="Utwórz nowy dokument." ma:contentTypeScope="" ma:versionID="b324c397b34002fd0852250653ec384a">
  <xsd:schema xmlns:xsd="http://www.w3.org/2001/XMLSchema" xmlns:xs="http://www.w3.org/2001/XMLSchema" xmlns:p="http://schemas.microsoft.com/office/2006/metadata/properties" xmlns:ns2="5ffa5ceb-1ca7-4c2c-8f8c-95c19c2989df" targetNamespace="http://schemas.microsoft.com/office/2006/metadata/properties" ma:root="true" ma:fieldsID="320713c67b53850626bb5b141ed201cc" ns2:_="">
    <xsd:import namespace="5ffa5ceb-1ca7-4c2c-8f8c-95c19c2989df"/>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fa5ceb-1ca7-4c2c-8f8c-95c19c2989df"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0624BA9-8812-4617-A21E-92C65925CBEB}">
  <ds:schemaRefs>
    <ds:schemaRef ds:uri="http://schemas.microsoft.com/office/2006/metadata/properties"/>
    <ds:schemaRef ds:uri="http://schemas.microsoft.com/office/infopath/2007/PartnerControls"/>
    <ds:schemaRef ds:uri="5ffa5ceb-1ca7-4c2c-8f8c-95c19c2989df"/>
  </ds:schemaRefs>
</ds:datastoreItem>
</file>

<file path=customXml/itemProps3.xml><?xml version="1.0" encoding="utf-8"?>
<ds:datastoreItem xmlns:ds="http://schemas.openxmlformats.org/officeDocument/2006/customXml" ds:itemID="{3A2E01A7-F0B1-4B90-8A77-BB73EF40513B}">
  <ds:schemaRefs>
    <ds:schemaRef ds:uri="http://schemas.microsoft.com/sharepoint/v3/contenttype/forms"/>
  </ds:schemaRefs>
</ds:datastoreItem>
</file>

<file path=customXml/itemProps4.xml><?xml version="1.0" encoding="utf-8"?>
<ds:datastoreItem xmlns:ds="http://schemas.openxmlformats.org/officeDocument/2006/customXml" ds:itemID="{E7AB3966-6DD8-4F08-BF61-AF6EEDE4DD7B}">
  <ds:schemaRefs>
    <ds:schemaRef ds:uri="http://schemas.microsoft.com/sharepoint/events"/>
  </ds:schemaRefs>
</ds:datastoreItem>
</file>

<file path=customXml/itemProps5.xml><?xml version="1.0" encoding="utf-8"?>
<ds:datastoreItem xmlns:ds="http://schemas.openxmlformats.org/officeDocument/2006/customXml" ds:itemID="{19A03A5B-30E2-43A4-8EDE-A2B06568AC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fa5ceb-1ca7-4c2c-8f8c-95c19c2989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9D1B01E-EEC3-41E4-A5E0-4B842ED83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66</Pages>
  <Words>33170</Words>
  <Characters>199025</Characters>
  <Application>Microsoft Office Word</Application>
  <DocSecurity>0</DocSecurity>
  <Lines>1658</Lines>
  <Paragraphs>463</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231732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2017-08-22T09:54:00Z</dcterms:created>
  <dcterms:modified xsi:type="dcterms:W3CDTF">2017-09-24T15:14:00Z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0x01010044EA6F5C5544A146A7B06C95C8CAD035</vt:lpwstr>
  </property>
  <property fmtid="{D5CDD505-2E9C-101B-9397-08002B2CF9AE}" pid="3" name="_dlc_DocIdItemGuid">
    <vt:lpwstr>f137aea5-5fbb-479a-84f1-91ca77012b04</vt:lpwstr>
  </property>
</Properties>
</file>